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FEAFA" w14:textId="003BAD8F" w:rsidR="004E6B84" w:rsidRPr="00FA0C7D" w:rsidRDefault="004E6B84" w:rsidP="004C06A9">
      <w:pPr>
        <w:spacing w:before="120" w:after="120"/>
        <w:rPr>
          <w:rFonts w:asciiTheme="minorHAnsi" w:hAnsiTheme="minorHAnsi" w:cstheme="minorHAnsi"/>
        </w:rPr>
      </w:pPr>
      <w:r w:rsidRPr="00FA0C7D">
        <w:rPr>
          <w:rFonts w:asciiTheme="minorHAnsi" w:hAnsiTheme="minorHAnsi" w:cstheme="minorHAnsi"/>
          <w:noProof/>
          <w:lang w:eastAsia="en-GB"/>
        </w:rPr>
        <w:drawing>
          <wp:anchor distT="0" distB="0" distL="114300" distR="114300" simplePos="0" relativeHeight="251658250" behindDoc="0" locked="0" layoutInCell="1" allowOverlap="1" wp14:anchorId="46776E83" wp14:editId="1CCF333D">
            <wp:simplePos x="0" y="0"/>
            <wp:positionH relativeFrom="page">
              <wp:posOffset>-3175</wp:posOffset>
            </wp:positionH>
            <wp:positionV relativeFrom="paragraph">
              <wp:posOffset>-1291903</wp:posOffset>
            </wp:positionV>
            <wp:extent cx="4048760" cy="181800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1">
                      <a:extLst>
                        <a:ext uri="{28A0092B-C50C-407E-A947-70E740481C1C}">
                          <a14:useLocalDpi xmlns:a14="http://schemas.microsoft.com/office/drawing/2010/main" val="0"/>
                        </a:ext>
                      </a:extLst>
                    </a:blip>
                    <a:stretch>
                      <a:fillRect/>
                    </a:stretch>
                  </pic:blipFill>
                  <pic:spPr>
                    <a:xfrm>
                      <a:off x="0" y="0"/>
                      <a:ext cx="4048760" cy="1818005"/>
                    </a:xfrm>
                    <a:prstGeom prst="rect">
                      <a:avLst/>
                    </a:prstGeom>
                  </pic:spPr>
                </pic:pic>
              </a:graphicData>
            </a:graphic>
            <wp14:sizeRelH relativeFrom="margin">
              <wp14:pctWidth>0</wp14:pctWidth>
            </wp14:sizeRelH>
            <wp14:sizeRelV relativeFrom="margin">
              <wp14:pctHeight>0</wp14:pctHeight>
            </wp14:sizeRelV>
          </wp:anchor>
        </w:drawing>
      </w:r>
      <w:r w:rsidR="00894EBA" w:rsidRPr="00FA0C7D">
        <w:rPr>
          <w:rFonts w:asciiTheme="minorHAnsi" w:hAnsiTheme="minorHAnsi" w:cstheme="minorHAnsi"/>
        </w:rPr>
        <w:t xml:space="preserve"> </w:t>
      </w:r>
    </w:p>
    <w:sdt>
      <w:sdtPr>
        <w:rPr>
          <w:rFonts w:asciiTheme="minorHAnsi" w:hAnsiTheme="minorHAnsi" w:cstheme="minorHAnsi"/>
        </w:rPr>
        <w:id w:val="-552548298"/>
        <w:docPartObj>
          <w:docPartGallery w:val="Cover Pages"/>
          <w:docPartUnique/>
        </w:docPartObj>
      </w:sdtPr>
      <w:sdtEndPr>
        <w:rPr>
          <w:rFonts w:eastAsia="Times New Roman"/>
          <w:szCs w:val="24"/>
          <w:lang w:eastAsia="en-GB"/>
        </w:rPr>
      </w:sdtEndPr>
      <w:sdtContent>
        <w:bookmarkStart w:id="0" w:name="_top" w:displacedByCustomXml="prev"/>
        <w:bookmarkEnd w:id="0" w:displacedByCustomXml="prev"/>
        <w:p w14:paraId="5D708D65" w14:textId="2E22985B" w:rsidR="00BE665F" w:rsidRPr="00FA0C7D" w:rsidRDefault="00BE665F" w:rsidP="004C06A9">
          <w:pPr>
            <w:spacing w:before="120" w:after="120"/>
            <w:rPr>
              <w:rFonts w:asciiTheme="minorHAnsi" w:hAnsiTheme="minorHAnsi" w:cstheme="minorHAnsi"/>
            </w:rPr>
          </w:pPr>
        </w:p>
        <w:p w14:paraId="41ED4125" w14:textId="19EF4C23" w:rsidR="00EF39EA" w:rsidRPr="00FA0C7D" w:rsidRDefault="00EF39EA" w:rsidP="004C06A9">
          <w:pPr>
            <w:pStyle w:val="NoSpacing"/>
            <w:spacing w:before="120" w:after="120"/>
            <w:rPr>
              <w:rFonts w:cstheme="minorHAnsi"/>
              <w:color w:val="EA5B0C" w:themeColor="accent1"/>
              <w:lang w:val="en-GB"/>
            </w:rPr>
          </w:pPr>
        </w:p>
        <w:p w14:paraId="0C489E3B" w14:textId="1B70DBC5" w:rsidR="00CB2B7C" w:rsidRPr="00FA0C7D" w:rsidRDefault="00CB2B7C" w:rsidP="004C06A9">
          <w:pPr>
            <w:pStyle w:val="NoSpacing"/>
            <w:spacing w:before="120" w:after="120"/>
            <w:rPr>
              <w:rFonts w:cstheme="minorHAnsi"/>
              <w:color w:val="EA5B0C" w:themeColor="accent1"/>
              <w:lang w:val="en-GB"/>
            </w:rPr>
          </w:pPr>
        </w:p>
        <w:p w14:paraId="53ABC7AB" w14:textId="0017C052" w:rsidR="00B95C7C" w:rsidRPr="00FA0C7D" w:rsidRDefault="00B95C7C" w:rsidP="004C06A9">
          <w:pPr>
            <w:pStyle w:val="NoSpacing"/>
            <w:spacing w:before="120" w:after="120"/>
            <w:rPr>
              <w:rFonts w:cstheme="minorHAnsi"/>
              <w:color w:val="EA5B0C" w:themeColor="accent1"/>
              <w:lang w:val="en-GB"/>
            </w:rPr>
          </w:pPr>
        </w:p>
        <w:p w14:paraId="3AF9D0FA" w14:textId="3EAE729E" w:rsidR="00B95C7C" w:rsidRPr="00FA0C7D" w:rsidRDefault="00B95C7C" w:rsidP="004C06A9">
          <w:pPr>
            <w:pStyle w:val="NoSpacing"/>
            <w:spacing w:before="120" w:after="120"/>
            <w:rPr>
              <w:rFonts w:cstheme="minorHAnsi"/>
              <w:color w:val="EA5B0C" w:themeColor="accent1"/>
              <w:lang w:val="en-GB"/>
            </w:rPr>
          </w:pPr>
        </w:p>
        <w:p w14:paraId="456FFD87" w14:textId="77777777" w:rsidR="0097120D" w:rsidRPr="00FA0C7D" w:rsidRDefault="0097120D" w:rsidP="004C06A9">
          <w:pPr>
            <w:pStyle w:val="NoSpacing"/>
            <w:spacing w:before="120" w:after="120"/>
            <w:rPr>
              <w:rFonts w:cstheme="minorHAnsi"/>
              <w:color w:val="EA5B0C" w:themeColor="accent1"/>
              <w:lang w:val="en-GB"/>
            </w:rPr>
          </w:pPr>
        </w:p>
        <w:p w14:paraId="5E44249F" w14:textId="773DC93E" w:rsidR="00B95C7C" w:rsidRPr="00FA0C7D" w:rsidRDefault="00B95C7C" w:rsidP="004C06A9">
          <w:pPr>
            <w:pStyle w:val="NoSpacing"/>
            <w:spacing w:before="120" w:after="120"/>
            <w:rPr>
              <w:rFonts w:cstheme="minorHAnsi"/>
              <w:color w:val="EA5B0C" w:themeColor="accent1"/>
              <w:lang w:val="en-GB"/>
            </w:rPr>
          </w:pPr>
        </w:p>
        <w:p w14:paraId="306038B7" w14:textId="77777777" w:rsidR="00B95C7C" w:rsidRPr="00FA0C7D" w:rsidRDefault="00B95C7C" w:rsidP="004C06A9">
          <w:pPr>
            <w:pStyle w:val="NoSpacing"/>
            <w:spacing w:before="120" w:after="120"/>
            <w:rPr>
              <w:rFonts w:cstheme="minorHAnsi"/>
              <w:color w:val="EA5B0C" w:themeColor="accent1"/>
              <w:lang w:val="en-GB"/>
            </w:rPr>
          </w:pPr>
        </w:p>
        <w:p w14:paraId="54F112A0" w14:textId="07334859" w:rsidR="00980585" w:rsidRPr="00FA0C7D" w:rsidRDefault="00980585" w:rsidP="004C06A9">
          <w:pPr>
            <w:pStyle w:val="NoSpacing"/>
            <w:spacing w:before="120" w:after="120"/>
            <w:rPr>
              <w:rFonts w:cstheme="minorHAnsi"/>
              <w:color w:val="EA5B0C" w:themeColor="accent1"/>
              <w:lang w:val="en-GB"/>
            </w:rPr>
          </w:pPr>
        </w:p>
        <w:sdt>
          <w:sdtPr>
            <w:rPr>
              <w:rFonts w:eastAsiaTheme="majorEastAsia" w:cstheme="minorHAnsi"/>
              <w:b/>
              <w:caps/>
              <w:sz w:val="72"/>
              <w:szCs w:val="72"/>
              <w:lang w:val="en-GB"/>
            </w:rPr>
            <w:alias w:val="Title"/>
            <w:tag w:val=""/>
            <w:id w:val="1735040861"/>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6FEE16AF" w14:textId="193538A5" w:rsidR="00BE665F" w:rsidRPr="00FA0C7D" w:rsidRDefault="00721C04" w:rsidP="004C06A9">
              <w:pPr>
                <w:pStyle w:val="NoSpacing"/>
                <w:pBdr>
                  <w:top w:val="single" w:sz="4" w:space="6" w:color="auto"/>
                  <w:bottom w:val="single" w:sz="4" w:space="6" w:color="auto"/>
                </w:pBdr>
                <w:spacing w:before="120" w:after="120"/>
                <w:ind w:left="-1418" w:right="-1440"/>
                <w:jc w:val="center"/>
                <w:rPr>
                  <w:rFonts w:eastAsiaTheme="majorEastAsia" w:cstheme="minorHAnsi"/>
                  <w:b/>
                  <w:caps/>
                  <w:sz w:val="80"/>
                  <w:szCs w:val="80"/>
                  <w:lang w:val="en-GB"/>
                </w:rPr>
              </w:pPr>
              <w:r w:rsidRPr="00FA0C7D">
                <w:rPr>
                  <w:rFonts w:eastAsiaTheme="majorEastAsia" w:cstheme="minorHAnsi"/>
                  <w:b/>
                  <w:caps/>
                  <w:sz w:val="72"/>
                  <w:szCs w:val="72"/>
                  <w:lang w:val="en-GB"/>
                </w:rPr>
                <w:t>ASSURANCE FRAMEWORK</w:t>
              </w:r>
            </w:p>
          </w:sdtContent>
        </w:sdt>
        <w:p w14:paraId="1BE920ED" w14:textId="274E4BE5" w:rsidR="00BE665F" w:rsidRPr="00FA0C7D" w:rsidRDefault="00BE665F" w:rsidP="004C06A9">
          <w:pPr>
            <w:pStyle w:val="NoSpacing"/>
            <w:spacing w:before="120" w:after="120"/>
            <w:jc w:val="center"/>
            <w:rPr>
              <w:rFonts w:cstheme="minorHAnsi"/>
              <w:sz w:val="28"/>
              <w:szCs w:val="28"/>
              <w:lang w:val="en-GB"/>
            </w:rPr>
          </w:pPr>
        </w:p>
        <w:p w14:paraId="59A0E68F" w14:textId="77777777" w:rsidR="00BE665F" w:rsidRPr="00FA0C7D" w:rsidRDefault="00BE665F" w:rsidP="004C06A9">
          <w:pPr>
            <w:pStyle w:val="NoSpacing"/>
            <w:spacing w:before="120" w:after="120"/>
            <w:rPr>
              <w:rFonts w:cstheme="minorHAnsi"/>
              <w:color w:val="EA5B0C" w:themeColor="accent1"/>
              <w:lang w:val="en-GB"/>
            </w:rPr>
          </w:pPr>
        </w:p>
        <w:p w14:paraId="0CB9DA36" w14:textId="42973F2E" w:rsidR="00BE665F" w:rsidRPr="00FA0C7D" w:rsidRDefault="004E6B84" w:rsidP="004C06A9">
          <w:pPr>
            <w:spacing w:before="120" w:after="120"/>
            <w:rPr>
              <w:rFonts w:asciiTheme="minorHAnsi" w:eastAsia="Times New Roman" w:hAnsiTheme="minorHAnsi" w:cstheme="minorHAnsi"/>
              <w:szCs w:val="24"/>
              <w:lang w:eastAsia="en-GB"/>
            </w:rPr>
          </w:pPr>
          <w:r w:rsidRPr="00FA0C7D">
            <w:rPr>
              <w:rFonts w:asciiTheme="minorHAnsi" w:hAnsiTheme="minorHAnsi" w:cstheme="minorHAnsi"/>
              <w:noProof/>
              <w:color w:val="EA5B0C" w:themeColor="accent1"/>
              <w:lang w:eastAsia="en-GB"/>
            </w:rPr>
            <w:drawing>
              <wp:anchor distT="0" distB="0" distL="114300" distR="114300" simplePos="0" relativeHeight="251658249" behindDoc="0" locked="0" layoutInCell="1" allowOverlap="1" wp14:anchorId="5CE79AF2" wp14:editId="3894F225">
                <wp:simplePos x="0" y="0"/>
                <wp:positionH relativeFrom="page">
                  <wp:posOffset>2977515</wp:posOffset>
                </wp:positionH>
                <wp:positionV relativeFrom="paragraph">
                  <wp:posOffset>708025</wp:posOffset>
                </wp:positionV>
                <wp:extent cx="4572120" cy="4740853"/>
                <wp:effectExtent l="0" t="0" r="0" b="317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Corner Graphic.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72120" cy="4740853"/>
                        </a:xfrm>
                        <a:prstGeom prst="rect">
                          <a:avLst/>
                        </a:prstGeom>
                      </pic:spPr>
                    </pic:pic>
                  </a:graphicData>
                </a:graphic>
                <wp14:sizeRelH relativeFrom="page">
                  <wp14:pctWidth>0</wp14:pctWidth>
                </wp14:sizeRelH>
                <wp14:sizeRelV relativeFrom="page">
                  <wp14:pctHeight>0</wp14:pctHeight>
                </wp14:sizeRelV>
              </wp:anchor>
            </w:drawing>
          </w:r>
          <w:r w:rsidR="00BE665F" w:rsidRPr="00FA0C7D">
            <w:rPr>
              <w:rFonts w:asciiTheme="minorHAnsi" w:eastAsia="Times New Roman" w:hAnsiTheme="minorHAnsi" w:cstheme="minorHAnsi"/>
              <w:szCs w:val="24"/>
              <w:lang w:eastAsia="en-GB"/>
            </w:rPr>
            <w:br w:type="page"/>
          </w:r>
        </w:p>
      </w:sdtContent>
    </w:sdt>
    <w:sdt>
      <w:sdtPr>
        <w:rPr>
          <w:rFonts w:asciiTheme="minorHAnsi" w:eastAsiaTheme="minorHAnsi" w:hAnsiTheme="minorHAnsi" w:cstheme="minorHAnsi"/>
          <w:b/>
          <w:color w:val="EA5B0C" w:themeColor="accent1"/>
          <w:sz w:val="24"/>
          <w:szCs w:val="22"/>
          <w:lang w:val="en-GB"/>
        </w:rPr>
        <w:id w:val="-113454559"/>
        <w:docPartObj>
          <w:docPartGallery w:val="Table of Contents"/>
          <w:docPartUnique/>
        </w:docPartObj>
      </w:sdtPr>
      <w:sdtEndPr>
        <w:rPr>
          <w:rFonts w:ascii="Arial" w:hAnsi="Arial" w:cstheme="minorBidi"/>
          <w:bCs/>
          <w:noProof/>
          <w:color w:val="auto"/>
        </w:rPr>
      </w:sdtEndPr>
      <w:sdtContent>
        <w:sdt>
          <w:sdtPr>
            <w:rPr>
              <w:rFonts w:asciiTheme="minorHAnsi" w:eastAsiaTheme="minorHAnsi" w:hAnsiTheme="minorHAnsi" w:cstheme="minorHAnsi"/>
              <w:b/>
              <w:bCs/>
              <w:iCs/>
              <w:noProof/>
              <w:color w:val="EA5B0C" w:themeColor="accent1"/>
              <w:sz w:val="28"/>
              <w:szCs w:val="22"/>
              <w:lang w:val="en-GB"/>
            </w:rPr>
            <w:id w:val="-674650990"/>
            <w:docPartObj>
              <w:docPartGallery w:val="Table of Contents"/>
              <w:docPartUnique/>
            </w:docPartObj>
          </w:sdtPr>
          <w:sdtEndPr>
            <w:rPr>
              <w:color w:val="auto"/>
              <w:szCs w:val="24"/>
            </w:rPr>
          </w:sdtEndPr>
          <w:sdtContent>
            <w:sdt>
              <w:sdtPr>
                <w:rPr>
                  <w:rFonts w:asciiTheme="minorHAnsi" w:eastAsiaTheme="minorHAnsi" w:hAnsiTheme="minorHAnsi" w:cstheme="minorHAnsi"/>
                  <w:b/>
                  <w:bCs/>
                  <w:iCs/>
                  <w:noProof/>
                  <w:color w:val="EA5B0C" w:themeColor="accent1"/>
                  <w:sz w:val="28"/>
                  <w:szCs w:val="22"/>
                  <w:lang w:val="en-GB"/>
                </w:rPr>
                <w:id w:val="794020481"/>
                <w:docPartObj>
                  <w:docPartGallery w:val="Table of Contents"/>
                  <w:docPartUnique/>
                </w:docPartObj>
              </w:sdtPr>
              <w:sdtEndPr>
                <w:rPr>
                  <w:color w:val="auto"/>
                  <w:szCs w:val="24"/>
                </w:rPr>
              </w:sdtEndPr>
              <w:sdtContent>
                <w:p w14:paraId="0CFD4E51" w14:textId="0C5D915E" w:rsidR="004D15A4" w:rsidRPr="00FA0C7D" w:rsidRDefault="004D15A4">
                  <w:pPr>
                    <w:pStyle w:val="TOCHeading"/>
                    <w:rPr>
                      <w:rFonts w:asciiTheme="minorHAnsi" w:hAnsiTheme="minorHAnsi" w:cstheme="minorHAnsi"/>
                      <w:b/>
                      <w:color w:val="EA5B0C" w:themeColor="accent1"/>
                      <w:sz w:val="40"/>
                    </w:rPr>
                  </w:pPr>
                  <w:r w:rsidRPr="00FA0C7D">
                    <w:rPr>
                      <w:rFonts w:asciiTheme="minorHAnsi" w:hAnsiTheme="minorHAnsi" w:cstheme="minorHAnsi"/>
                      <w:b/>
                      <w:color w:val="EA5B0C" w:themeColor="accent1"/>
                      <w:sz w:val="40"/>
                    </w:rPr>
                    <w:t>Contents</w:t>
                  </w:r>
                </w:p>
                <w:p w14:paraId="23D1EB72" w14:textId="77777777" w:rsidR="004D15A4" w:rsidRPr="00FA0C7D" w:rsidRDefault="00DE2B34" w:rsidP="009F3464">
                  <w:pPr>
                    <w:pStyle w:val="TOC1"/>
                  </w:pPr>
                </w:p>
              </w:sdtContent>
            </w:sdt>
          </w:sdtContent>
        </w:sdt>
        <w:p w14:paraId="393C2A18" w14:textId="7EF05821" w:rsidR="00C149AF" w:rsidRDefault="001B63BB">
          <w:pPr>
            <w:pStyle w:val="TOC1"/>
            <w:rPr>
              <w:rFonts w:eastAsiaTheme="minorEastAsia" w:cstheme="minorBidi"/>
              <w:b w:val="0"/>
              <w:bCs w:val="0"/>
              <w:iCs w:val="0"/>
              <w:sz w:val="22"/>
              <w:szCs w:val="22"/>
              <w:lang w:eastAsia="en-GB"/>
            </w:rPr>
          </w:pPr>
          <w:r w:rsidRPr="00FA0C7D">
            <w:fldChar w:fldCharType="begin"/>
          </w:r>
          <w:r w:rsidRPr="00FA0C7D">
            <w:instrText xml:space="preserve"> TOC \o "1-2" \h \z \u \t "Heading 2.5,3" </w:instrText>
          </w:r>
          <w:r w:rsidRPr="00FA0C7D">
            <w:fldChar w:fldCharType="separate"/>
          </w:r>
          <w:hyperlink w:anchor="_Toc102055284" w:history="1">
            <w:r w:rsidR="00C149AF" w:rsidRPr="00F3651E">
              <w:rPr>
                <w:rStyle w:val="Hyperlink"/>
              </w:rPr>
              <w:t>Section 1: Summary Guide to Governance</w:t>
            </w:r>
            <w:r w:rsidR="00C149AF">
              <w:rPr>
                <w:webHidden/>
              </w:rPr>
              <w:tab/>
            </w:r>
            <w:r w:rsidR="00C149AF">
              <w:rPr>
                <w:webHidden/>
              </w:rPr>
              <w:fldChar w:fldCharType="begin"/>
            </w:r>
            <w:r w:rsidR="00C149AF">
              <w:rPr>
                <w:webHidden/>
              </w:rPr>
              <w:instrText xml:space="preserve"> PAGEREF _Toc102055284 \h </w:instrText>
            </w:r>
            <w:r w:rsidR="00C149AF">
              <w:rPr>
                <w:webHidden/>
              </w:rPr>
            </w:r>
            <w:r w:rsidR="00C149AF">
              <w:rPr>
                <w:webHidden/>
              </w:rPr>
              <w:fldChar w:fldCharType="separate"/>
            </w:r>
            <w:r w:rsidR="00A130F7">
              <w:rPr>
                <w:webHidden/>
              </w:rPr>
              <w:t>4</w:t>
            </w:r>
            <w:r w:rsidR="00C149AF">
              <w:rPr>
                <w:webHidden/>
              </w:rPr>
              <w:fldChar w:fldCharType="end"/>
            </w:r>
          </w:hyperlink>
        </w:p>
        <w:p w14:paraId="54279FBA" w14:textId="015894D6" w:rsidR="00C149AF" w:rsidRDefault="00DE2B34">
          <w:pPr>
            <w:pStyle w:val="TOC2"/>
            <w:rPr>
              <w:rFonts w:eastAsiaTheme="minorEastAsia" w:cstheme="minorBidi"/>
              <w:b w:val="0"/>
              <w:bCs w:val="0"/>
              <w:sz w:val="22"/>
              <w:szCs w:val="22"/>
              <w:lang w:eastAsia="en-GB"/>
            </w:rPr>
          </w:pPr>
          <w:hyperlink w:anchor="_Toc102055285" w:history="1">
            <w:r w:rsidR="00C149AF" w:rsidRPr="00F3651E">
              <w:rPr>
                <w:rStyle w:val="Hyperlink"/>
              </w:rPr>
              <w:t>A.</w:t>
            </w:r>
            <w:r w:rsidR="00C149AF">
              <w:rPr>
                <w:rFonts w:eastAsiaTheme="minorEastAsia" w:cstheme="minorBidi"/>
                <w:b w:val="0"/>
                <w:bCs w:val="0"/>
                <w:sz w:val="22"/>
                <w:szCs w:val="22"/>
                <w:lang w:eastAsia="en-GB"/>
              </w:rPr>
              <w:tab/>
            </w:r>
            <w:r w:rsidR="00C149AF" w:rsidRPr="00F3651E">
              <w:rPr>
                <w:rStyle w:val="Hyperlink"/>
              </w:rPr>
              <w:t>Introduction</w:t>
            </w:r>
            <w:r w:rsidR="00C149AF">
              <w:rPr>
                <w:webHidden/>
              </w:rPr>
              <w:tab/>
            </w:r>
            <w:r w:rsidR="00C149AF">
              <w:rPr>
                <w:webHidden/>
              </w:rPr>
              <w:fldChar w:fldCharType="begin"/>
            </w:r>
            <w:r w:rsidR="00C149AF">
              <w:rPr>
                <w:webHidden/>
              </w:rPr>
              <w:instrText xml:space="preserve"> PAGEREF _Toc102055285 \h </w:instrText>
            </w:r>
            <w:r w:rsidR="00C149AF">
              <w:rPr>
                <w:webHidden/>
              </w:rPr>
            </w:r>
            <w:r w:rsidR="00C149AF">
              <w:rPr>
                <w:webHidden/>
              </w:rPr>
              <w:fldChar w:fldCharType="separate"/>
            </w:r>
            <w:r w:rsidR="00A130F7">
              <w:rPr>
                <w:webHidden/>
              </w:rPr>
              <w:t>4</w:t>
            </w:r>
            <w:r w:rsidR="00C149AF">
              <w:rPr>
                <w:webHidden/>
              </w:rPr>
              <w:fldChar w:fldCharType="end"/>
            </w:r>
          </w:hyperlink>
        </w:p>
        <w:p w14:paraId="0F278794" w14:textId="7E5BA70A" w:rsidR="00C149AF" w:rsidRDefault="00DE2B34">
          <w:pPr>
            <w:pStyle w:val="TOC2"/>
            <w:rPr>
              <w:rFonts w:eastAsiaTheme="minorEastAsia" w:cstheme="minorBidi"/>
              <w:b w:val="0"/>
              <w:bCs w:val="0"/>
              <w:sz w:val="22"/>
              <w:szCs w:val="22"/>
              <w:lang w:eastAsia="en-GB"/>
            </w:rPr>
          </w:pPr>
          <w:hyperlink w:anchor="_Toc102055286" w:history="1">
            <w:r w:rsidR="00C149AF" w:rsidRPr="00F3651E">
              <w:rPr>
                <w:rStyle w:val="Hyperlink"/>
              </w:rPr>
              <w:t>B.</w:t>
            </w:r>
            <w:r w:rsidR="00C149AF">
              <w:rPr>
                <w:rFonts w:eastAsiaTheme="minorEastAsia" w:cstheme="minorBidi"/>
                <w:b w:val="0"/>
                <w:bCs w:val="0"/>
                <w:sz w:val="22"/>
                <w:szCs w:val="22"/>
                <w:lang w:eastAsia="en-GB"/>
              </w:rPr>
              <w:tab/>
            </w:r>
            <w:r w:rsidR="00C149AF" w:rsidRPr="00F3651E">
              <w:rPr>
                <w:rStyle w:val="Hyperlink"/>
              </w:rPr>
              <w:t>Who is “The LEP”?</w:t>
            </w:r>
            <w:r w:rsidR="00C149AF">
              <w:rPr>
                <w:webHidden/>
              </w:rPr>
              <w:tab/>
            </w:r>
            <w:r w:rsidR="00C149AF">
              <w:rPr>
                <w:webHidden/>
              </w:rPr>
              <w:fldChar w:fldCharType="begin"/>
            </w:r>
            <w:r w:rsidR="00C149AF">
              <w:rPr>
                <w:webHidden/>
              </w:rPr>
              <w:instrText xml:space="preserve"> PAGEREF _Toc102055286 \h </w:instrText>
            </w:r>
            <w:r w:rsidR="00C149AF">
              <w:rPr>
                <w:webHidden/>
              </w:rPr>
            </w:r>
            <w:r w:rsidR="00C149AF">
              <w:rPr>
                <w:webHidden/>
              </w:rPr>
              <w:fldChar w:fldCharType="separate"/>
            </w:r>
            <w:r w:rsidR="00A130F7">
              <w:rPr>
                <w:webHidden/>
              </w:rPr>
              <w:t>4</w:t>
            </w:r>
            <w:r w:rsidR="00C149AF">
              <w:rPr>
                <w:webHidden/>
              </w:rPr>
              <w:fldChar w:fldCharType="end"/>
            </w:r>
          </w:hyperlink>
        </w:p>
        <w:p w14:paraId="7A88E68B" w14:textId="11245321" w:rsidR="00C149AF" w:rsidRDefault="00DE2B34">
          <w:pPr>
            <w:pStyle w:val="TOC2"/>
            <w:rPr>
              <w:rFonts w:eastAsiaTheme="minorEastAsia" w:cstheme="minorBidi"/>
              <w:b w:val="0"/>
              <w:bCs w:val="0"/>
              <w:sz w:val="22"/>
              <w:szCs w:val="22"/>
              <w:lang w:eastAsia="en-GB"/>
            </w:rPr>
          </w:pPr>
          <w:hyperlink w:anchor="_Toc102055287" w:history="1">
            <w:r w:rsidR="00C149AF" w:rsidRPr="00F3651E">
              <w:rPr>
                <w:rStyle w:val="Hyperlink"/>
              </w:rPr>
              <w:t>C.</w:t>
            </w:r>
            <w:r w:rsidR="00C149AF">
              <w:rPr>
                <w:rFonts w:eastAsiaTheme="minorEastAsia" w:cstheme="minorBidi"/>
                <w:b w:val="0"/>
                <w:bCs w:val="0"/>
                <w:sz w:val="22"/>
                <w:szCs w:val="22"/>
                <w:lang w:eastAsia="en-GB"/>
              </w:rPr>
              <w:tab/>
            </w:r>
            <w:r w:rsidR="00C149AF" w:rsidRPr="00F3651E">
              <w:rPr>
                <w:rStyle w:val="Hyperlink"/>
              </w:rPr>
              <w:t>What is this Assurance Framework?</w:t>
            </w:r>
            <w:r w:rsidR="00C149AF">
              <w:rPr>
                <w:webHidden/>
              </w:rPr>
              <w:tab/>
            </w:r>
            <w:r w:rsidR="00C149AF">
              <w:rPr>
                <w:webHidden/>
              </w:rPr>
              <w:fldChar w:fldCharType="begin"/>
            </w:r>
            <w:r w:rsidR="00C149AF">
              <w:rPr>
                <w:webHidden/>
              </w:rPr>
              <w:instrText xml:space="preserve"> PAGEREF _Toc102055287 \h </w:instrText>
            </w:r>
            <w:r w:rsidR="00C149AF">
              <w:rPr>
                <w:webHidden/>
              </w:rPr>
            </w:r>
            <w:r w:rsidR="00C149AF">
              <w:rPr>
                <w:webHidden/>
              </w:rPr>
              <w:fldChar w:fldCharType="separate"/>
            </w:r>
            <w:r w:rsidR="00A130F7">
              <w:rPr>
                <w:webHidden/>
              </w:rPr>
              <w:t>8</w:t>
            </w:r>
            <w:r w:rsidR="00C149AF">
              <w:rPr>
                <w:webHidden/>
              </w:rPr>
              <w:fldChar w:fldCharType="end"/>
            </w:r>
          </w:hyperlink>
        </w:p>
        <w:p w14:paraId="71016205" w14:textId="42562877" w:rsidR="00C149AF" w:rsidRDefault="00DE2B34">
          <w:pPr>
            <w:pStyle w:val="TOC1"/>
            <w:rPr>
              <w:rFonts w:eastAsiaTheme="minorEastAsia" w:cstheme="minorBidi"/>
              <w:b w:val="0"/>
              <w:bCs w:val="0"/>
              <w:iCs w:val="0"/>
              <w:sz w:val="22"/>
              <w:szCs w:val="22"/>
              <w:lang w:eastAsia="en-GB"/>
            </w:rPr>
          </w:pPr>
          <w:hyperlink w:anchor="_Toc102055288" w:history="1">
            <w:r w:rsidR="00C149AF" w:rsidRPr="00F3651E">
              <w:rPr>
                <w:rStyle w:val="Hyperlink"/>
              </w:rPr>
              <w:t>Section 2: Guide to SELEP Documents and Policies</w:t>
            </w:r>
            <w:r w:rsidR="00C149AF">
              <w:rPr>
                <w:webHidden/>
              </w:rPr>
              <w:tab/>
            </w:r>
            <w:r w:rsidR="00C149AF">
              <w:rPr>
                <w:webHidden/>
              </w:rPr>
              <w:fldChar w:fldCharType="begin"/>
            </w:r>
            <w:r w:rsidR="00C149AF">
              <w:rPr>
                <w:webHidden/>
              </w:rPr>
              <w:instrText xml:space="preserve"> PAGEREF _Toc102055288 \h </w:instrText>
            </w:r>
            <w:r w:rsidR="00C149AF">
              <w:rPr>
                <w:webHidden/>
              </w:rPr>
            </w:r>
            <w:r w:rsidR="00C149AF">
              <w:rPr>
                <w:webHidden/>
              </w:rPr>
              <w:fldChar w:fldCharType="separate"/>
            </w:r>
            <w:r w:rsidR="00A130F7">
              <w:rPr>
                <w:webHidden/>
              </w:rPr>
              <w:t>9</w:t>
            </w:r>
            <w:r w:rsidR="00C149AF">
              <w:rPr>
                <w:webHidden/>
              </w:rPr>
              <w:fldChar w:fldCharType="end"/>
            </w:r>
          </w:hyperlink>
        </w:p>
        <w:p w14:paraId="5D1A6003" w14:textId="0A1AB936" w:rsidR="00C149AF" w:rsidRDefault="00DE2B34">
          <w:pPr>
            <w:pStyle w:val="TOC2"/>
            <w:rPr>
              <w:rFonts w:eastAsiaTheme="minorEastAsia" w:cstheme="minorBidi"/>
              <w:b w:val="0"/>
              <w:bCs w:val="0"/>
              <w:sz w:val="22"/>
              <w:szCs w:val="22"/>
              <w:lang w:eastAsia="en-GB"/>
            </w:rPr>
          </w:pPr>
          <w:hyperlink w:anchor="_Toc102055289" w:history="1">
            <w:r w:rsidR="00C149AF" w:rsidRPr="00F3651E">
              <w:rPr>
                <w:rStyle w:val="Hyperlink"/>
              </w:rPr>
              <w:t>D.</w:t>
            </w:r>
            <w:r w:rsidR="00C149AF">
              <w:rPr>
                <w:rFonts w:eastAsiaTheme="minorEastAsia" w:cstheme="minorBidi"/>
                <w:b w:val="0"/>
                <w:bCs w:val="0"/>
                <w:sz w:val="22"/>
                <w:szCs w:val="22"/>
                <w:lang w:eastAsia="en-GB"/>
              </w:rPr>
              <w:tab/>
            </w:r>
            <w:r w:rsidR="00C149AF" w:rsidRPr="00F3651E">
              <w:rPr>
                <w:rStyle w:val="Hyperlink"/>
              </w:rPr>
              <w:t>This Assurance Framework</w:t>
            </w:r>
            <w:r w:rsidR="00C149AF">
              <w:rPr>
                <w:webHidden/>
              </w:rPr>
              <w:tab/>
            </w:r>
            <w:r w:rsidR="00C149AF">
              <w:rPr>
                <w:webHidden/>
              </w:rPr>
              <w:fldChar w:fldCharType="begin"/>
            </w:r>
            <w:r w:rsidR="00C149AF">
              <w:rPr>
                <w:webHidden/>
              </w:rPr>
              <w:instrText xml:space="preserve"> PAGEREF _Toc102055289 \h </w:instrText>
            </w:r>
            <w:r w:rsidR="00C149AF">
              <w:rPr>
                <w:webHidden/>
              </w:rPr>
            </w:r>
            <w:r w:rsidR="00C149AF">
              <w:rPr>
                <w:webHidden/>
              </w:rPr>
              <w:fldChar w:fldCharType="separate"/>
            </w:r>
            <w:r w:rsidR="00A130F7">
              <w:rPr>
                <w:webHidden/>
              </w:rPr>
              <w:t>9</w:t>
            </w:r>
            <w:r w:rsidR="00C149AF">
              <w:rPr>
                <w:webHidden/>
              </w:rPr>
              <w:fldChar w:fldCharType="end"/>
            </w:r>
          </w:hyperlink>
        </w:p>
        <w:p w14:paraId="57E23937" w14:textId="35E94611" w:rsidR="00C149AF" w:rsidRDefault="00DE2B34">
          <w:pPr>
            <w:pStyle w:val="TOC2"/>
            <w:rPr>
              <w:rFonts w:eastAsiaTheme="minorEastAsia" w:cstheme="minorBidi"/>
              <w:b w:val="0"/>
              <w:bCs w:val="0"/>
              <w:sz w:val="22"/>
              <w:szCs w:val="22"/>
              <w:lang w:eastAsia="en-GB"/>
            </w:rPr>
          </w:pPr>
          <w:hyperlink w:anchor="_Toc102055290" w:history="1">
            <w:r w:rsidR="00C149AF" w:rsidRPr="00F3651E">
              <w:rPr>
                <w:rStyle w:val="Hyperlink"/>
              </w:rPr>
              <w:t>E.</w:t>
            </w:r>
            <w:r w:rsidR="00C149AF">
              <w:rPr>
                <w:rFonts w:eastAsiaTheme="minorEastAsia" w:cstheme="minorBidi"/>
                <w:b w:val="0"/>
                <w:bCs w:val="0"/>
                <w:sz w:val="22"/>
                <w:szCs w:val="22"/>
                <w:lang w:eastAsia="en-GB"/>
              </w:rPr>
              <w:tab/>
            </w:r>
            <w:r w:rsidR="00C149AF" w:rsidRPr="00F3651E">
              <w:rPr>
                <w:rStyle w:val="Hyperlink"/>
              </w:rPr>
              <w:t>Other Documents and Policies</w:t>
            </w:r>
            <w:r w:rsidR="00C149AF">
              <w:rPr>
                <w:webHidden/>
              </w:rPr>
              <w:tab/>
            </w:r>
            <w:r w:rsidR="00C149AF">
              <w:rPr>
                <w:webHidden/>
              </w:rPr>
              <w:fldChar w:fldCharType="begin"/>
            </w:r>
            <w:r w:rsidR="00C149AF">
              <w:rPr>
                <w:webHidden/>
              </w:rPr>
              <w:instrText xml:space="preserve"> PAGEREF _Toc102055290 \h </w:instrText>
            </w:r>
            <w:r w:rsidR="00C149AF">
              <w:rPr>
                <w:webHidden/>
              </w:rPr>
            </w:r>
            <w:r w:rsidR="00C149AF">
              <w:rPr>
                <w:webHidden/>
              </w:rPr>
              <w:fldChar w:fldCharType="separate"/>
            </w:r>
            <w:r w:rsidR="00A130F7">
              <w:rPr>
                <w:webHidden/>
              </w:rPr>
              <w:t>9</w:t>
            </w:r>
            <w:r w:rsidR="00C149AF">
              <w:rPr>
                <w:webHidden/>
              </w:rPr>
              <w:fldChar w:fldCharType="end"/>
            </w:r>
          </w:hyperlink>
        </w:p>
        <w:p w14:paraId="1CB9E2ED" w14:textId="7F7CF0AC" w:rsidR="00C149AF" w:rsidRDefault="00DE2B34">
          <w:pPr>
            <w:pStyle w:val="TOC1"/>
            <w:rPr>
              <w:rFonts w:eastAsiaTheme="minorEastAsia" w:cstheme="minorBidi"/>
              <w:b w:val="0"/>
              <w:bCs w:val="0"/>
              <w:iCs w:val="0"/>
              <w:sz w:val="22"/>
              <w:szCs w:val="22"/>
              <w:lang w:eastAsia="en-GB"/>
            </w:rPr>
          </w:pPr>
          <w:hyperlink w:anchor="_Toc102055291" w:history="1">
            <w:r w:rsidR="00C149AF" w:rsidRPr="00F3651E">
              <w:rPr>
                <w:rStyle w:val="Hyperlink"/>
              </w:rPr>
              <w:t>Section 3: Aims and Objectives</w:t>
            </w:r>
            <w:r w:rsidR="00C149AF">
              <w:rPr>
                <w:webHidden/>
              </w:rPr>
              <w:tab/>
            </w:r>
            <w:r w:rsidR="00C149AF">
              <w:rPr>
                <w:webHidden/>
              </w:rPr>
              <w:fldChar w:fldCharType="begin"/>
            </w:r>
            <w:r w:rsidR="00C149AF">
              <w:rPr>
                <w:webHidden/>
              </w:rPr>
              <w:instrText xml:space="preserve"> PAGEREF _Toc102055291 \h </w:instrText>
            </w:r>
            <w:r w:rsidR="00C149AF">
              <w:rPr>
                <w:webHidden/>
              </w:rPr>
            </w:r>
            <w:r w:rsidR="00C149AF">
              <w:rPr>
                <w:webHidden/>
              </w:rPr>
              <w:fldChar w:fldCharType="separate"/>
            </w:r>
            <w:r w:rsidR="00A130F7">
              <w:rPr>
                <w:webHidden/>
              </w:rPr>
              <w:t>11</w:t>
            </w:r>
            <w:r w:rsidR="00C149AF">
              <w:rPr>
                <w:webHidden/>
              </w:rPr>
              <w:fldChar w:fldCharType="end"/>
            </w:r>
          </w:hyperlink>
        </w:p>
        <w:p w14:paraId="22435FD0" w14:textId="2181BD52" w:rsidR="00C149AF" w:rsidRDefault="00DE2B34">
          <w:pPr>
            <w:pStyle w:val="TOC2"/>
            <w:rPr>
              <w:rFonts w:eastAsiaTheme="minorEastAsia" w:cstheme="minorBidi"/>
              <w:b w:val="0"/>
              <w:bCs w:val="0"/>
              <w:sz w:val="22"/>
              <w:szCs w:val="22"/>
              <w:lang w:eastAsia="en-GB"/>
            </w:rPr>
          </w:pPr>
          <w:hyperlink w:anchor="_Toc102055292" w:history="1">
            <w:r w:rsidR="00C149AF" w:rsidRPr="00F3651E">
              <w:rPr>
                <w:rStyle w:val="Hyperlink"/>
              </w:rPr>
              <w:t>F.</w:t>
            </w:r>
            <w:r w:rsidR="00C149AF">
              <w:rPr>
                <w:rFonts w:eastAsiaTheme="minorEastAsia" w:cstheme="minorBidi"/>
                <w:b w:val="0"/>
                <w:bCs w:val="0"/>
                <w:sz w:val="22"/>
                <w:szCs w:val="22"/>
                <w:lang w:eastAsia="en-GB"/>
              </w:rPr>
              <w:tab/>
            </w:r>
            <w:r w:rsidR="00C149AF" w:rsidRPr="00F3651E">
              <w:rPr>
                <w:rStyle w:val="Hyperlink"/>
              </w:rPr>
              <w:t>Core Objectives</w:t>
            </w:r>
            <w:r w:rsidR="00C149AF">
              <w:rPr>
                <w:webHidden/>
              </w:rPr>
              <w:tab/>
            </w:r>
            <w:r w:rsidR="00C149AF">
              <w:rPr>
                <w:webHidden/>
              </w:rPr>
              <w:fldChar w:fldCharType="begin"/>
            </w:r>
            <w:r w:rsidR="00C149AF">
              <w:rPr>
                <w:webHidden/>
              </w:rPr>
              <w:instrText xml:space="preserve"> PAGEREF _Toc102055292 \h </w:instrText>
            </w:r>
            <w:r w:rsidR="00C149AF">
              <w:rPr>
                <w:webHidden/>
              </w:rPr>
            </w:r>
            <w:r w:rsidR="00C149AF">
              <w:rPr>
                <w:webHidden/>
              </w:rPr>
              <w:fldChar w:fldCharType="separate"/>
            </w:r>
            <w:r w:rsidR="00A130F7">
              <w:rPr>
                <w:webHidden/>
              </w:rPr>
              <w:t>11</w:t>
            </w:r>
            <w:r w:rsidR="00C149AF">
              <w:rPr>
                <w:webHidden/>
              </w:rPr>
              <w:fldChar w:fldCharType="end"/>
            </w:r>
          </w:hyperlink>
        </w:p>
        <w:p w14:paraId="0DBF6D81" w14:textId="48665397" w:rsidR="00C149AF" w:rsidRDefault="00DE2B34">
          <w:pPr>
            <w:pStyle w:val="TOC2"/>
            <w:rPr>
              <w:rFonts w:eastAsiaTheme="minorEastAsia" w:cstheme="minorBidi"/>
              <w:b w:val="0"/>
              <w:bCs w:val="0"/>
              <w:sz w:val="22"/>
              <w:szCs w:val="22"/>
              <w:lang w:eastAsia="en-GB"/>
            </w:rPr>
          </w:pPr>
          <w:hyperlink w:anchor="_Toc102055293" w:history="1">
            <w:r w:rsidR="00C149AF" w:rsidRPr="00F3651E">
              <w:rPr>
                <w:rStyle w:val="Hyperlink"/>
              </w:rPr>
              <w:t>G.</w:t>
            </w:r>
            <w:r w:rsidR="00C149AF">
              <w:rPr>
                <w:rFonts w:eastAsiaTheme="minorEastAsia" w:cstheme="minorBidi"/>
                <w:b w:val="0"/>
                <w:bCs w:val="0"/>
                <w:sz w:val="22"/>
                <w:szCs w:val="22"/>
                <w:lang w:eastAsia="en-GB"/>
              </w:rPr>
              <w:tab/>
            </w:r>
            <w:r w:rsidR="00C149AF" w:rsidRPr="00F3651E">
              <w:rPr>
                <w:rStyle w:val="Hyperlink"/>
              </w:rPr>
              <w:t>Diversity</w:t>
            </w:r>
            <w:r w:rsidR="00C149AF">
              <w:rPr>
                <w:webHidden/>
              </w:rPr>
              <w:tab/>
            </w:r>
            <w:r w:rsidR="00C149AF">
              <w:rPr>
                <w:webHidden/>
              </w:rPr>
              <w:fldChar w:fldCharType="begin"/>
            </w:r>
            <w:r w:rsidR="00C149AF">
              <w:rPr>
                <w:webHidden/>
              </w:rPr>
              <w:instrText xml:space="preserve"> PAGEREF _Toc102055293 \h </w:instrText>
            </w:r>
            <w:r w:rsidR="00C149AF">
              <w:rPr>
                <w:webHidden/>
              </w:rPr>
            </w:r>
            <w:r w:rsidR="00C149AF">
              <w:rPr>
                <w:webHidden/>
              </w:rPr>
              <w:fldChar w:fldCharType="separate"/>
            </w:r>
            <w:r w:rsidR="00A130F7">
              <w:rPr>
                <w:webHidden/>
              </w:rPr>
              <w:t>12</w:t>
            </w:r>
            <w:r w:rsidR="00C149AF">
              <w:rPr>
                <w:webHidden/>
              </w:rPr>
              <w:fldChar w:fldCharType="end"/>
            </w:r>
          </w:hyperlink>
        </w:p>
        <w:p w14:paraId="03D8B786" w14:textId="0EA4DA3B" w:rsidR="00C149AF" w:rsidRDefault="00DE2B34">
          <w:pPr>
            <w:pStyle w:val="TOC1"/>
            <w:rPr>
              <w:rFonts w:eastAsiaTheme="minorEastAsia" w:cstheme="minorBidi"/>
              <w:b w:val="0"/>
              <w:bCs w:val="0"/>
              <w:iCs w:val="0"/>
              <w:sz w:val="22"/>
              <w:szCs w:val="22"/>
              <w:lang w:eastAsia="en-GB"/>
            </w:rPr>
          </w:pPr>
          <w:hyperlink w:anchor="_Toc102055294" w:history="1">
            <w:r w:rsidR="00C149AF" w:rsidRPr="00F3651E">
              <w:rPr>
                <w:rStyle w:val="Hyperlink"/>
              </w:rPr>
              <w:t>Section 4: Who We Are</w:t>
            </w:r>
            <w:r w:rsidR="00C149AF">
              <w:rPr>
                <w:webHidden/>
              </w:rPr>
              <w:tab/>
            </w:r>
            <w:r w:rsidR="00C149AF">
              <w:rPr>
                <w:webHidden/>
              </w:rPr>
              <w:fldChar w:fldCharType="begin"/>
            </w:r>
            <w:r w:rsidR="00C149AF">
              <w:rPr>
                <w:webHidden/>
              </w:rPr>
              <w:instrText xml:space="preserve"> PAGEREF _Toc102055294 \h </w:instrText>
            </w:r>
            <w:r w:rsidR="00C149AF">
              <w:rPr>
                <w:webHidden/>
              </w:rPr>
            </w:r>
            <w:r w:rsidR="00C149AF">
              <w:rPr>
                <w:webHidden/>
              </w:rPr>
              <w:fldChar w:fldCharType="separate"/>
            </w:r>
            <w:r w:rsidR="00A130F7">
              <w:rPr>
                <w:webHidden/>
              </w:rPr>
              <w:t>13</w:t>
            </w:r>
            <w:r w:rsidR="00C149AF">
              <w:rPr>
                <w:webHidden/>
              </w:rPr>
              <w:fldChar w:fldCharType="end"/>
            </w:r>
          </w:hyperlink>
        </w:p>
        <w:p w14:paraId="2C053200" w14:textId="01AEA7FD" w:rsidR="00C149AF" w:rsidRDefault="00DE2B34">
          <w:pPr>
            <w:pStyle w:val="TOC2"/>
            <w:rPr>
              <w:rFonts w:eastAsiaTheme="minorEastAsia" w:cstheme="minorBidi"/>
              <w:b w:val="0"/>
              <w:bCs w:val="0"/>
              <w:sz w:val="22"/>
              <w:szCs w:val="22"/>
              <w:lang w:eastAsia="en-GB"/>
            </w:rPr>
          </w:pPr>
          <w:hyperlink w:anchor="_Toc102055295" w:history="1">
            <w:r w:rsidR="00C149AF" w:rsidRPr="00F3651E">
              <w:rPr>
                <w:rStyle w:val="Hyperlink"/>
              </w:rPr>
              <w:t>H.</w:t>
            </w:r>
            <w:r w:rsidR="00C149AF">
              <w:rPr>
                <w:rFonts w:eastAsiaTheme="minorEastAsia" w:cstheme="minorBidi"/>
                <w:b w:val="0"/>
                <w:bCs w:val="0"/>
                <w:sz w:val="22"/>
                <w:szCs w:val="22"/>
                <w:lang w:eastAsia="en-GB"/>
              </w:rPr>
              <w:tab/>
            </w:r>
            <w:r w:rsidR="00C149AF" w:rsidRPr="00F3651E">
              <w:rPr>
                <w:rStyle w:val="Hyperlink"/>
              </w:rPr>
              <w:t>Governance Structure</w:t>
            </w:r>
            <w:r w:rsidR="00C149AF">
              <w:rPr>
                <w:webHidden/>
              </w:rPr>
              <w:tab/>
            </w:r>
            <w:r w:rsidR="00C149AF">
              <w:rPr>
                <w:webHidden/>
              </w:rPr>
              <w:fldChar w:fldCharType="begin"/>
            </w:r>
            <w:r w:rsidR="00C149AF">
              <w:rPr>
                <w:webHidden/>
              </w:rPr>
              <w:instrText xml:space="preserve"> PAGEREF _Toc102055295 \h </w:instrText>
            </w:r>
            <w:r w:rsidR="00C149AF">
              <w:rPr>
                <w:webHidden/>
              </w:rPr>
            </w:r>
            <w:r w:rsidR="00C149AF">
              <w:rPr>
                <w:webHidden/>
              </w:rPr>
              <w:fldChar w:fldCharType="separate"/>
            </w:r>
            <w:r w:rsidR="00A130F7">
              <w:rPr>
                <w:webHidden/>
              </w:rPr>
              <w:t>13</w:t>
            </w:r>
            <w:r w:rsidR="00C149AF">
              <w:rPr>
                <w:webHidden/>
              </w:rPr>
              <w:fldChar w:fldCharType="end"/>
            </w:r>
          </w:hyperlink>
        </w:p>
        <w:p w14:paraId="5E5BE4D1" w14:textId="5CFC46D8" w:rsidR="00C149AF" w:rsidRDefault="00DE2B34">
          <w:pPr>
            <w:pStyle w:val="TOC2"/>
            <w:rPr>
              <w:rFonts w:eastAsiaTheme="minorEastAsia" w:cstheme="minorBidi"/>
              <w:b w:val="0"/>
              <w:bCs w:val="0"/>
              <w:sz w:val="22"/>
              <w:szCs w:val="22"/>
              <w:lang w:eastAsia="en-GB"/>
            </w:rPr>
          </w:pPr>
          <w:hyperlink w:anchor="_Toc102055296" w:history="1">
            <w:r w:rsidR="00C149AF" w:rsidRPr="00F3651E">
              <w:rPr>
                <w:rStyle w:val="Hyperlink"/>
              </w:rPr>
              <w:t>I.</w:t>
            </w:r>
            <w:r w:rsidR="00C149AF">
              <w:rPr>
                <w:rFonts w:eastAsiaTheme="minorEastAsia" w:cstheme="minorBidi"/>
                <w:b w:val="0"/>
                <w:bCs w:val="0"/>
                <w:sz w:val="22"/>
                <w:szCs w:val="22"/>
                <w:lang w:eastAsia="en-GB"/>
              </w:rPr>
              <w:tab/>
            </w:r>
            <w:r w:rsidR="00C149AF" w:rsidRPr="00F3651E">
              <w:rPr>
                <w:rStyle w:val="Hyperlink"/>
              </w:rPr>
              <w:t>Our Boards</w:t>
            </w:r>
            <w:r w:rsidR="00C149AF">
              <w:rPr>
                <w:webHidden/>
              </w:rPr>
              <w:tab/>
            </w:r>
            <w:r w:rsidR="00C149AF">
              <w:rPr>
                <w:webHidden/>
              </w:rPr>
              <w:fldChar w:fldCharType="begin"/>
            </w:r>
            <w:r w:rsidR="00C149AF">
              <w:rPr>
                <w:webHidden/>
              </w:rPr>
              <w:instrText xml:space="preserve"> PAGEREF _Toc102055296 \h </w:instrText>
            </w:r>
            <w:r w:rsidR="00C149AF">
              <w:rPr>
                <w:webHidden/>
              </w:rPr>
            </w:r>
            <w:r w:rsidR="00C149AF">
              <w:rPr>
                <w:webHidden/>
              </w:rPr>
              <w:fldChar w:fldCharType="separate"/>
            </w:r>
            <w:r w:rsidR="00A130F7">
              <w:rPr>
                <w:webHidden/>
              </w:rPr>
              <w:t>13</w:t>
            </w:r>
            <w:r w:rsidR="00C149AF">
              <w:rPr>
                <w:webHidden/>
              </w:rPr>
              <w:fldChar w:fldCharType="end"/>
            </w:r>
          </w:hyperlink>
        </w:p>
        <w:p w14:paraId="06661652" w14:textId="2E37C39F" w:rsidR="00C149AF" w:rsidRDefault="00DE2B34">
          <w:pPr>
            <w:pStyle w:val="TOC3"/>
            <w:tabs>
              <w:tab w:val="left" w:pos="960"/>
              <w:tab w:val="right" w:leader="dot" w:pos="9016"/>
            </w:tabs>
            <w:rPr>
              <w:rFonts w:eastAsiaTheme="minorEastAsia" w:cstheme="minorBidi"/>
              <w:noProof/>
              <w:sz w:val="22"/>
              <w:szCs w:val="22"/>
              <w:lang w:eastAsia="en-GB"/>
            </w:rPr>
          </w:pPr>
          <w:hyperlink w:anchor="_Toc102055297" w:history="1">
            <w:r w:rsidR="00C149AF" w:rsidRPr="00F3651E">
              <w:rPr>
                <w:rStyle w:val="Hyperlink"/>
                <w:rFonts w:ascii="Calibri" w:hAnsi="Calibri"/>
                <w:noProof/>
              </w:rPr>
              <w:t>I.1.</w:t>
            </w:r>
            <w:r w:rsidR="00C149AF">
              <w:rPr>
                <w:rFonts w:eastAsiaTheme="minorEastAsia" w:cstheme="minorBidi"/>
                <w:noProof/>
                <w:sz w:val="22"/>
                <w:szCs w:val="22"/>
                <w:lang w:eastAsia="en-GB"/>
              </w:rPr>
              <w:tab/>
            </w:r>
            <w:r w:rsidR="00C149AF" w:rsidRPr="00F3651E">
              <w:rPr>
                <w:rStyle w:val="Hyperlink"/>
                <w:noProof/>
              </w:rPr>
              <w:t>Strategic Board</w:t>
            </w:r>
            <w:r w:rsidR="00C149AF">
              <w:rPr>
                <w:noProof/>
                <w:webHidden/>
              </w:rPr>
              <w:tab/>
            </w:r>
            <w:r w:rsidR="00C149AF">
              <w:rPr>
                <w:noProof/>
                <w:webHidden/>
              </w:rPr>
              <w:fldChar w:fldCharType="begin"/>
            </w:r>
            <w:r w:rsidR="00C149AF">
              <w:rPr>
                <w:noProof/>
                <w:webHidden/>
              </w:rPr>
              <w:instrText xml:space="preserve"> PAGEREF _Toc102055297 \h </w:instrText>
            </w:r>
            <w:r w:rsidR="00C149AF">
              <w:rPr>
                <w:noProof/>
                <w:webHidden/>
              </w:rPr>
            </w:r>
            <w:r w:rsidR="00C149AF">
              <w:rPr>
                <w:noProof/>
                <w:webHidden/>
              </w:rPr>
              <w:fldChar w:fldCharType="separate"/>
            </w:r>
            <w:r w:rsidR="00A130F7">
              <w:rPr>
                <w:noProof/>
                <w:webHidden/>
              </w:rPr>
              <w:t>13</w:t>
            </w:r>
            <w:r w:rsidR="00C149AF">
              <w:rPr>
                <w:noProof/>
                <w:webHidden/>
              </w:rPr>
              <w:fldChar w:fldCharType="end"/>
            </w:r>
          </w:hyperlink>
        </w:p>
        <w:p w14:paraId="15730CF3" w14:textId="5782A08B" w:rsidR="00C149AF" w:rsidRDefault="00DE2B34">
          <w:pPr>
            <w:pStyle w:val="TOC3"/>
            <w:tabs>
              <w:tab w:val="left" w:pos="960"/>
              <w:tab w:val="right" w:leader="dot" w:pos="9016"/>
            </w:tabs>
            <w:rPr>
              <w:rFonts w:eastAsiaTheme="minorEastAsia" w:cstheme="minorBidi"/>
              <w:noProof/>
              <w:sz w:val="22"/>
              <w:szCs w:val="22"/>
              <w:lang w:eastAsia="en-GB"/>
            </w:rPr>
          </w:pPr>
          <w:hyperlink w:anchor="_Toc102055298" w:history="1">
            <w:r w:rsidR="00C149AF" w:rsidRPr="00F3651E">
              <w:rPr>
                <w:rStyle w:val="Hyperlink"/>
                <w:rFonts w:ascii="Calibri" w:hAnsi="Calibri"/>
                <w:noProof/>
              </w:rPr>
              <w:t>I.2.</w:t>
            </w:r>
            <w:r w:rsidR="00C149AF">
              <w:rPr>
                <w:rFonts w:eastAsiaTheme="minorEastAsia" w:cstheme="minorBidi"/>
                <w:noProof/>
                <w:sz w:val="22"/>
                <w:szCs w:val="22"/>
                <w:lang w:eastAsia="en-GB"/>
              </w:rPr>
              <w:tab/>
            </w:r>
            <w:r w:rsidR="00C149AF" w:rsidRPr="00F3651E">
              <w:rPr>
                <w:rStyle w:val="Hyperlink"/>
                <w:noProof/>
              </w:rPr>
              <w:t>Investment Panel</w:t>
            </w:r>
            <w:r w:rsidR="00C149AF">
              <w:rPr>
                <w:noProof/>
                <w:webHidden/>
              </w:rPr>
              <w:tab/>
            </w:r>
            <w:r w:rsidR="00C149AF">
              <w:rPr>
                <w:noProof/>
                <w:webHidden/>
              </w:rPr>
              <w:fldChar w:fldCharType="begin"/>
            </w:r>
            <w:r w:rsidR="00C149AF">
              <w:rPr>
                <w:noProof/>
                <w:webHidden/>
              </w:rPr>
              <w:instrText xml:space="preserve"> PAGEREF _Toc102055298 \h </w:instrText>
            </w:r>
            <w:r w:rsidR="00C149AF">
              <w:rPr>
                <w:noProof/>
                <w:webHidden/>
              </w:rPr>
            </w:r>
            <w:r w:rsidR="00C149AF">
              <w:rPr>
                <w:noProof/>
                <w:webHidden/>
              </w:rPr>
              <w:fldChar w:fldCharType="separate"/>
            </w:r>
            <w:r w:rsidR="00A130F7">
              <w:rPr>
                <w:noProof/>
                <w:webHidden/>
              </w:rPr>
              <w:t>17</w:t>
            </w:r>
            <w:r w:rsidR="00C149AF">
              <w:rPr>
                <w:noProof/>
                <w:webHidden/>
              </w:rPr>
              <w:fldChar w:fldCharType="end"/>
            </w:r>
          </w:hyperlink>
        </w:p>
        <w:p w14:paraId="79C492DA" w14:textId="7DB3D592" w:rsidR="00C149AF" w:rsidRDefault="00DE2B34">
          <w:pPr>
            <w:pStyle w:val="TOC3"/>
            <w:tabs>
              <w:tab w:val="left" w:pos="960"/>
              <w:tab w:val="right" w:leader="dot" w:pos="9016"/>
            </w:tabs>
            <w:rPr>
              <w:rFonts w:eastAsiaTheme="minorEastAsia" w:cstheme="minorBidi"/>
              <w:noProof/>
              <w:sz w:val="22"/>
              <w:szCs w:val="22"/>
              <w:lang w:eastAsia="en-GB"/>
            </w:rPr>
          </w:pPr>
          <w:hyperlink w:anchor="_Toc102055299" w:history="1">
            <w:r w:rsidR="00C149AF" w:rsidRPr="00F3651E">
              <w:rPr>
                <w:rStyle w:val="Hyperlink"/>
                <w:rFonts w:ascii="Calibri" w:hAnsi="Calibri"/>
                <w:noProof/>
              </w:rPr>
              <w:t>I.3.</w:t>
            </w:r>
            <w:r w:rsidR="00C149AF">
              <w:rPr>
                <w:rFonts w:eastAsiaTheme="minorEastAsia" w:cstheme="minorBidi"/>
                <w:noProof/>
                <w:sz w:val="22"/>
                <w:szCs w:val="22"/>
                <w:lang w:eastAsia="en-GB"/>
              </w:rPr>
              <w:tab/>
            </w:r>
            <w:r w:rsidR="00C149AF" w:rsidRPr="00F3651E">
              <w:rPr>
                <w:rStyle w:val="Hyperlink"/>
                <w:noProof/>
              </w:rPr>
              <w:t>Accountability Board</w:t>
            </w:r>
            <w:r w:rsidR="00C149AF">
              <w:rPr>
                <w:noProof/>
                <w:webHidden/>
              </w:rPr>
              <w:tab/>
            </w:r>
            <w:r w:rsidR="00C149AF">
              <w:rPr>
                <w:noProof/>
                <w:webHidden/>
              </w:rPr>
              <w:fldChar w:fldCharType="begin"/>
            </w:r>
            <w:r w:rsidR="00C149AF">
              <w:rPr>
                <w:noProof/>
                <w:webHidden/>
              </w:rPr>
              <w:instrText xml:space="preserve"> PAGEREF _Toc102055299 \h </w:instrText>
            </w:r>
            <w:r w:rsidR="00C149AF">
              <w:rPr>
                <w:noProof/>
                <w:webHidden/>
              </w:rPr>
            </w:r>
            <w:r w:rsidR="00C149AF">
              <w:rPr>
                <w:noProof/>
                <w:webHidden/>
              </w:rPr>
              <w:fldChar w:fldCharType="separate"/>
            </w:r>
            <w:r w:rsidR="00A130F7">
              <w:rPr>
                <w:noProof/>
                <w:webHidden/>
              </w:rPr>
              <w:t>18</w:t>
            </w:r>
            <w:r w:rsidR="00C149AF">
              <w:rPr>
                <w:noProof/>
                <w:webHidden/>
              </w:rPr>
              <w:fldChar w:fldCharType="end"/>
            </w:r>
          </w:hyperlink>
        </w:p>
        <w:p w14:paraId="0542A777" w14:textId="071F24E4" w:rsidR="00C149AF" w:rsidRDefault="00DE2B34">
          <w:pPr>
            <w:pStyle w:val="TOC3"/>
            <w:tabs>
              <w:tab w:val="left" w:pos="960"/>
              <w:tab w:val="right" w:leader="dot" w:pos="9016"/>
            </w:tabs>
            <w:rPr>
              <w:rFonts w:eastAsiaTheme="minorEastAsia" w:cstheme="minorBidi"/>
              <w:noProof/>
              <w:sz w:val="22"/>
              <w:szCs w:val="22"/>
              <w:lang w:eastAsia="en-GB"/>
            </w:rPr>
          </w:pPr>
          <w:hyperlink w:anchor="_Toc102055300" w:history="1">
            <w:r w:rsidR="00C149AF" w:rsidRPr="00F3651E">
              <w:rPr>
                <w:rStyle w:val="Hyperlink"/>
                <w:rFonts w:ascii="Calibri" w:hAnsi="Calibri"/>
                <w:noProof/>
              </w:rPr>
              <w:t>I.4.</w:t>
            </w:r>
            <w:r w:rsidR="00C149AF">
              <w:rPr>
                <w:rFonts w:eastAsiaTheme="minorEastAsia" w:cstheme="minorBidi"/>
                <w:noProof/>
                <w:sz w:val="22"/>
                <w:szCs w:val="22"/>
                <w:lang w:eastAsia="en-GB"/>
              </w:rPr>
              <w:tab/>
            </w:r>
            <w:r w:rsidR="00C149AF" w:rsidRPr="00F3651E">
              <w:rPr>
                <w:rStyle w:val="Hyperlink"/>
                <w:noProof/>
              </w:rPr>
              <w:t>Responsibilities of the Board Chairs</w:t>
            </w:r>
            <w:r w:rsidR="00C149AF">
              <w:rPr>
                <w:noProof/>
                <w:webHidden/>
              </w:rPr>
              <w:tab/>
            </w:r>
            <w:r w:rsidR="00C149AF">
              <w:rPr>
                <w:noProof/>
                <w:webHidden/>
              </w:rPr>
              <w:fldChar w:fldCharType="begin"/>
            </w:r>
            <w:r w:rsidR="00C149AF">
              <w:rPr>
                <w:noProof/>
                <w:webHidden/>
              </w:rPr>
              <w:instrText xml:space="preserve"> PAGEREF _Toc102055300 \h </w:instrText>
            </w:r>
            <w:r w:rsidR="00C149AF">
              <w:rPr>
                <w:noProof/>
                <w:webHidden/>
              </w:rPr>
            </w:r>
            <w:r w:rsidR="00C149AF">
              <w:rPr>
                <w:noProof/>
                <w:webHidden/>
              </w:rPr>
              <w:fldChar w:fldCharType="separate"/>
            </w:r>
            <w:r w:rsidR="00A130F7">
              <w:rPr>
                <w:noProof/>
                <w:webHidden/>
              </w:rPr>
              <w:t>19</w:t>
            </w:r>
            <w:r w:rsidR="00C149AF">
              <w:rPr>
                <w:noProof/>
                <w:webHidden/>
              </w:rPr>
              <w:fldChar w:fldCharType="end"/>
            </w:r>
          </w:hyperlink>
        </w:p>
        <w:p w14:paraId="691F33DB" w14:textId="603FF5D6" w:rsidR="00C149AF" w:rsidRDefault="00DE2B34">
          <w:pPr>
            <w:pStyle w:val="TOC3"/>
            <w:tabs>
              <w:tab w:val="left" w:pos="960"/>
              <w:tab w:val="right" w:leader="dot" w:pos="9016"/>
            </w:tabs>
            <w:rPr>
              <w:rFonts w:eastAsiaTheme="minorEastAsia" w:cstheme="minorBidi"/>
              <w:noProof/>
              <w:sz w:val="22"/>
              <w:szCs w:val="22"/>
              <w:lang w:eastAsia="en-GB"/>
            </w:rPr>
          </w:pPr>
          <w:hyperlink w:anchor="_Toc102055301" w:history="1">
            <w:r w:rsidR="00C149AF" w:rsidRPr="00F3651E">
              <w:rPr>
                <w:rStyle w:val="Hyperlink"/>
                <w:rFonts w:ascii="Calibri" w:hAnsi="Calibri"/>
                <w:noProof/>
              </w:rPr>
              <w:t>I.5.</w:t>
            </w:r>
            <w:r w:rsidR="00C149AF">
              <w:rPr>
                <w:rFonts w:eastAsiaTheme="minorEastAsia" w:cstheme="minorBidi"/>
                <w:noProof/>
                <w:sz w:val="22"/>
                <w:szCs w:val="22"/>
                <w:lang w:eastAsia="en-GB"/>
              </w:rPr>
              <w:tab/>
            </w:r>
            <w:r w:rsidR="00C149AF" w:rsidRPr="00F3651E">
              <w:rPr>
                <w:rStyle w:val="Hyperlink"/>
                <w:noProof/>
              </w:rPr>
              <w:t>Federated Boards</w:t>
            </w:r>
            <w:r w:rsidR="00C149AF">
              <w:rPr>
                <w:noProof/>
                <w:webHidden/>
              </w:rPr>
              <w:tab/>
            </w:r>
            <w:r w:rsidR="00C149AF">
              <w:rPr>
                <w:noProof/>
                <w:webHidden/>
              </w:rPr>
              <w:fldChar w:fldCharType="begin"/>
            </w:r>
            <w:r w:rsidR="00C149AF">
              <w:rPr>
                <w:noProof/>
                <w:webHidden/>
              </w:rPr>
              <w:instrText xml:space="preserve"> PAGEREF _Toc102055301 \h </w:instrText>
            </w:r>
            <w:r w:rsidR="00C149AF">
              <w:rPr>
                <w:noProof/>
                <w:webHidden/>
              </w:rPr>
            </w:r>
            <w:r w:rsidR="00C149AF">
              <w:rPr>
                <w:noProof/>
                <w:webHidden/>
              </w:rPr>
              <w:fldChar w:fldCharType="separate"/>
            </w:r>
            <w:r w:rsidR="00A130F7">
              <w:rPr>
                <w:noProof/>
                <w:webHidden/>
              </w:rPr>
              <w:t>20</w:t>
            </w:r>
            <w:r w:rsidR="00C149AF">
              <w:rPr>
                <w:noProof/>
                <w:webHidden/>
              </w:rPr>
              <w:fldChar w:fldCharType="end"/>
            </w:r>
          </w:hyperlink>
        </w:p>
        <w:p w14:paraId="6D15382A" w14:textId="3B4F17B7" w:rsidR="00C149AF" w:rsidRDefault="00DE2B34">
          <w:pPr>
            <w:pStyle w:val="TOC2"/>
            <w:rPr>
              <w:rFonts w:eastAsiaTheme="minorEastAsia" w:cstheme="minorBidi"/>
              <w:b w:val="0"/>
              <w:bCs w:val="0"/>
              <w:sz w:val="22"/>
              <w:szCs w:val="22"/>
              <w:lang w:eastAsia="en-GB"/>
            </w:rPr>
          </w:pPr>
          <w:hyperlink w:anchor="_Toc102055302" w:history="1">
            <w:r w:rsidR="00C149AF" w:rsidRPr="00F3651E">
              <w:rPr>
                <w:rStyle w:val="Hyperlink"/>
              </w:rPr>
              <w:t>J.</w:t>
            </w:r>
            <w:r w:rsidR="00C149AF">
              <w:rPr>
                <w:rFonts w:eastAsiaTheme="minorEastAsia" w:cstheme="minorBidi"/>
                <w:b w:val="0"/>
                <w:bCs w:val="0"/>
                <w:sz w:val="22"/>
                <w:szCs w:val="22"/>
                <w:lang w:eastAsia="en-GB"/>
              </w:rPr>
              <w:tab/>
            </w:r>
            <w:r w:rsidR="00C149AF" w:rsidRPr="00F3651E">
              <w:rPr>
                <w:rStyle w:val="Hyperlink"/>
              </w:rPr>
              <w:t>Secretariat/Chief Executive Officer</w:t>
            </w:r>
            <w:r w:rsidR="00C149AF">
              <w:rPr>
                <w:webHidden/>
              </w:rPr>
              <w:tab/>
            </w:r>
            <w:r w:rsidR="00C149AF">
              <w:rPr>
                <w:webHidden/>
              </w:rPr>
              <w:fldChar w:fldCharType="begin"/>
            </w:r>
            <w:r w:rsidR="00C149AF">
              <w:rPr>
                <w:webHidden/>
              </w:rPr>
              <w:instrText xml:space="preserve"> PAGEREF _Toc102055302 \h </w:instrText>
            </w:r>
            <w:r w:rsidR="00C149AF">
              <w:rPr>
                <w:webHidden/>
              </w:rPr>
            </w:r>
            <w:r w:rsidR="00C149AF">
              <w:rPr>
                <w:webHidden/>
              </w:rPr>
              <w:fldChar w:fldCharType="separate"/>
            </w:r>
            <w:r w:rsidR="00A130F7">
              <w:rPr>
                <w:webHidden/>
              </w:rPr>
              <w:t>22</w:t>
            </w:r>
            <w:r w:rsidR="00C149AF">
              <w:rPr>
                <w:webHidden/>
              </w:rPr>
              <w:fldChar w:fldCharType="end"/>
            </w:r>
          </w:hyperlink>
        </w:p>
        <w:p w14:paraId="62189AC4" w14:textId="0EF3B254" w:rsidR="00C149AF" w:rsidRDefault="00DE2B34">
          <w:pPr>
            <w:pStyle w:val="TOC2"/>
            <w:rPr>
              <w:rFonts w:eastAsiaTheme="minorEastAsia" w:cstheme="minorBidi"/>
              <w:b w:val="0"/>
              <w:bCs w:val="0"/>
              <w:sz w:val="22"/>
              <w:szCs w:val="22"/>
              <w:lang w:eastAsia="en-GB"/>
            </w:rPr>
          </w:pPr>
          <w:hyperlink w:anchor="_Toc102055303" w:history="1">
            <w:r w:rsidR="00C149AF" w:rsidRPr="00F3651E">
              <w:rPr>
                <w:rStyle w:val="Hyperlink"/>
              </w:rPr>
              <w:t>K.</w:t>
            </w:r>
            <w:r w:rsidR="00C149AF">
              <w:rPr>
                <w:rFonts w:eastAsiaTheme="minorEastAsia" w:cstheme="minorBidi"/>
                <w:b w:val="0"/>
                <w:bCs w:val="0"/>
                <w:sz w:val="22"/>
                <w:szCs w:val="22"/>
                <w:lang w:eastAsia="en-GB"/>
              </w:rPr>
              <w:tab/>
            </w:r>
            <w:r w:rsidR="00C149AF" w:rsidRPr="00F3651E">
              <w:rPr>
                <w:rStyle w:val="Hyperlink"/>
              </w:rPr>
              <w:t>Working Groups</w:t>
            </w:r>
            <w:r w:rsidR="00C149AF">
              <w:rPr>
                <w:webHidden/>
              </w:rPr>
              <w:tab/>
            </w:r>
            <w:r w:rsidR="00C149AF">
              <w:rPr>
                <w:webHidden/>
              </w:rPr>
              <w:fldChar w:fldCharType="begin"/>
            </w:r>
            <w:r w:rsidR="00C149AF">
              <w:rPr>
                <w:webHidden/>
              </w:rPr>
              <w:instrText xml:space="preserve"> PAGEREF _Toc102055303 \h </w:instrText>
            </w:r>
            <w:r w:rsidR="00C149AF">
              <w:rPr>
                <w:webHidden/>
              </w:rPr>
            </w:r>
            <w:r w:rsidR="00C149AF">
              <w:rPr>
                <w:webHidden/>
              </w:rPr>
              <w:fldChar w:fldCharType="separate"/>
            </w:r>
            <w:r w:rsidR="00A130F7">
              <w:rPr>
                <w:webHidden/>
              </w:rPr>
              <w:t>23</w:t>
            </w:r>
            <w:r w:rsidR="00C149AF">
              <w:rPr>
                <w:webHidden/>
              </w:rPr>
              <w:fldChar w:fldCharType="end"/>
            </w:r>
          </w:hyperlink>
        </w:p>
        <w:p w14:paraId="64F6469D" w14:textId="2CB0C9A6" w:rsidR="00C149AF" w:rsidRDefault="00DE2B34">
          <w:pPr>
            <w:pStyle w:val="TOC2"/>
            <w:rPr>
              <w:rFonts w:eastAsiaTheme="minorEastAsia" w:cstheme="minorBidi"/>
              <w:b w:val="0"/>
              <w:bCs w:val="0"/>
              <w:sz w:val="22"/>
              <w:szCs w:val="22"/>
              <w:lang w:eastAsia="en-GB"/>
            </w:rPr>
          </w:pPr>
          <w:hyperlink w:anchor="_Toc102055304" w:history="1">
            <w:r w:rsidR="00C149AF" w:rsidRPr="00F3651E">
              <w:rPr>
                <w:rStyle w:val="Hyperlink"/>
              </w:rPr>
              <w:t>L.</w:t>
            </w:r>
            <w:r w:rsidR="00C149AF">
              <w:rPr>
                <w:rFonts w:eastAsiaTheme="minorEastAsia" w:cstheme="minorBidi"/>
                <w:b w:val="0"/>
                <w:bCs w:val="0"/>
                <w:sz w:val="22"/>
                <w:szCs w:val="22"/>
                <w:lang w:eastAsia="en-GB"/>
              </w:rPr>
              <w:tab/>
            </w:r>
            <w:r w:rsidR="00C149AF" w:rsidRPr="00F3651E">
              <w:rPr>
                <w:rStyle w:val="Hyperlink"/>
              </w:rPr>
              <w:t>The Accountable Body</w:t>
            </w:r>
            <w:r w:rsidR="00C149AF">
              <w:rPr>
                <w:webHidden/>
              </w:rPr>
              <w:tab/>
            </w:r>
            <w:r w:rsidR="00C149AF">
              <w:rPr>
                <w:webHidden/>
              </w:rPr>
              <w:fldChar w:fldCharType="begin"/>
            </w:r>
            <w:r w:rsidR="00C149AF">
              <w:rPr>
                <w:webHidden/>
              </w:rPr>
              <w:instrText xml:space="preserve"> PAGEREF _Toc102055304 \h </w:instrText>
            </w:r>
            <w:r w:rsidR="00C149AF">
              <w:rPr>
                <w:webHidden/>
              </w:rPr>
            </w:r>
            <w:r w:rsidR="00C149AF">
              <w:rPr>
                <w:webHidden/>
              </w:rPr>
              <w:fldChar w:fldCharType="separate"/>
            </w:r>
            <w:r w:rsidR="00A130F7">
              <w:rPr>
                <w:webHidden/>
              </w:rPr>
              <w:t>26</w:t>
            </w:r>
            <w:r w:rsidR="00C149AF">
              <w:rPr>
                <w:webHidden/>
              </w:rPr>
              <w:fldChar w:fldCharType="end"/>
            </w:r>
          </w:hyperlink>
        </w:p>
        <w:p w14:paraId="56FFE713" w14:textId="238A40A2"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05" w:history="1">
            <w:r w:rsidR="00C149AF" w:rsidRPr="00F3651E">
              <w:rPr>
                <w:rStyle w:val="Hyperlink"/>
                <w:rFonts w:ascii="Calibri" w:hAnsi="Calibri"/>
                <w:noProof/>
              </w:rPr>
              <w:t>L.1.</w:t>
            </w:r>
            <w:r w:rsidR="00C149AF">
              <w:rPr>
                <w:rFonts w:eastAsiaTheme="minorEastAsia" w:cstheme="minorBidi"/>
                <w:noProof/>
                <w:sz w:val="22"/>
                <w:szCs w:val="22"/>
                <w:lang w:eastAsia="en-GB"/>
              </w:rPr>
              <w:tab/>
            </w:r>
            <w:r w:rsidR="00C149AF" w:rsidRPr="00F3651E">
              <w:rPr>
                <w:rStyle w:val="Hyperlink"/>
                <w:noProof/>
              </w:rPr>
              <w:t>Introduction</w:t>
            </w:r>
            <w:r w:rsidR="00C149AF">
              <w:rPr>
                <w:noProof/>
                <w:webHidden/>
              </w:rPr>
              <w:tab/>
            </w:r>
            <w:r w:rsidR="00C149AF">
              <w:rPr>
                <w:noProof/>
                <w:webHidden/>
              </w:rPr>
              <w:fldChar w:fldCharType="begin"/>
            </w:r>
            <w:r w:rsidR="00C149AF">
              <w:rPr>
                <w:noProof/>
                <w:webHidden/>
              </w:rPr>
              <w:instrText xml:space="preserve"> PAGEREF _Toc102055305 \h </w:instrText>
            </w:r>
            <w:r w:rsidR="00C149AF">
              <w:rPr>
                <w:noProof/>
                <w:webHidden/>
              </w:rPr>
            </w:r>
            <w:r w:rsidR="00C149AF">
              <w:rPr>
                <w:noProof/>
                <w:webHidden/>
              </w:rPr>
              <w:fldChar w:fldCharType="separate"/>
            </w:r>
            <w:r w:rsidR="00A130F7">
              <w:rPr>
                <w:noProof/>
                <w:webHidden/>
              </w:rPr>
              <w:t>26</w:t>
            </w:r>
            <w:r w:rsidR="00C149AF">
              <w:rPr>
                <w:noProof/>
                <w:webHidden/>
              </w:rPr>
              <w:fldChar w:fldCharType="end"/>
            </w:r>
          </w:hyperlink>
        </w:p>
        <w:p w14:paraId="3250AF47" w14:textId="2FD79E83"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06" w:history="1">
            <w:r w:rsidR="00C149AF" w:rsidRPr="00F3651E">
              <w:rPr>
                <w:rStyle w:val="Hyperlink"/>
                <w:rFonts w:ascii="Calibri" w:hAnsi="Calibri"/>
                <w:noProof/>
              </w:rPr>
              <w:t>L.2.</w:t>
            </w:r>
            <w:r w:rsidR="00C149AF">
              <w:rPr>
                <w:rFonts w:eastAsiaTheme="minorEastAsia" w:cstheme="minorBidi"/>
                <w:noProof/>
                <w:sz w:val="22"/>
                <w:szCs w:val="22"/>
                <w:lang w:eastAsia="en-GB"/>
              </w:rPr>
              <w:tab/>
            </w:r>
            <w:r w:rsidR="00C149AF" w:rsidRPr="00F3651E">
              <w:rPr>
                <w:rStyle w:val="Hyperlink"/>
                <w:noProof/>
              </w:rPr>
              <w:t>Functions of the Accountable Body</w:t>
            </w:r>
            <w:r w:rsidR="00C149AF">
              <w:rPr>
                <w:noProof/>
                <w:webHidden/>
              </w:rPr>
              <w:tab/>
            </w:r>
            <w:r w:rsidR="00C149AF">
              <w:rPr>
                <w:noProof/>
                <w:webHidden/>
              </w:rPr>
              <w:fldChar w:fldCharType="begin"/>
            </w:r>
            <w:r w:rsidR="00C149AF">
              <w:rPr>
                <w:noProof/>
                <w:webHidden/>
              </w:rPr>
              <w:instrText xml:space="preserve"> PAGEREF _Toc102055306 \h </w:instrText>
            </w:r>
            <w:r w:rsidR="00C149AF">
              <w:rPr>
                <w:noProof/>
                <w:webHidden/>
              </w:rPr>
            </w:r>
            <w:r w:rsidR="00C149AF">
              <w:rPr>
                <w:noProof/>
                <w:webHidden/>
              </w:rPr>
              <w:fldChar w:fldCharType="separate"/>
            </w:r>
            <w:r w:rsidR="00A130F7">
              <w:rPr>
                <w:noProof/>
                <w:webHidden/>
              </w:rPr>
              <w:t>26</w:t>
            </w:r>
            <w:r w:rsidR="00C149AF">
              <w:rPr>
                <w:noProof/>
                <w:webHidden/>
              </w:rPr>
              <w:fldChar w:fldCharType="end"/>
            </w:r>
          </w:hyperlink>
        </w:p>
        <w:p w14:paraId="5C60F56E" w14:textId="6A1D0AA1"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07" w:history="1">
            <w:r w:rsidR="00C149AF" w:rsidRPr="00F3651E">
              <w:rPr>
                <w:rStyle w:val="Hyperlink"/>
                <w:rFonts w:ascii="Calibri" w:hAnsi="Calibri"/>
                <w:noProof/>
              </w:rPr>
              <w:t>L.3.</w:t>
            </w:r>
            <w:r w:rsidR="00C149AF">
              <w:rPr>
                <w:rFonts w:eastAsiaTheme="minorEastAsia" w:cstheme="minorBidi"/>
                <w:noProof/>
                <w:sz w:val="22"/>
                <w:szCs w:val="22"/>
                <w:lang w:eastAsia="en-GB"/>
              </w:rPr>
              <w:tab/>
            </w:r>
            <w:r w:rsidR="00C149AF" w:rsidRPr="00F3651E">
              <w:rPr>
                <w:rStyle w:val="Hyperlink"/>
                <w:noProof/>
              </w:rPr>
              <w:t>Accounts and Audit Arrangements</w:t>
            </w:r>
            <w:r w:rsidR="00C149AF">
              <w:rPr>
                <w:noProof/>
                <w:webHidden/>
              </w:rPr>
              <w:tab/>
            </w:r>
            <w:r w:rsidR="00C149AF">
              <w:rPr>
                <w:noProof/>
                <w:webHidden/>
              </w:rPr>
              <w:fldChar w:fldCharType="begin"/>
            </w:r>
            <w:r w:rsidR="00C149AF">
              <w:rPr>
                <w:noProof/>
                <w:webHidden/>
              </w:rPr>
              <w:instrText xml:space="preserve"> PAGEREF _Toc102055307 \h </w:instrText>
            </w:r>
            <w:r w:rsidR="00C149AF">
              <w:rPr>
                <w:noProof/>
                <w:webHidden/>
              </w:rPr>
            </w:r>
            <w:r w:rsidR="00C149AF">
              <w:rPr>
                <w:noProof/>
                <w:webHidden/>
              </w:rPr>
              <w:fldChar w:fldCharType="separate"/>
            </w:r>
            <w:r w:rsidR="00A130F7">
              <w:rPr>
                <w:noProof/>
                <w:webHidden/>
              </w:rPr>
              <w:t>30</w:t>
            </w:r>
            <w:r w:rsidR="00C149AF">
              <w:rPr>
                <w:noProof/>
                <w:webHidden/>
              </w:rPr>
              <w:fldChar w:fldCharType="end"/>
            </w:r>
          </w:hyperlink>
        </w:p>
        <w:p w14:paraId="0EB47779" w14:textId="3187527E" w:rsidR="00C149AF" w:rsidRDefault="00DE2B34">
          <w:pPr>
            <w:pStyle w:val="TOC1"/>
            <w:rPr>
              <w:rFonts w:eastAsiaTheme="minorEastAsia" w:cstheme="minorBidi"/>
              <w:b w:val="0"/>
              <w:bCs w:val="0"/>
              <w:iCs w:val="0"/>
              <w:sz w:val="22"/>
              <w:szCs w:val="22"/>
              <w:lang w:eastAsia="en-GB"/>
            </w:rPr>
          </w:pPr>
          <w:hyperlink w:anchor="_Toc102055308" w:history="1">
            <w:r w:rsidR="00C149AF" w:rsidRPr="00F3651E">
              <w:rPr>
                <w:rStyle w:val="Hyperlink"/>
              </w:rPr>
              <w:t>Section 5: How We Work</w:t>
            </w:r>
            <w:r w:rsidR="00C149AF">
              <w:rPr>
                <w:webHidden/>
              </w:rPr>
              <w:tab/>
            </w:r>
            <w:r w:rsidR="00C149AF">
              <w:rPr>
                <w:webHidden/>
              </w:rPr>
              <w:fldChar w:fldCharType="begin"/>
            </w:r>
            <w:r w:rsidR="00C149AF">
              <w:rPr>
                <w:webHidden/>
              </w:rPr>
              <w:instrText xml:space="preserve"> PAGEREF _Toc102055308 \h </w:instrText>
            </w:r>
            <w:r w:rsidR="00C149AF">
              <w:rPr>
                <w:webHidden/>
              </w:rPr>
            </w:r>
            <w:r w:rsidR="00C149AF">
              <w:rPr>
                <w:webHidden/>
              </w:rPr>
              <w:fldChar w:fldCharType="separate"/>
            </w:r>
            <w:r w:rsidR="00A130F7">
              <w:rPr>
                <w:webHidden/>
              </w:rPr>
              <w:t>31</w:t>
            </w:r>
            <w:r w:rsidR="00C149AF">
              <w:rPr>
                <w:webHidden/>
              </w:rPr>
              <w:fldChar w:fldCharType="end"/>
            </w:r>
          </w:hyperlink>
        </w:p>
        <w:p w14:paraId="3C580FC2" w14:textId="20E3CFFD" w:rsidR="00C149AF" w:rsidRDefault="00DE2B34">
          <w:pPr>
            <w:pStyle w:val="TOC2"/>
            <w:rPr>
              <w:rFonts w:eastAsiaTheme="minorEastAsia" w:cstheme="minorBidi"/>
              <w:b w:val="0"/>
              <w:bCs w:val="0"/>
              <w:sz w:val="22"/>
              <w:szCs w:val="22"/>
              <w:lang w:eastAsia="en-GB"/>
            </w:rPr>
          </w:pPr>
          <w:hyperlink w:anchor="_Toc102055309" w:history="1">
            <w:r w:rsidR="00C149AF" w:rsidRPr="00F3651E">
              <w:rPr>
                <w:rStyle w:val="Hyperlink"/>
              </w:rPr>
              <w:t>M.</w:t>
            </w:r>
            <w:r w:rsidR="00C149AF">
              <w:rPr>
                <w:rFonts w:eastAsiaTheme="minorEastAsia" w:cstheme="minorBidi"/>
                <w:b w:val="0"/>
                <w:bCs w:val="0"/>
                <w:sz w:val="22"/>
                <w:szCs w:val="22"/>
                <w:lang w:eastAsia="en-GB"/>
              </w:rPr>
              <w:tab/>
            </w:r>
            <w:r w:rsidR="00C149AF" w:rsidRPr="00F3651E">
              <w:rPr>
                <w:rStyle w:val="Hyperlink"/>
              </w:rPr>
              <w:t>Principles of Public Life</w:t>
            </w:r>
            <w:r w:rsidR="00C149AF">
              <w:rPr>
                <w:webHidden/>
              </w:rPr>
              <w:tab/>
            </w:r>
            <w:r w:rsidR="00C149AF">
              <w:rPr>
                <w:webHidden/>
              </w:rPr>
              <w:fldChar w:fldCharType="begin"/>
            </w:r>
            <w:r w:rsidR="00C149AF">
              <w:rPr>
                <w:webHidden/>
              </w:rPr>
              <w:instrText xml:space="preserve"> PAGEREF _Toc102055309 \h </w:instrText>
            </w:r>
            <w:r w:rsidR="00C149AF">
              <w:rPr>
                <w:webHidden/>
              </w:rPr>
            </w:r>
            <w:r w:rsidR="00C149AF">
              <w:rPr>
                <w:webHidden/>
              </w:rPr>
              <w:fldChar w:fldCharType="separate"/>
            </w:r>
            <w:r w:rsidR="00A130F7">
              <w:rPr>
                <w:webHidden/>
              </w:rPr>
              <w:t>31</w:t>
            </w:r>
            <w:r w:rsidR="00C149AF">
              <w:rPr>
                <w:webHidden/>
              </w:rPr>
              <w:fldChar w:fldCharType="end"/>
            </w:r>
          </w:hyperlink>
        </w:p>
        <w:p w14:paraId="1961652A" w14:textId="7800C3A5" w:rsidR="00C149AF" w:rsidRDefault="00DE2B34">
          <w:pPr>
            <w:pStyle w:val="TOC2"/>
            <w:rPr>
              <w:rFonts w:eastAsiaTheme="minorEastAsia" w:cstheme="minorBidi"/>
              <w:b w:val="0"/>
              <w:bCs w:val="0"/>
              <w:sz w:val="22"/>
              <w:szCs w:val="22"/>
              <w:lang w:eastAsia="en-GB"/>
            </w:rPr>
          </w:pPr>
          <w:hyperlink w:anchor="_Toc102055310" w:history="1">
            <w:r w:rsidR="00C149AF" w:rsidRPr="00F3651E">
              <w:rPr>
                <w:rStyle w:val="Hyperlink"/>
              </w:rPr>
              <w:t>N.</w:t>
            </w:r>
            <w:r w:rsidR="00C149AF">
              <w:rPr>
                <w:rFonts w:eastAsiaTheme="minorEastAsia" w:cstheme="minorBidi"/>
                <w:b w:val="0"/>
                <w:bCs w:val="0"/>
                <w:sz w:val="22"/>
                <w:szCs w:val="22"/>
                <w:lang w:eastAsia="en-GB"/>
              </w:rPr>
              <w:tab/>
            </w:r>
            <w:r w:rsidR="00C149AF" w:rsidRPr="00F3651E">
              <w:rPr>
                <w:rStyle w:val="Hyperlink"/>
              </w:rPr>
              <w:t>Code of Conduct and Registers of Interests</w:t>
            </w:r>
            <w:r w:rsidR="00C149AF">
              <w:rPr>
                <w:webHidden/>
              </w:rPr>
              <w:tab/>
            </w:r>
            <w:r w:rsidR="00C149AF">
              <w:rPr>
                <w:webHidden/>
              </w:rPr>
              <w:fldChar w:fldCharType="begin"/>
            </w:r>
            <w:r w:rsidR="00C149AF">
              <w:rPr>
                <w:webHidden/>
              </w:rPr>
              <w:instrText xml:space="preserve"> PAGEREF _Toc102055310 \h </w:instrText>
            </w:r>
            <w:r w:rsidR="00C149AF">
              <w:rPr>
                <w:webHidden/>
              </w:rPr>
            </w:r>
            <w:r w:rsidR="00C149AF">
              <w:rPr>
                <w:webHidden/>
              </w:rPr>
              <w:fldChar w:fldCharType="separate"/>
            </w:r>
            <w:r w:rsidR="00A130F7">
              <w:rPr>
                <w:webHidden/>
              </w:rPr>
              <w:t>32</w:t>
            </w:r>
            <w:r w:rsidR="00C149AF">
              <w:rPr>
                <w:webHidden/>
              </w:rPr>
              <w:fldChar w:fldCharType="end"/>
            </w:r>
          </w:hyperlink>
        </w:p>
        <w:p w14:paraId="4872AE03" w14:textId="55D3971F" w:rsidR="00C149AF" w:rsidRDefault="00DE2B34">
          <w:pPr>
            <w:pStyle w:val="TOC2"/>
            <w:rPr>
              <w:rFonts w:eastAsiaTheme="minorEastAsia" w:cstheme="minorBidi"/>
              <w:b w:val="0"/>
              <w:bCs w:val="0"/>
              <w:sz w:val="22"/>
              <w:szCs w:val="22"/>
              <w:lang w:eastAsia="en-GB"/>
            </w:rPr>
          </w:pPr>
          <w:hyperlink w:anchor="_Toc102055311" w:history="1">
            <w:r w:rsidR="00C149AF" w:rsidRPr="00F3651E">
              <w:rPr>
                <w:rStyle w:val="Hyperlink"/>
              </w:rPr>
              <w:t>O.</w:t>
            </w:r>
            <w:r w:rsidR="00C149AF">
              <w:rPr>
                <w:rFonts w:eastAsiaTheme="minorEastAsia" w:cstheme="minorBidi"/>
                <w:b w:val="0"/>
                <w:bCs w:val="0"/>
                <w:sz w:val="22"/>
                <w:szCs w:val="22"/>
                <w:lang w:eastAsia="en-GB"/>
              </w:rPr>
              <w:tab/>
            </w:r>
            <w:r w:rsidR="00C149AF" w:rsidRPr="00F3651E">
              <w:rPr>
                <w:rStyle w:val="Hyperlink"/>
              </w:rPr>
              <w:t>Complaints and Whistleblowing</w:t>
            </w:r>
            <w:r w:rsidR="00C149AF">
              <w:rPr>
                <w:webHidden/>
              </w:rPr>
              <w:tab/>
            </w:r>
            <w:r w:rsidR="00C149AF">
              <w:rPr>
                <w:webHidden/>
              </w:rPr>
              <w:fldChar w:fldCharType="begin"/>
            </w:r>
            <w:r w:rsidR="00C149AF">
              <w:rPr>
                <w:webHidden/>
              </w:rPr>
              <w:instrText xml:space="preserve"> PAGEREF _Toc102055311 \h </w:instrText>
            </w:r>
            <w:r w:rsidR="00C149AF">
              <w:rPr>
                <w:webHidden/>
              </w:rPr>
            </w:r>
            <w:r w:rsidR="00C149AF">
              <w:rPr>
                <w:webHidden/>
              </w:rPr>
              <w:fldChar w:fldCharType="separate"/>
            </w:r>
            <w:r w:rsidR="00A130F7">
              <w:rPr>
                <w:webHidden/>
              </w:rPr>
              <w:t>33</w:t>
            </w:r>
            <w:r w:rsidR="00C149AF">
              <w:rPr>
                <w:webHidden/>
              </w:rPr>
              <w:fldChar w:fldCharType="end"/>
            </w:r>
          </w:hyperlink>
        </w:p>
        <w:p w14:paraId="728A73F1" w14:textId="4B610EF0" w:rsidR="00C149AF" w:rsidRDefault="00DE2B34">
          <w:pPr>
            <w:pStyle w:val="TOC2"/>
            <w:rPr>
              <w:rFonts w:eastAsiaTheme="minorEastAsia" w:cstheme="minorBidi"/>
              <w:b w:val="0"/>
              <w:bCs w:val="0"/>
              <w:sz w:val="22"/>
              <w:szCs w:val="22"/>
              <w:lang w:eastAsia="en-GB"/>
            </w:rPr>
          </w:pPr>
          <w:hyperlink w:anchor="_Toc102055312" w:history="1">
            <w:r w:rsidR="00C149AF" w:rsidRPr="00F3651E">
              <w:rPr>
                <w:rStyle w:val="Hyperlink"/>
              </w:rPr>
              <w:t>P.</w:t>
            </w:r>
            <w:r w:rsidR="00C149AF">
              <w:rPr>
                <w:rFonts w:eastAsiaTheme="minorEastAsia" w:cstheme="minorBidi"/>
                <w:b w:val="0"/>
                <w:bCs w:val="0"/>
                <w:sz w:val="22"/>
                <w:szCs w:val="22"/>
                <w:lang w:eastAsia="en-GB"/>
              </w:rPr>
              <w:tab/>
            </w:r>
            <w:r w:rsidR="00C149AF" w:rsidRPr="00F3651E">
              <w:rPr>
                <w:rStyle w:val="Hyperlink"/>
              </w:rPr>
              <w:t>Communications and Engagement</w:t>
            </w:r>
            <w:r w:rsidR="00C149AF">
              <w:rPr>
                <w:webHidden/>
              </w:rPr>
              <w:tab/>
            </w:r>
            <w:r w:rsidR="00C149AF">
              <w:rPr>
                <w:webHidden/>
              </w:rPr>
              <w:fldChar w:fldCharType="begin"/>
            </w:r>
            <w:r w:rsidR="00C149AF">
              <w:rPr>
                <w:webHidden/>
              </w:rPr>
              <w:instrText xml:space="preserve"> PAGEREF _Toc102055312 \h </w:instrText>
            </w:r>
            <w:r w:rsidR="00C149AF">
              <w:rPr>
                <w:webHidden/>
              </w:rPr>
            </w:r>
            <w:r w:rsidR="00C149AF">
              <w:rPr>
                <w:webHidden/>
              </w:rPr>
              <w:fldChar w:fldCharType="separate"/>
            </w:r>
            <w:r w:rsidR="00A130F7">
              <w:rPr>
                <w:webHidden/>
              </w:rPr>
              <w:t>34</w:t>
            </w:r>
            <w:r w:rsidR="00C149AF">
              <w:rPr>
                <w:webHidden/>
              </w:rPr>
              <w:fldChar w:fldCharType="end"/>
            </w:r>
          </w:hyperlink>
        </w:p>
        <w:p w14:paraId="448ECFFF" w14:textId="025434FD" w:rsidR="00C149AF" w:rsidRDefault="00DE2B34">
          <w:pPr>
            <w:pStyle w:val="TOC1"/>
            <w:rPr>
              <w:rFonts w:eastAsiaTheme="minorEastAsia" w:cstheme="minorBidi"/>
              <w:b w:val="0"/>
              <w:bCs w:val="0"/>
              <w:iCs w:val="0"/>
              <w:sz w:val="22"/>
              <w:szCs w:val="22"/>
              <w:lang w:eastAsia="en-GB"/>
            </w:rPr>
          </w:pPr>
          <w:hyperlink w:anchor="_Toc102055313" w:history="1">
            <w:r w:rsidR="00C149AF" w:rsidRPr="00F3651E">
              <w:rPr>
                <w:rStyle w:val="Hyperlink"/>
              </w:rPr>
              <w:t>Section 6: How We Make Decisions</w:t>
            </w:r>
            <w:r w:rsidR="00C149AF">
              <w:rPr>
                <w:webHidden/>
              </w:rPr>
              <w:tab/>
            </w:r>
            <w:r w:rsidR="00C149AF">
              <w:rPr>
                <w:webHidden/>
              </w:rPr>
              <w:fldChar w:fldCharType="begin"/>
            </w:r>
            <w:r w:rsidR="00C149AF">
              <w:rPr>
                <w:webHidden/>
              </w:rPr>
              <w:instrText xml:space="preserve"> PAGEREF _Toc102055313 \h </w:instrText>
            </w:r>
            <w:r w:rsidR="00C149AF">
              <w:rPr>
                <w:webHidden/>
              </w:rPr>
            </w:r>
            <w:r w:rsidR="00C149AF">
              <w:rPr>
                <w:webHidden/>
              </w:rPr>
              <w:fldChar w:fldCharType="separate"/>
            </w:r>
            <w:r w:rsidR="00A130F7">
              <w:rPr>
                <w:webHidden/>
              </w:rPr>
              <w:t>37</w:t>
            </w:r>
            <w:r w:rsidR="00C149AF">
              <w:rPr>
                <w:webHidden/>
              </w:rPr>
              <w:fldChar w:fldCharType="end"/>
            </w:r>
          </w:hyperlink>
        </w:p>
        <w:p w14:paraId="35CE55C2" w14:textId="48F1B44A" w:rsidR="00C149AF" w:rsidRDefault="00DE2B34">
          <w:pPr>
            <w:pStyle w:val="TOC2"/>
            <w:rPr>
              <w:rFonts w:eastAsiaTheme="minorEastAsia" w:cstheme="minorBidi"/>
              <w:b w:val="0"/>
              <w:bCs w:val="0"/>
              <w:sz w:val="22"/>
              <w:szCs w:val="22"/>
              <w:lang w:eastAsia="en-GB"/>
            </w:rPr>
          </w:pPr>
          <w:hyperlink w:anchor="_Toc102055314" w:history="1">
            <w:r w:rsidR="00C149AF" w:rsidRPr="00F3651E">
              <w:rPr>
                <w:rStyle w:val="Hyperlink"/>
              </w:rPr>
              <w:t>Q.</w:t>
            </w:r>
            <w:r w:rsidR="00C149AF">
              <w:rPr>
                <w:rFonts w:eastAsiaTheme="minorEastAsia" w:cstheme="minorBidi"/>
                <w:b w:val="0"/>
                <w:bCs w:val="0"/>
                <w:sz w:val="22"/>
                <w:szCs w:val="22"/>
                <w:lang w:eastAsia="en-GB"/>
              </w:rPr>
              <w:tab/>
            </w:r>
            <w:r w:rsidR="00C149AF" w:rsidRPr="00F3651E">
              <w:rPr>
                <w:rStyle w:val="Hyperlink"/>
              </w:rPr>
              <w:t>Making and Recording Decisions</w:t>
            </w:r>
            <w:r w:rsidR="00C149AF">
              <w:rPr>
                <w:webHidden/>
              </w:rPr>
              <w:tab/>
            </w:r>
            <w:r w:rsidR="00C149AF">
              <w:rPr>
                <w:webHidden/>
              </w:rPr>
              <w:fldChar w:fldCharType="begin"/>
            </w:r>
            <w:r w:rsidR="00C149AF">
              <w:rPr>
                <w:webHidden/>
              </w:rPr>
              <w:instrText xml:space="preserve"> PAGEREF _Toc102055314 \h </w:instrText>
            </w:r>
            <w:r w:rsidR="00C149AF">
              <w:rPr>
                <w:webHidden/>
              </w:rPr>
            </w:r>
            <w:r w:rsidR="00C149AF">
              <w:rPr>
                <w:webHidden/>
              </w:rPr>
              <w:fldChar w:fldCharType="separate"/>
            </w:r>
            <w:r w:rsidR="00A130F7">
              <w:rPr>
                <w:webHidden/>
              </w:rPr>
              <w:t>37</w:t>
            </w:r>
            <w:r w:rsidR="00C149AF">
              <w:rPr>
                <w:webHidden/>
              </w:rPr>
              <w:fldChar w:fldCharType="end"/>
            </w:r>
          </w:hyperlink>
        </w:p>
        <w:p w14:paraId="47BCD170" w14:textId="01C3AA4D" w:rsidR="00C149AF" w:rsidRDefault="00DE2B34">
          <w:pPr>
            <w:pStyle w:val="TOC2"/>
            <w:rPr>
              <w:rFonts w:eastAsiaTheme="minorEastAsia" w:cstheme="minorBidi"/>
              <w:b w:val="0"/>
              <w:bCs w:val="0"/>
              <w:sz w:val="22"/>
              <w:szCs w:val="22"/>
              <w:lang w:eastAsia="en-GB"/>
            </w:rPr>
          </w:pPr>
          <w:hyperlink w:anchor="_Toc102055315" w:history="1">
            <w:r w:rsidR="00C149AF" w:rsidRPr="00F3651E">
              <w:rPr>
                <w:rStyle w:val="Hyperlink"/>
              </w:rPr>
              <w:t>R.</w:t>
            </w:r>
            <w:r w:rsidR="00C149AF">
              <w:rPr>
                <w:rFonts w:eastAsiaTheme="minorEastAsia" w:cstheme="minorBidi"/>
                <w:b w:val="0"/>
                <w:bCs w:val="0"/>
                <w:sz w:val="22"/>
                <w:szCs w:val="22"/>
                <w:lang w:eastAsia="en-GB"/>
              </w:rPr>
              <w:tab/>
            </w:r>
            <w:r w:rsidR="00C149AF" w:rsidRPr="00F3651E">
              <w:rPr>
                <w:rStyle w:val="Hyperlink"/>
              </w:rPr>
              <w:t>Scrutiny Arrangements</w:t>
            </w:r>
            <w:r w:rsidR="00C149AF">
              <w:rPr>
                <w:webHidden/>
              </w:rPr>
              <w:tab/>
            </w:r>
            <w:r w:rsidR="00C149AF">
              <w:rPr>
                <w:webHidden/>
              </w:rPr>
              <w:fldChar w:fldCharType="begin"/>
            </w:r>
            <w:r w:rsidR="00C149AF">
              <w:rPr>
                <w:webHidden/>
              </w:rPr>
              <w:instrText xml:space="preserve"> PAGEREF _Toc102055315 \h </w:instrText>
            </w:r>
            <w:r w:rsidR="00C149AF">
              <w:rPr>
                <w:webHidden/>
              </w:rPr>
            </w:r>
            <w:r w:rsidR="00C149AF">
              <w:rPr>
                <w:webHidden/>
              </w:rPr>
              <w:fldChar w:fldCharType="separate"/>
            </w:r>
            <w:r w:rsidR="00A130F7">
              <w:rPr>
                <w:webHidden/>
              </w:rPr>
              <w:t>38</w:t>
            </w:r>
            <w:r w:rsidR="00C149AF">
              <w:rPr>
                <w:webHidden/>
              </w:rPr>
              <w:fldChar w:fldCharType="end"/>
            </w:r>
          </w:hyperlink>
        </w:p>
        <w:p w14:paraId="31BB86FC" w14:textId="37C3BFF9" w:rsidR="00C149AF" w:rsidRDefault="00DE2B34">
          <w:pPr>
            <w:pStyle w:val="TOC1"/>
            <w:rPr>
              <w:rFonts w:eastAsiaTheme="minorEastAsia" w:cstheme="minorBidi"/>
              <w:b w:val="0"/>
              <w:bCs w:val="0"/>
              <w:iCs w:val="0"/>
              <w:sz w:val="22"/>
              <w:szCs w:val="22"/>
              <w:lang w:eastAsia="en-GB"/>
            </w:rPr>
          </w:pPr>
          <w:hyperlink w:anchor="_Toc102055316" w:history="1">
            <w:r w:rsidR="00C149AF" w:rsidRPr="00F3651E">
              <w:rPr>
                <w:rStyle w:val="Hyperlink"/>
              </w:rPr>
              <w:t>Section 7: How We Manage Our Programmes</w:t>
            </w:r>
            <w:r w:rsidR="00C149AF">
              <w:rPr>
                <w:webHidden/>
              </w:rPr>
              <w:tab/>
            </w:r>
            <w:r w:rsidR="00C149AF">
              <w:rPr>
                <w:webHidden/>
              </w:rPr>
              <w:fldChar w:fldCharType="begin"/>
            </w:r>
            <w:r w:rsidR="00C149AF">
              <w:rPr>
                <w:webHidden/>
              </w:rPr>
              <w:instrText xml:space="preserve"> PAGEREF _Toc102055316 \h </w:instrText>
            </w:r>
            <w:r w:rsidR="00C149AF">
              <w:rPr>
                <w:webHidden/>
              </w:rPr>
            </w:r>
            <w:r w:rsidR="00C149AF">
              <w:rPr>
                <w:webHidden/>
              </w:rPr>
              <w:fldChar w:fldCharType="separate"/>
            </w:r>
            <w:r w:rsidR="00A130F7">
              <w:rPr>
                <w:webHidden/>
              </w:rPr>
              <w:t>40</w:t>
            </w:r>
            <w:r w:rsidR="00C149AF">
              <w:rPr>
                <w:webHidden/>
              </w:rPr>
              <w:fldChar w:fldCharType="end"/>
            </w:r>
          </w:hyperlink>
        </w:p>
        <w:p w14:paraId="02364E76" w14:textId="3941F0D0" w:rsidR="00C149AF" w:rsidRDefault="00DE2B34">
          <w:pPr>
            <w:pStyle w:val="TOC2"/>
            <w:rPr>
              <w:rFonts w:eastAsiaTheme="minorEastAsia" w:cstheme="minorBidi"/>
              <w:b w:val="0"/>
              <w:bCs w:val="0"/>
              <w:sz w:val="22"/>
              <w:szCs w:val="22"/>
              <w:lang w:eastAsia="en-GB"/>
            </w:rPr>
          </w:pPr>
          <w:hyperlink w:anchor="_Toc102055317" w:history="1">
            <w:r w:rsidR="00C149AF" w:rsidRPr="00F3651E">
              <w:rPr>
                <w:rStyle w:val="Hyperlink"/>
              </w:rPr>
              <w:t>S.</w:t>
            </w:r>
            <w:r w:rsidR="00C149AF">
              <w:rPr>
                <w:rFonts w:eastAsiaTheme="minorEastAsia" w:cstheme="minorBidi"/>
                <w:b w:val="0"/>
                <w:bCs w:val="0"/>
                <w:sz w:val="22"/>
                <w:szCs w:val="22"/>
                <w:lang w:eastAsia="en-GB"/>
              </w:rPr>
              <w:tab/>
            </w:r>
            <w:r w:rsidR="00C149AF" w:rsidRPr="00F3651E">
              <w:rPr>
                <w:rStyle w:val="Hyperlink"/>
              </w:rPr>
              <w:t>Value for Money</w:t>
            </w:r>
            <w:r w:rsidR="00C149AF">
              <w:rPr>
                <w:webHidden/>
              </w:rPr>
              <w:tab/>
            </w:r>
            <w:r w:rsidR="00C149AF">
              <w:rPr>
                <w:webHidden/>
              </w:rPr>
              <w:fldChar w:fldCharType="begin"/>
            </w:r>
            <w:r w:rsidR="00C149AF">
              <w:rPr>
                <w:webHidden/>
              </w:rPr>
              <w:instrText xml:space="preserve"> PAGEREF _Toc102055317 \h </w:instrText>
            </w:r>
            <w:r w:rsidR="00C149AF">
              <w:rPr>
                <w:webHidden/>
              </w:rPr>
            </w:r>
            <w:r w:rsidR="00C149AF">
              <w:rPr>
                <w:webHidden/>
              </w:rPr>
              <w:fldChar w:fldCharType="separate"/>
            </w:r>
            <w:r w:rsidR="00A130F7">
              <w:rPr>
                <w:webHidden/>
              </w:rPr>
              <w:t>40</w:t>
            </w:r>
            <w:r w:rsidR="00C149AF">
              <w:rPr>
                <w:webHidden/>
              </w:rPr>
              <w:fldChar w:fldCharType="end"/>
            </w:r>
          </w:hyperlink>
        </w:p>
        <w:p w14:paraId="786CC155" w14:textId="33EA97D1" w:rsidR="00C149AF" w:rsidRDefault="00DE2B34">
          <w:pPr>
            <w:pStyle w:val="TOC2"/>
            <w:rPr>
              <w:rFonts w:eastAsiaTheme="minorEastAsia" w:cstheme="minorBidi"/>
              <w:b w:val="0"/>
              <w:bCs w:val="0"/>
              <w:sz w:val="22"/>
              <w:szCs w:val="22"/>
              <w:lang w:eastAsia="en-GB"/>
            </w:rPr>
          </w:pPr>
          <w:hyperlink w:anchor="_Toc102055318" w:history="1">
            <w:r w:rsidR="00C149AF" w:rsidRPr="00F3651E">
              <w:rPr>
                <w:rStyle w:val="Hyperlink"/>
              </w:rPr>
              <w:t>T.</w:t>
            </w:r>
            <w:r w:rsidR="00C149AF">
              <w:rPr>
                <w:rFonts w:eastAsiaTheme="minorEastAsia" w:cstheme="minorBidi"/>
                <w:b w:val="0"/>
                <w:bCs w:val="0"/>
                <w:sz w:val="22"/>
                <w:szCs w:val="22"/>
                <w:lang w:eastAsia="en-GB"/>
              </w:rPr>
              <w:tab/>
            </w:r>
            <w:r w:rsidR="00C149AF" w:rsidRPr="00F3651E">
              <w:rPr>
                <w:rStyle w:val="Hyperlink"/>
              </w:rPr>
              <w:t>Effective Management of Resources</w:t>
            </w:r>
            <w:r w:rsidR="00C149AF">
              <w:rPr>
                <w:webHidden/>
              </w:rPr>
              <w:tab/>
            </w:r>
            <w:r w:rsidR="00C149AF">
              <w:rPr>
                <w:webHidden/>
              </w:rPr>
              <w:fldChar w:fldCharType="begin"/>
            </w:r>
            <w:r w:rsidR="00C149AF">
              <w:rPr>
                <w:webHidden/>
              </w:rPr>
              <w:instrText xml:space="preserve"> PAGEREF _Toc102055318 \h </w:instrText>
            </w:r>
            <w:r w:rsidR="00C149AF">
              <w:rPr>
                <w:webHidden/>
              </w:rPr>
            </w:r>
            <w:r w:rsidR="00C149AF">
              <w:rPr>
                <w:webHidden/>
              </w:rPr>
              <w:fldChar w:fldCharType="separate"/>
            </w:r>
            <w:r w:rsidR="00A130F7">
              <w:rPr>
                <w:webHidden/>
              </w:rPr>
              <w:t>40</w:t>
            </w:r>
            <w:r w:rsidR="00C149AF">
              <w:rPr>
                <w:webHidden/>
              </w:rPr>
              <w:fldChar w:fldCharType="end"/>
            </w:r>
          </w:hyperlink>
        </w:p>
        <w:p w14:paraId="7F41CA1F" w14:textId="26771C8D" w:rsidR="00C149AF" w:rsidRDefault="00DE2B34">
          <w:pPr>
            <w:pStyle w:val="TOC2"/>
            <w:rPr>
              <w:rFonts w:eastAsiaTheme="minorEastAsia" w:cstheme="minorBidi"/>
              <w:b w:val="0"/>
              <w:bCs w:val="0"/>
              <w:sz w:val="22"/>
              <w:szCs w:val="22"/>
              <w:lang w:eastAsia="en-GB"/>
            </w:rPr>
          </w:pPr>
          <w:hyperlink w:anchor="_Toc102055319" w:history="1">
            <w:r w:rsidR="00C149AF" w:rsidRPr="00F3651E">
              <w:rPr>
                <w:rStyle w:val="Hyperlink"/>
              </w:rPr>
              <w:t>U.</w:t>
            </w:r>
            <w:r w:rsidR="00C149AF">
              <w:rPr>
                <w:rFonts w:eastAsiaTheme="minorEastAsia" w:cstheme="minorBidi"/>
                <w:b w:val="0"/>
                <w:bCs w:val="0"/>
                <w:sz w:val="22"/>
                <w:szCs w:val="22"/>
                <w:lang w:eastAsia="en-GB"/>
              </w:rPr>
              <w:tab/>
            </w:r>
            <w:r w:rsidR="00C149AF" w:rsidRPr="00F3651E">
              <w:rPr>
                <w:rStyle w:val="Hyperlink"/>
              </w:rPr>
              <w:t>Prioritisation</w:t>
            </w:r>
            <w:r w:rsidR="00C149AF">
              <w:rPr>
                <w:webHidden/>
              </w:rPr>
              <w:tab/>
            </w:r>
            <w:r w:rsidR="00C149AF">
              <w:rPr>
                <w:webHidden/>
              </w:rPr>
              <w:fldChar w:fldCharType="begin"/>
            </w:r>
            <w:r w:rsidR="00C149AF">
              <w:rPr>
                <w:webHidden/>
              </w:rPr>
              <w:instrText xml:space="preserve"> PAGEREF _Toc102055319 \h </w:instrText>
            </w:r>
            <w:r w:rsidR="00C149AF">
              <w:rPr>
                <w:webHidden/>
              </w:rPr>
            </w:r>
            <w:r w:rsidR="00C149AF">
              <w:rPr>
                <w:webHidden/>
              </w:rPr>
              <w:fldChar w:fldCharType="separate"/>
            </w:r>
            <w:r w:rsidR="00A130F7">
              <w:rPr>
                <w:webHidden/>
              </w:rPr>
              <w:t>41</w:t>
            </w:r>
            <w:r w:rsidR="00C149AF">
              <w:rPr>
                <w:webHidden/>
              </w:rPr>
              <w:fldChar w:fldCharType="end"/>
            </w:r>
          </w:hyperlink>
        </w:p>
        <w:p w14:paraId="19F3FBED" w14:textId="036B2115"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20" w:history="1">
            <w:r w:rsidR="00C149AF" w:rsidRPr="00F3651E">
              <w:rPr>
                <w:rStyle w:val="Hyperlink"/>
                <w:rFonts w:ascii="Calibri" w:hAnsi="Calibri"/>
                <w:noProof/>
              </w:rPr>
              <w:t>U.1.</w:t>
            </w:r>
            <w:r w:rsidR="00C149AF">
              <w:rPr>
                <w:rFonts w:eastAsiaTheme="minorEastAsia" w:cstheme="minorBidi"/>
                <w:noProof/>
                <w:sz w:val="22"/>
                <w:szCs w:val="22"/>
                <w:lang w:eastAsia="en-GB"/>
              </w:rPr>
              <w:tab/>
            </w:r>
            <w:r w:rsidR="00C149AF" w:rsidRPr="00F3651E">
              <w:rPr>
                <w:rStyle w:val="Hyperlink"/>
                <w:noProof/>
              </w:rPr>
              <w:t>Capital Grants (including LGF and GBF)</w:t>
            </w:r>
            <w:r w:rsidR="00C149AF">
              <w:rPr>
                <w:noProof/>
                <w:webHidden/>
              </w:rPr>
              <w:tab/>
            </w:r>
            <w:r w:rsidR="00C149AF">
              <w:rPr>
                <w:noProof/>
                <w:webHidden/>
              </w:rPr>
              <w:fldChar w:fldCharType="begin"/>
            </w:r>
            <w:r w:rsidR="00C149AF">
              <w:rPr>
                <w:noProof/>
                <w:webHidden/>
              </w:rPr>
              <w:instrText xml:space="preserve"> PAGEREF _Toc102055320 \h </w:instrText>
            </w:r>
            <w:r w:rsidR="00C149AF">
              <w:rPr>
                <w:noProof/>
                <w:webHidden/>
              </w:rPr>
            </w:r>
            <w:r w:rsidR="00C149AF">
              <w:rPr>
                <w:noProof/>
                <w:webHidden/>
              </w:rPr>
              <w:fldChar w:fldCharType="separate"/>
            </w:r>
            <w:r w:rsidR="00A130F7">
              <w:rPr>
                <w:noProof/>
                <w:webHidden/>
              </w:rPr>
              <w:t>41</w:t>
            </w:r>
            <w:r w:rsidR="00C149AF">
              <w:rPr>
                <w:noProof/>
                <w:webHidden/>
              </w:rPr>
              <w:fldChar w:fldCharType="end"/>
            </w:r>
          </w:hyperlink>
        </w:p>
        <w:p w14:paraId="401485E5" w14:textId="2F65DCC6"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21" w:history="1">
            <w:r w:rsidR="00C149AF" w:rsidRPr="00F3651E">
              <w:rPr>
                <w:rStyle w:val="Hyperlink"/>
                <w:rFonts w:ascii="Calibri" w:hAnsi="Calibri"/>
                <w:noProof/>
              </w:rPr>
              <w:t>U.2.</w:t>
            </w:r>
            <w:r w:rsidR="00C149AF">
              <w:rPr>
                <w:rFonts w:eastAsiaTheme="minorEastAsia" w:cstheme="minorBidi"/>
                <w:noProof/>
                <w:sz w:val="22"/>
                <w:szCs w:val="22"/>
                <w:lang w:eastAsia="en-GB"/>
              </w:rPr>
              <w:tab/>
            </w:r>
            <w:r w:rsidR="00C149AF" w:rsidRPr="00F3651E">
              <w:rPr>
                <w:rStyle w:val="Hyperlink"/>
                <w:noProof/>
              </w:rPr>
              <w:t>GPF</w:t>
            </w:r>
            <w:r w:rsidR="00C149AF">
              <w:rPr>
                <w:noProof/>
                <w:webHidden/>
              </w:rPr>
              <w:tab/>
            </w:r>
            <w:r w:rsidR="00C149AF">
              <w:rPr>
                <w:noProof/>
                <w:webHidden/>
              </w:rPr>
              <w:fldChar w:fldCharType="begin"/>
            </w:r>
            <w:r w:rsidR="00C149AF">
              <w:rPr>
                <w:noProof/>
                <w:webHidden/>
              </w:rPr>
              <w:instrText xml:space="preserve"> PAGEREF _Toc102055321 \h </w:instrText>
            </w:r>
            <w:r w:rsidR="00C149AF">
              <w:rPr>
                <w:noProof/>
                <w:webHidden/>
              </w:rPr>
            </w:r>
            <w:r w:rsidR="00C149AF">
              <w:rPr>
                <w:noProof/>
                <w:webHidden/>
              </w:rPr>
              <w:fldChar w:fldCharType="separate"/>
            </w:r>
            <w:r w:rsidR="00A130F7">
              <w:rPr>
                <w:noProof/>
                <w:webHidden/>
              </w:rPr>
              <w:t>44</w:t>
            </w:r>
            <w:r w:rsidR="00C149AF">
              <w:rPr>
                <w:noProof/>
                <w:webHidden/>
              </w:rPr>
              <w:fldChar w:fldCharType="end"/>
            </w:r>
          </w:hyperlink>
        </w:p>
        <w:p w14:paraId="6E617103" w14:textId="581C6019"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22" w:history="1">
            <w:r w:rsidR="00C149AF" w:rsidRPr="00F3651E">
              <w:rPr>
                <w:rStyle w:val="Hyperlink"/>
                <w:rFonts w:ascii="Calibri" w:hAnsi="Calibri"/>
                <w:noProof/>
              </w:rPr>
              <w:t>U.3.</w:t>
            </w:r>
            <w:r w:rsidR="00C149AF">
              <w:rPr>
                <w:rFonts w:eastAsiaTheme="minorEastAsia" w:cstheme="minorBidi"/>
                <w:noProof/>
                <w:sz w:val="22"/>
                <w:szCs w:val="22"/>
                <w:lang w:eastAsia="en-GB"/>
              </w:rPr>
              <w:tab/>
            </w:r>
            <w:r w:rsidR="00C149AF" w:rsidRPr="00F3651E">
              <w:rPr>
                <w:rStyle w:val="Hyperlink"/>
                <w:noProof/>
              </w:rPr>
              <w:t>SSF</w:t>
            </w:r>
            <w:r w:rsidR="00C149AF">
              <w:rPr>
                <w:noProof/>
                <w:webHidden/>
              </w:rPr>
              <w:tab/>
            </w:r>
            <w:r w:rsidR="00C149AF">
              <w:rPr>
                <w:noProof/>
                <w:webHidden/>
              </w:rPr>
              <w:fldChar w:fldCharType="begin"/>
            </w:r>
            <w:r w:rsidR="00C149AF">
              <w:rPr>
                <w:noProof/>
                <w:webHidden/>
              </w:rPr>
              <w:instrText xml:space="preserve"> PAGEREF _Toc102055322 \h </w:instrText>
            </w:r>
            <w:r w:rsidR="00C149AF">
              <w:rPr>
                <w:noProof/>
                <w:webHidden/>
              </w:rPr>
            </w:r>
            <w:r w:rsidR="00C149AF">
              <w:rPr>
                <w:noProof/>
                <w:webHidden/>
              </w:rPr>
              <w:fldChar w:fldCharType="separate"/>
            </w:r>
            <w:r w:rsidR="00A130F7">
              <w:rPr>
                <w:noProof/>
                <w:webHidden/>
              </w:rPr>
              <w:t>44</w:t>
            </w:r>
            <w:r w:rsidR="00C149AF">
              <w:rPr>
                <w:noProof/>
                <w:webHidden/>
              </w:rPr>
              <w:fldChar w:fldCharType="end"/>
            </w:r>
          </w:hyperlink>
        </w:p>
        <w:p w14:paraId="2B398397" w14:textId="2B1F22AE" w:rsidR="00C149AF" w:rsidRDefault="00DE2B34">
          <w:pPr>
            <w:pStyle w:val="TOC2"/>
            <w:rPr>
              <w:rFonts w:eastAsiaTheme="minorEastAsia" w:cstheme="minorBidi"/>
              <w:b w:val="0"/>
              <w:bCs w:val="0"/>
              <w:sz w:val="22"/>
              <w:szCs w:val="22"/>
              <w:lang w:eastAsia="en-GB"/>
            </w:rPr>
          </w:pPr>
          <w:hyperlink w:anchor="_Toc102055323" w:history="1">
            <w:r w:rsidR="00C149AF" w:rsidRPr="00F3651E">
              <w:rPr>
                <w:rStyle w:val="Hyperlink"/>
              </w:rPr>
              <w:t>V.</w:t>
            </w:r>
            <w:r w:rsidR="00C149AF">
              <w:rPr>
                <w:rFonts w:eastAsiaTheme="minorEastAsia" w:cstheme="minorBidi"/>
                <w:b w:val="0"/>
                <w:bCs w:val="0"/>
                <w:sz w:val="22"/>
                <w:szCs w:val="22"/>
                <w:lang w:eastAsia="en-GB"/>
              </w:rPr>
              <w:tab/>
            </w:r>
            <w:r w:rsidR="00C149AF" w:rsidRPr="00F3651E">
              <w:rPr>
                <w:rStyle w:val="Hyperlink"/>
              </w:rPr>
              <w:t>Business Case and Gate Assessments</w:t>
            </w:r>
            <w:r w:rsidR="00C149AF">
              <w:rPr>
                <w:webHidden/>
              </w:rPr>
              <w:tab/>
            </w:r>
            <w:r w:rsidR="00C149AF">
              <w:rPr>
                <w:webHidden/>
              </w:rPr>
              <w:fldChar w:fldCharType="begin"/>
            </w:r>
            <w:r w:rsidR="00C149AF">
              <w:rPr>
                <w:webHidden/>
              </w:rPr>
              <w:instrText xml:space="preserve"> PAGEREF _Toc102055323 \h </w:instrText>
            </w:r>
            <w:r w:rsidR="00C149AF">
              <w:rPr>
                <w:webHidden/>
              </w:rPr>
            </w:r>
            <w:r w:rsidR="00C149AF">
              <w:rPr>
                <w:webHidden/>
              </w:rPr>
              <w:fldChar w:fldCharType="separate"/>
            </w:r>
            <w:r w:rsidR="00A130F7">
              <w:rPr>
                <w:webHidden/>
              </w:rPr>
              <w:t>45</w:t>
            </w:r>
            <w:r w:rsidR="00C149AF">
              <w:rPr>
                <w:webHidden/>
              </w:rPr>
              <w:fldChar w:fldCharType="end"/>
            </w:r>
          </w:hyperlink>
        </w:p>
        <w:p w14:paraId="587A094D" w14:textId="71EFF1CB"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24" w:history="1">
            <w:r w:rsidR="00C149AF" w:rsidRPr="00F3651E">
              <w:rPr>
                <w:rStyle w:val="Hyperlink"/>
                <w:rFonts w:ascii="Calibri" w:hAnsi="Calibri"/>
                <w:noProof/>
              </w:rPr>
              <w:t>V.1.</w:t>
            </w:r>
            <w:r w:rsidR="00C149AF">
              <w:rPr>
                <w:rFonts w:eastAsiaTheme="minorEastAsia" w:cstheme="minorBidi"/>
                <w:noProof/>
                <w:sz w:val="22"/>
                <w:szCs w:val="22"/>
                <w:lang w:eastAsia="en-GB"/>
              </w:rPr>
              <w:tab/>
            </w:r>
            <w:r w:rsidR="00C149AF" w:rsidRPr="00F3651E">
              <w:rPr>
                <w:rStyle w:val="Hyperlink"/>
                <w:noProof/>
              </w:rPr>
              <w:t>Role of the ITE</w:t>
            </w:r>
            <w:r w:rsidR="00C149AF">
              <w:rPr>
                <w:noProof/>
                <w:webHidden/>
              </w:rPr>
              <w:tab/>
            </w:r>
            <w:r w:rsidR="00C149AF">
              <w:rPr>
                <w:noProof/>
                <w:webHidden/>
              </w:rPr>
              <w:fldChar w:fldCharType="begin"/>
            </w:r>
            <w:r w:rsidR="00C149AF">
              <w:rPr>
                <w:noProof/>
                <w:webHidden/>
              </w:rPr>
              <w:instrText xml:space="preserve"> PAGEREF _Toc102055324 \h </w:instrText>
            </w:r>
            <w:r w:rsidR="00C149AF">
              <w:rPr>
                <w:noProof/>
                <w:webHidden/>
              </w:rPr>
            </w:r>
            <w:r w:rsidR="00C149AF">
              <w:rPr>
                <w:noProof/>
                <w:webHidden/>
              </w:rPr>
              <w:fldChar w:fldCharType="separate"/>
            </w:r>
            <w:r w:rsidR="00A130F7">
              <w:rPr>
                <w:noProof/>
                <w:webHidden/>
              </w:rPr>
              <w:t>45</w:t>
            </w:r>
            <w:r w:rsidR="00C149AF">
              <w:rPr>
                <w:noProof/>
                <w:webHidden/>
              </w:rPr>
              <w:fldChar w:fldCharType="end"/>
            </w:r>
          </w:hyperlink>
        </w:p>
        <w:p w14:paraId="5CC3B9D2" w14:textId="52A670FE"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25" w:history="1">
            <w:r w:rsidR="00C149AF" w:rsidRPr="00F3651E">
              <w:rPr>
                <w:rStyle w:val="Hyperlink"/>
                <w:rFonts w:ascii="Calibri" w:hAnsi="Calibri"/>
                <w:noProof/>
              </w:rPr>
              <w:t>V.2.</w:t>
            </w:r>
            <w:r w:rsidR="00C149AF">
              <w:rPr>
                <w:rFonts w:eastAsiaTheme="minorEastAsia" w:cstheme="minorBidi"/>
                <w:noProof/>
                <w:sz w:val="22"/>
                <w:szCs w:val="22"/>
                <w:lang w:eastAsia="en-GB"/>
              </w:rPr>
              <w:tab/>
            </w:r>
            <w:r w:rsidR="00C149AF" w:rsidRPr="00F3651E">
              <w:rPr>
                <w:rStyle w:val="Hyperlink"/>
                <w:noProof/>
              </w:rPr>
              <w:t>Process from outline to full business case</w:t>
            </w:r>
            <w:r w:rsidR="00C149AF">
              <w:rPr>
                <w:noProof/>
                <w:webHidden/>
              </w:rPr>
              <w:tab/>
            </w:r>
            <w:r w:rsidR="00C149AF">
              <w:rPr>
                <w:noProof/>
                <w:webHidden/>
              </w:rPr>
              <w:fldChar w:fldCharType="begin"/>
            </w:r>
            <w:r w:rsidR="00C149AF">
              <w:rPr>
                <w:noProof/>
                <w:webHidden/>
              </w:rPr>
              <w:instrText xml:space="preserve"> PAGEREF _Toc102055325 \h </w:instrText>
            </w:r>
            <w:r w:rsidR="00C149AF">
              <w:rPr>
                <w:noProof/>
                <w:webHidden/>
              </w:rPr>
            </w:r>
            <w:r w:rsidR="00C149AF">
              <w:rPr>
                <w:noProof/>
                <w:webHidden/>
              </w:rPr>
              <w:fldChar w:fldCharType="separate"/>
            </w:r>
            <w:r w:rsidR="00A130F7">
              <w:rPr>
                <w:noProof/>
                <w:webHidden/>
              </w:rPr>
              <w:t>46</w:t>
            </w:r>
            <w:r w:rsidR="00C149AF">
              <w:rPr>
                <w:noProof/>
                <w:webHidden/>
              </w:rPr>
              <w:fldChar w:fldCharType="end"/>
            </w:r>
          </w:hyperlink>
        </w:p>
        <w:p w14:paraId="5BBC87E0" w14:textId="62002CD1"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26" w:history="1">
            <w:r w:rsidR="00C149AF" w:rsidRPr="00F3651E">
              <w:rPr>
                <w:rStyle w:val="Hyperlink"/>
                <w:rFonts w:ascii="Calibri" w:hAnsi="Calibri"/>
                <w:noProof/>
              </w:rPr>
              <w:t>V.3.</w:t>
            </w:r>
            <w:r w:rsidR="00C149AF">
              <w:rPr>
                <w:rFonts w:eastAsiaTheme="minorEastAsia" w:cstheme="minorBidi"/>
                <w:noProof/>
                <w:sz w:val="22"/>
                <w:szCs w:val="22"/>
                <w:lang w:eastAsia="en-GB"/>
              </w:rPr>
              <w:tab/>
            </w:r>
            <w:r w:rsidR="00C149AF" w:rsidRPr="00F3651E">
              <w:rPr>
                <w:rStyle w:val="Hyperlink"/>
                <w:noProof/>
              </w:rPr>
              <w:t>Recommendations to the Accountability Board</w:t>
            </w:r>
            <w:r w:rsidR="00C149AF">
              <w:rPr>
                <w:noProof/>
                <w:webHidden/>
              </w:rPr>
              <w:tab/>
            </w:r>
            <w:r w:rsidR="00C149AF">
              <w:rPr>
                <w:noProof/>
                <w:webHidden/>
              </w:rPr>
              <w:fldChar w:fldCharType="begin"/>
            </w:r>
            <w:r w:rsidR="00C149AF">
              <w:rPr>
                <w:noProof/>
                <w:webHidden/>
              </w:rPr>
              <w:instrText xml:space="preserve"> PAGEREF _Toc102055326 \h </w:instrText>
            </w:r>
            <w:r w:rsidR="00C149AF">
              <w:rPr>
                <w:noProof/>
                <w:webHidden/>
              </w:rPr>
            </w:r>
            <w:r w:rsidR="00C149AF">
              <w:rPr>
                <w:noProof/>
                <w:webHidden/>
              </w:rPr>
              <w:fldChar w:fldCharType="separate"/>
            </w:r>
            <w:r w:rsidR="00A130F7">
              <w:rPr>
                <w:noProof/>
                <w:webHidden/>
              </w:rPr>
              <w:t>51</w:t>
            </w:r>
            <w:r w:rsidR="00C149AF">
              <w:rPr>
                <w:noProof/>
                <w:webHidden/>
              </w:rPr>
              <w:fldChar w:fldCharType="end"/>
            </w:r>
          </w:hyperlink>
        </w:p>
        <w:p w14:paraId="6AB58D5D" w14:textId="70642E4B" w:rsidR="00C149AF" w:rsidRDefault="00DE2B34">
          <w:pPr>
            <w:pStyle w:val="TOC2"/>
            <w:rPr>
              <w:rFonts w:eastAsiaTheme="minorEastAsia" w:cstheme="minorBidi"/>
              <w:b w:val="0"/>
              <w:bCs w:val="0"/>
              <w:sz w:val="22"/>
              <w:szCs w:val="22"/>
              <w:lang w:eastAsia="en-GB"/>
            </w:rPr>
          </w:pPr>
          <w:hyperlink w:anchor="_Toc102055327" w:history="1">
            <w:r w:rsidR="00C149AF" w:rsidRPr="00F3651E">
              <w:rPr>
                <w:rStyle w:val="Hyperlink"/>
              </w:rPr>
              <w:t>W.</w:t>
            </w:r>
            <w:r w:rsidR="00C149AF">
              <w:rPr>
                <w:rFonts w:eastAsiaTheme="minorEastAsia" w:cstheme="minorBidi"/>
                <w:b w:val="0"/>
                <w:bCs w:val="0"/>
                <w:sz w:val="22"/>
                <w:szCs w:val="22"/>
                <w:lang w:eastAsia="en-GB"/>
              </w:rPr>
              <w:tab/>
            </w:r>
            <w:r w:rsidR="00C149AF" w:rsidRPr="00F3651E">
              <w:rPr>
                <w:rStyle w:val="Hyperlink"/>
              </w:rPr>
              <w:t>Approving Funding</w:t>
            </w:r>
            <w:r w:rsidR="00C149AF">
              <w:rPr>
                <w:webHidden/>
              </w:rPr>
              <w:tab/>
            </w:r>
            <w:r w:rsidR="00C149AF">
              <w:rPr>
                <w:webHidden/>
              </w:rPr>
              <w:fldChar w:fldCharType="begin"/>
            </w:r>
            <w:r w:rsidR="00C149AF">
              <w:rPr>
                <w:webHidden/>
              </w:rPr>
              <w:instrText xml:space="preserve"> PAGEREF _Toc102055327 \h </w:instrText>
            </w:r>
            <w:r w:rsidR="00C149AF">
              <w:rPr>
                <w:webHidden/>
              </w:rPr>
            </w:r>
            <w:r w:rsidR="00C149AF">
              <w:rPr>
                <w:webHidden/>
              </w:rPr>
              <w:fldChar w:fldCharType="separate"/>
            </w:r>
            <w:r w:rsidR="00A130F7">
              <w:rPr>
                <w:webHidden/>
              </w:rPr>
              <w:t>54</w:t>
            </w:r>
            <w:r w:rsidR="00C149AF">
              <w:rPr>
                <w:webHidden/>
              </w:rPr>
              <w:fldChar w:fldCharType="end"/>
            </w:r>
          </w:hyperlink>
        </w:p>
        <w:p w14:paraId="51FD25B1" w14:textId="10EC07DF"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28" w:history="1">
            <w:r w:rsidR="00C149AF" w:rsidRPr="00F3651E">
              <w:rPr>
                <w:rStyle w:val="Hyperlink"/>
                <w:rFonts w:ascii="Calibri" w:hAnsi="Calibri"/>
                <w:noProof/>
              </w:rPr>
              <w:t>W.4.</w:t>
            </w:r>
            <w:r w:rsidR="00C149AF">
              <w:rPr>
                <w:rFonts w:eastAsiaTheme="minorEastAsia" w:cstheme="minorBidi"/>
                <w:noProof/>
                <w:sz w:val="22"/>
                <w:szCs w:val="22"/>
                <w:lang w:eastAsia="en-GB"/>
              </w:rPr>
              <w:tab/>
            </w:r>
            <w:r w:rsidR="00C149AF" w:rsidRPr="00F3651E">
              <w:rPr>
                <w:rStyle w:val="Hyperlink"/>
                <w:noProof/>
              </w:rPr>
              <w:t>Devolution of Capital grants</w:t>
            </w:r>
            <w:r w:rsidR="00C149AF">
              <w:rPr>
                <w:noProof/>
                <w:webHidden/>
              </w:rPr>
              <w:tab/>
            </w:r>
            <w:r w:rsidR="00C149AF">
              <w:rPr>
                <w:noProof/>
                <w:webHidden/>
              </w:rPr>
              <w:fldChar w:fldCharType="begin"/>
            </w:r>
            <w:r w:rsidR="00C149AF">
              <w:rPr>
                <w:noProof/>
                <w:webHidden/>
              </w:rPr>
              <w:instrText xml:space="preserve"> PAGEREF _Toc102055328 \h </w:instrText>
            </w:r>
            <w:r w:rsidR="00C149AF">
              <w:rPr>
                <w:noProof/>
                <w:webHidden/>
              </w:rPr>
            </w:r>
            <w:r w:rsidR="00C149AF">
              <w:rPr>
                <w:noProof/>
                <w:webHidden/>
              </w:rPr>
              <w:fldChar w:fldCharType="separate"/>
            </w:r>
            <w:r w:rsidR="00A130F7">
              <w:rPr>
                <w:noProof/>
                <w:webHidden/>
              </w:rPr>
              <w:t>54</w:t>
            </w:r>
            <w:r w:rsidR="00C149AF">
              <w:rPr>
                <w:noProof/>
                <w:webHidden/>
              </w:rPr>
              <w:fldChar w:fldCharType="end"/>
            </w:r>
          </w:hyperlink>
        </w:p>
        <w:p w14:paraId="779BC945" w14:textId="18DEFA6B"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29" w:history="1">
            <w:r w:rsidR="00C149AF" w:rsidRPr="00F3651E">
              <w:rPr>
                <w:rStyle w:val="Hyperlink"/>
                <w:rFonts w:ascii="Calibri" w:hAnsi="Calibri"/>
                <w:noProof/>
              </w:rPr>
              <w:t>W.5.</w:t>
            </w:r>
            <w:r w:rsidR="00C149AF">
              <w:rPr>
                <w:rFonts w:eastAsiaTheme="minorEastAsia" w:cstheme="minorBidi"/>
                <w:noProof/>
                <w:sz w:val="22"/>
                <w:szCs w:val="22"/>
                <w:lang w:eastAsia="en-GB"/>
              </w:rPr>
              <w:tab/>
            </w:r>
            <w:r w:rsidR="00C149AF" w:rsidRPr="00F3651E">
              <w:rPr>
                <w:rStyle w:val="Hyperlink"/>
                <w:noProof/>
              </w:rPr>
              <w:t>Devolution of GPF</w:t>
            </w:r>
            <w:r w:rsidR="00C149AF">
              <w:rPr>
                <w:noProof/>
                <w:webHidden/>
              </w:rPr>
              <w:tab/>
            </w:r>
            <w:r w:rsidR="00C149AF">
              <w:rPr>
                <w:noProof/>
                <w:webHidden/>
              </w:rPr>
              <w:fldChar w:fldCharType="begin"/>
            </w:r>
            <w:r w:rsidR="00C149AF">
              <w:rPr>
                <w:noProof/>
                <w:webHidden/>
              </w:rPr>
              <w:instrText xml:space="preserve"> PAGEREF _Toc102055329 \h </w:instrText>
            </w:r>
            <w:r w:rsidR="00C149AF">
              <w:rPr>
                <w:noProof/>
                <w:webHidden/>
              </w:rPr>
            </w:r>
            <w:r w:rsidR="00C149AF">
              <w:rPr>
                <w:noProof/>
                <w:webHidden/>
              </w:rPr>
              <w:fldChar w:fldCharType="separate"/>
            </w:r>
            <w:r w:rsidR="00A130F7">
              <w:rPr>
                <w:noProof/>
                <w:webHidden/>
              </w:rPr>
              <w:t>55</w:t>
            </w:r>
            <w:r w:rsidR="00C149AF">
              <w:rPr>
                <w:noProof/>
                <w:webHidden/>
              </w:rPr>
              <w:fldChar w:fldCharType="end"/>
            </w:r>
          </w:hyperlink>
        </w:p>
        <w:p w14:paraId="2E855155" w14:textId="65FC8825"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30" w:history="1">
            <w:r w:rsidR="00C149AF" w:rsidRPr="00F3651E">
              <w:rPr>
                <w:rStyle w:val="Hyperlink"/>
                <w:rFonts w:ascii="Calibri" w:hAnsi="Calibri"/>
                <w:noProof/>
              </w:rPr>
              <w:t>W.6.</w:t>
            </w:r>
            <w:r w:rsidR="00C149AF">
              <w:rPr>
                <w:rFonts w:eastAsiaTheme="minorEastAsia" w:cstheme="minorBidi"/>
                <w:noProof/>
                <w:sz w:val="22"/>
                <w:szCs w:val="22"/>
                <w:lang w:eastAsia="en-GB"/>
              </w:rPr>
              <w:tab/>
            </w:r>
            <w:r w:rsidR="00C149AF" w:rsidRPr="00F3651E">
              <w:rPr>
                <w:rStyle w:val="Hyperlink"/>
                <w:noProof/>
              </w:rPr>
              <w:t>Revenue Grants (including Sector Support Fund)</w:t>
            </w:r>
            <w:r w:rsidR="00C149AF">
              <w:rPr>
                <w:noProof/>
                <w:webHidden/>
              </w:rPr>
              <w:tab/>
            </w:r>
            <w:r w:rsidR="00C149AF">
              <w:rPr>
                <w:noProof/>
                <w:webHidden/>
              </w:rPr>
              <w:fldChar w:fldCharType="begin"/>
            </w:r>
            <w:r w:rsidR="00C149AF">
              <w:rPr>
                <w:noProof/>
                <w:webHidden/>
              </w:rPr>
              <w:instrText xml:space="preserve"> PAGEREF _Toc102055330 \h </w:instrText>
            </w:r>
            <w:r w:rsidR="00C149AF">
              <w:rPr>
                <w:noProof/>
                <w:webHidden/>
              </w:rPr>
            </w:r>
            <w:r w:rsidR="00C149AF">
              <w:rPr>
                <w:noProof/>
                <w:webHidden/>
              </w:rPr>
              <w:fldChar w:fldCharType="separate"/>
            </w:r>
            <w:r w:rsidR="00A130F7">
              <w:rPr>
                <w:noProof/>
                <w:webHidden/>
              </w:rPr>
              <w:t>56</w:t>
            </w:r>
            <w:r w:rsidR="00C149AF">
              <w:rPr>
                <w:noProof/>
                <w:webHidden/>
              </w:rPr>
              <w:fldChar w:fldCharType="end"/>
            </w:r>
          </w:hyperlink>
        </w:p>
        <w:p w14:paraId="4B8DE7B2" w14:textId="2C3E7D9C" w:rsidR="00C149AF" w:rsidRDefault="00DE2B34">
          <w:pPr>
            <w:pStyle w:val="TOC2"/>
            <w:rPr>
              <w:rFonts w:eastAsiaTheme="minorEastAsia" w:cstheme="minorBidi"/>
              <w:b w:val="0"/>
              <w:bCs w:val="0"/>
              <w:sz w:val="22"/>
              <w:szCs w:val="22"/>
              <w:lang w:eastAsia="en-GB"/>
            </w:rPr>
          </w:pPr>
          <w:hyperlink w:anchor="_Toc102055331" w:history="1">
            <w:r w:rsidR="00C149AF" w:rsidRPr="00F3651E">
              <w:rPr>
                <w:rStyle w:val="Hyperlink"/>
              </w:rPr>
              <w:t>X.</w:t>
            </w:r>
            <w:r w:rsidR="00C149AF">
              <w:rPr>
                <w:rFonts w:eastAsiaTheme="minorEastAsia" w:cstheme="minorBidi"/>
                <w:b w:val="0"/>
                <w:bCs w:val="0"/>
                <w:sz w:val="22"/>
                <w:szCs w:val="22"/>
                <w:lang w:eastAsia="en-GB"/>
              </w:rPr>
              <w:tab/>
            </w:r>
            <w:r w:rsidR="00C149AF" w:rsidRPr="00F3651E">
              <w:rPr>
                <w:rStyle w:val="Hyperlink"/>
              </w:rPr>
              <w:t>Monitoring and Evaluation</w:t>
            </w:r>
            <w:r w:rsidR="00C149AF">
              <w:rPr>
                <w:webHidden/>
              </w:rPr>
              <w:tab/>
            </w:r>
            <w:r w:rsidR="00C149AF">
              <w:rPr>
                <w:webHidden/>
              </w:rPr>
              <w:fldChar w:fldCharType="begin"/>
            </w:r>
            <w:r w:rsidR="00C149AF">
              <w:rPr>
                <w:webHidden/>
              </w:rPr>
              <w:instrText xml:space="preserve"> PAGEREF _Toc102055331 \h </w:instrText>
            </w:r>
            <w:r w:rsidR="00C149AF">
              <w:rPr>
                <w:webHidden/>
              </w:rPr>
            </w:r>
            <w:r w:rsidR="00C149AF">
              <w:rPr>
                <w:webHidden/>
              </w:rPr>
              <w:fldChar w:fldCharType="separate"/>
            </w:r>
            <w:r w:rsidR="00A130F7">
              <w:rPr>
                <w:webHidden/>
              </w:rPr>
              <w:t>56</w:t>
            </w:r>
            <w:r w:rsidR="00C149AF">
              <w:rPr>
                <w:webHidden/>
              </w:rPr>
              <w:fldChar w:fldCharType="end"/>
            </w:r>
          </w:hyperlink>
        </w:p>
        <w:p w14:paraId="447D9D3C" w14:textId="752E4496" w:rsidR="00C149AF" w:rsidRDefault="00DE2B34">
          <w:pPr>
            <w:pStyle w:val="TOC2"/>
            <w:rPr>
              <w:rFonts w:eastAsiaTheme="minorEastAsia" w:cstheme="minorBidi"/>
              <w:b w:val="0"/>
              <w:bCs w:val="0"/>
              <w:sz w:val="22"/>
              <w:szCs w:val="22"/>
              <w:lang w:eastAsia="en-GB"/>
            </w:rPr>
          </w:pPr>
          <w:hyperlink w:anchor="_Toc102055333" w:history="1">
            <w:r w:rsidR="00C149AF" w:rsidRPr="00F3651E">
              <w:rPr>
                <w:rStyle w:val="Hyperlink"/>
              </w:rPr>
              <w:t>Y.</w:t>
            </w:r>
            <w:r w:rsidR="00C149AF">
              <w:rPr>
                <w:rFonts w:eastAsiaTheme="minorEastAsia" w:cstheme="minorBidi"/>
                <w:b w:val="0"/>
                <w:bCs w:val="0"/>
                <w:sz w:val="22"/>
                <w:szCs w:val="22"/>
                <w:lang w:eastAsia="en-GB"/>
              </w:rPr>
              <w:tab/>
            </w:r>
            <w:r w:rsidR="00C149AF" w:rsidRPr="00F3651E">
              <w:rPr>
                <w:rStyle w:val="Hyperlink"/>
              </w:rPr>
              <w:t>Managing Project Slippage</w:t>
            </w:r>
            <w:r w:rsidR="00C149AF">
              <w:rPr>
                <w:webHidden/>
              </w:rPr>
              <w:tab/>
            </w:r>
            <w:r w:rsidR="00C149AF">
              <w:rPr>
                <w:webHidden/>
              </w:rPr>
              <w:fldChar w:fldCharType="begin"/>
            </w:r>
            <w:r w:rsidR="00C149AF">
              <w:rPr>
                <w:webHidden/>
              </w:rPr>
              <w:instrText xml:space="preserve"> PAGEREF _Toc102055333 \h </w:instrText>
            </w:r>
            <w:r w:rsidR="00C149AF">
              <w:rPr>
                <w:webHidden/>
              </w:rPr>
            </w:r>
            <w:r w:rsidR="00C149AF">
              <w:rPr>
                <w:webHidden/>
              </w:rPr>
              <w:fldChar w:fldCharType="separate"/>
            </w:r>
            <w:r w:rsidR="00A130F7">
              <w:rPr>
                <w:webHidden/>
              </w:rPr>
              <w:t>60</w:t>
            </w:r>
            <w:r w:rsidR="00C149AF">
              <w:rPr>
                <w:webHidden/>
              </w:rPr>
              <w:fldChar w:fldCharType="end"/>
            </w:r>
          </w:hyperlink>
        </w:p>
        <w:p w14:paraId="2205E25D" w14:textId="1D7259A9"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34" w:history="1">
            <w:r w:rsidR="00C149AF" w:rsidRPr="00F3651E">
              <w:rPr>
                <w:rStyle w:val="Hyperlink"/>
                <w:rFonts w:ascii="Calibri" w:hAnsi="Calibri"/>
                <w:noProof/>
              </w:rPr>
              <w:t>Y.1.</w:t>
            </w:r>
            <w:r w:rsidR="00C149AF">
              <w:rPr>
                <w:rFonts w:eastAsiaTheme="minorEastAsia" w:cstheme="minorBidi"/>
                <w:noProof/>
                <w:sz w:val="22"/>
                <w:szCs w:val="22"/>
                <w:lang w:eastAsia="en-GB"/>
              </w:rPr>
              <w:tab/>
            </w:r>
            <w:r w:rsidR="00C149AF" w:rsidRPr="00F3651E">
              <w:rPr>
                <w:rStyle w:val="Hyperlink"/>
                <w:noProof/>
              </w:rPr>
              <w:t>LGF</w:t>
            </w:r>
            <w:r w:rsidR="00C149AF">
              <w:rPr>
                <w:noProof/>
                <w:webHidden/>
              </w:rPr>
              <w:tab/>
            </w:r>
            <w:r w:rsidR="00C149AF">
              <w:rPr>
                <w:noProof/>
                <w:webHidden/>
              </w:rPr>
              <w:fldChar w:fldCharType="begin"/>
            </w:r>
            <w:r w:rsidR="00C149AF">
              <w:rPr>
                <w:noProof/>
                <w:webHidden/>
              </w:rPr>
              <w:instrText xml:space="preserve"> PAGEREF _Toc102055334 \h </w:instrText>
            </w:r>
            <w:r w:rsidR="00C149AF">
              <w:rPr>
                <w:noProof/>
                <w:webHidden/>
              </w:rPr>
            </w:r>
            <w:r w:rsidR="00C149AF">
              <w:rPr>
                <w:noProof/>
                <w:webHidden/>
              </w:rPr>
              <w:fldChar w:fldCharType="separate"/>
            </w:r>
            <w:r w:rsidR="00A130F7">
              <w:rPr>
                <w:noProof/>
                <w:webHidden/>
              </w:rPr>
              <w:t>60</w:t>
            </w:r>
            <w:r w:rsidR="00C149AF">
              <w:rPr>
                <w:noProof/>
                <w:webHidden/>
              </w:rPr>
              <w:fldChar w:fldCharType="end"/>
            </w:r>
          </w:hyperlink>
        </w:p>
        <w:p w14:paraId="56C9BBE9" w14:textId="0EFD6493"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35" w:history="1">
            <w:r w:rsidR="00C149AF" w:rsidRPr="00F3651E">
              <w:rPr>
                <w:rStyle w:val="Hyperlink"/>
                <w:rFonts w:ascii="Calibri" w:hAnsi="Calibri"/>
                <w:noProof/>
              </w:rPr>
              <w:t>Y.2.</w:t>
            </w:r>
            <w:r w:rsidR="00C149AF">
              <w:rPr>
                <w:rFonts w:eastAsiaTheme="minorEastAsia" w:cstheme="minorBidi"/>
                <w:noProof/>
                <w:sz w:val="22"/>
                <w:szCs w:val="22"/>
                <w:lang w:eastAsia="en-GB"/>
              </w:rPr>
              <w:tab/>
            </w:r>
            <w:r w:rsidR="00C149AF" w:rsidRPr="00F3651E">
              <w:rPr>
                <w:rStyle w:val="Hyperlink"/>
                <w:noProof/>
              </w:rPr>
              <w:t>GPF</w:t>
            </w:r>
            <w:r w:rsidR="00C149AF">
              <w:rPr>
                <w:noProof/>
                <w:webHidden/>
              </w:rPr>
              <w:tab/>
            </w:r>
            <w:r w:rsidR="00C149AF">
              <w:rPr>
                <w:noProof/>
                <w:webHidden/>
              </w:rPr>
              <w:fldChar w:fldCharType="begin"/>
            </w:r>
            <w:r w:rsidR="00C149AF">
              <w:rPr>
                <w:noProof/>
                <w:webHidden/>
              </w:rPr>
              <w:instrText xml:space="preserve"> PAGEREF _Toc102055335 \h </w:instrText>
            </w:r>
            <w:r w:rsidR="00C149AF">
              <w:rPr>
                <w:noProof/>
                <w:webHidden/>
              </w:rPr>
            </w:r>
            <w:r w:rsidR="00C149AF">
              <w:rPr>
                <w:noProof/>
                <w:webHidden/>
              </w:rPr>
              <w:fldChar w:fldCharType="separate"/>
            </w:r>
            <w:r w:rsidR="00A130F7">
              <w:rPr>
                <w:noProof/>
                <w:webHidden/>
              </w:rPr>
              <w:t>61</w:t>
            </w:r>
            <w:r w:rsidR="00C149AF">
              <w:rPr>
                <w:noProof/>
                <w:webHidden/>
              </w:rPr>
              <w:fldChar w:fldCharType="end"/>
            </w:r>
          </w:hyperlink>
        </w:p>
        <w:p w14:paraId="143AC758" w14:textId="12A57A1C" w:rsidR="00C149AF" w:rsidRDefault="00DE2B34">
          <w:pPr>
            <w:pStyle w:val="TOC3"/>
            <w:tabs>
              <w:tab w:val="left" w:pos="1200"/>
              <w:tab w:val="right" w:leader="dot" w:pos="9016"/>
            </w:tabs>
            <w:rPr>
              <w:rFonts w:eastAsiaTheme="minorEastAsia" w:cstheme="minorBidi"/>
              <w:noProof/>
              <w:sz w:val="22"/>
              <w:szCs w:val="22"/>
              <w:lang w:eastAsia="en-GB"/>
            </w:rPr>
          </w:pPr>
          <w:hyperlink w:anchor="_Toc102055336" w:history="1">
            <w:r w:rsidR="00C149AF" w:rsidRPr="00F3651E">
              <w:rPr>
                <w:rStyle w:val="Hyperlink"/>
                <w:rFonts w:ascii="Calibri" w:hAnsi="Calibri"/>
                <w:noProof/>
              </w:rPr>
              <w:t>Y.3.</w:t>
            </w:r>
            <w:r w:rsidR="00C149AF">
              <w:rPr>
                <w:rFonts w:eastAsiaTheme="minorEastAsia" w:cstheme="minorBidi"/>
                <w:noProof/>
                <w:sz w:val="22"/>
                <w:szCs w:val="22"/>
                <w:lang w:eastAsia="en-GB"/>
              </w:rPr>
              <w:tab/>
            </w:r>
            <w:r w:rsidR="00C149AF" w:rsidRPr="00F3651E">
              <w:rPr>
                <w:rStyle w:val="Hyperlink"/>
                <w:noProof/>
              </w:rPr>
              <w:t>GBF</w:t>
            </w:r>
            <w:r w:rsidR="00C149AF">
              <w:rPr>
                <w:noProof/>
                <w:webHidden/>
              </w:rPr>
              <w:tab/>
            </w:r>
            <w:r w:rsidR="00C149AF">
              <w:rPr>
                <w:noProof/>
                <w:webHidden/>
              </w:rPr>
              <w:fldChar w:fldCharType="begin"/>
            </w:r>
            <w:r w:rsidR="00C149AF">
              <w:rPr>
                <w:noProof/>
                <w:webHidden/>
              </w:rPr>
              <w:instrText xml:space="preserve"> PAGEREF _Toc102055336 \h </w:instrText>
            </w:r>
            <w:r w:rsidR="00C149AF">
              <w:rPr>
                <w:noProof/>
                <w:webHidden/>
              </w:rPr>
            </w:r>
            <w:r w:rsidR="00C149AF">
              <w:rPr>
                <w:noProof/>
                <w:webHidden/>
              </w:rPr>
              <w:fldChar w:fldCharType="separate"/>
            </w:r>
            <w:r w:rsidR="00A130F7">
              <w:rPr>
                <w:noProof/>
                <w:webHidden/>
              </w:rPr>
              <w:t>61</w:t>
            </w:r>
            <w:r w:rsidR="00C149AF">
              <w:rPr>
                <w:noProof/>
                <w:webHidden/>
              </w:rPr>
              <w:fldChar w:fldCharType="end"/>
            </w:r>
          </w:hyperlink>
        </w:p>
        <w:p w14:paraId="2DFE2B73" w14:textId="4AA1264F" w:rsidR="00C149AF" w:rsidRDefault="00DE2B34">
          <w:pPr>
            <w:pStyle w:val="TOC2"/>
            <w:rPr>
              <w:rFonts w:eastAsiaTheme="minorEastAsia" w:cstheme="minorBidi"/>
              <w:b w:val="0"/>
              <w:bCs w:val="0"/>
              <w:sz w:val="22"/>
              <w:szCs w:val="22"/>
              <w:lang w:eastAsia="en-GB"/>
            </w:rPr>
          </w:pPr>
          <w:hyperlink w:anchor="_Toc102055337" w:history="1">
            <w:r w:rsidR="00C149AF" w:rsidRPr="00F3651E">
              <w:rPr>
                <w:rStyle w:val="Hyperlink"/>
              </w:rPr>
              <w:t>Z.</w:t>
            </w:r>
            <w:r w:rsidR="00C149AF">
              <w:rPr>
                <w:rFonts w:eastAsiaTheme="minorEastAsia" w:cstheme="minorBidi"/>
                <w:b w:val="0"/>
                <w:bCs w:val="0"/>
                <w:sz w:val="22"/>
                <w:szCs w:val="22"/>
                <w:lang w:eastAsia="en-GB"/>
              </w:rPr>
              <w:tab/>
            </w:r>
            <w:r w:rsidR="00C149AF" w:rsidRPr="00F3651E">
              <w:rPr>
                <w:rStyle w:val="Hyperlink"/>
              </w:rPr>
              <w:t>Managing Capital Grant Underspends</w:t>
            </w:r>
            <w:r w:rsidR="00C149AF">
              <w:rPr>
                <w:webHidden/>
              </w:rPr>
              <w:tab/>
            </w:r>
            <w:r w:rsidR="00C149AF">
              <w:rPr>
                <w:webHidden/>
              </w:rPr>
              <w:fldChar w:fldCharType="begin"/>
            </w:r>
            <w:r w:rsidR="00C149AF">
              <w:rPr>
                <w:webHidden/>
              </w:rPr>
              <w:instrText xml:space="preserve"> PAGEREF _Toc102055337 \h </w:instrText>
            </w:r>
            <w:r w:rsidR="00C149AF">
              <w:rPr>
                <w:webHidden/>
              </w:rPr>
            </w:r>
            <w:r w:rsidR="00C149AF">
              <w:rPr>
                <w:webHidden/>
              </w:rPr>
              <w:fldChar w:fldCharType="separate"/>
            </w:r>
            <w:r w:rsidR="00A130F7">
              <w:rPr>
                <w:webHidden/>
              </w:rPr>
              <w:t>62</w:t>
            </w:r>
            <w:r w:rsidR="00C149AF">
              <w:rPr>
                <w:webHidden/>
              </w:rPr>
              <w:fldChar w:fldCharType="end"/>
            </w:r>
          </w:hyperlink>
        </w:p>
        <w:p w14:paraId="0AD5A243" w14:textId="23477998" w:rsidR="00C149AF" w:rsidRDefault="007C6E1D">
          <w:pPr>
            <w:pStyle w:val="TOC2"/>
            <w:rPr>
              <w:rFonts w:eastAsiaTheme="minorEastAsia" w:cstheme="minorBidi"/>
              <w:b w:val="0"/>
              <w:bCs w:val="0"/>
              <w:sz w:val="22"/>
              <w:szCs w:val="22"/>
              <w:lang w:eastAsia="en-GB"/>
            </w:rPr>
          </w:pPr>
          <w:r>
            <w:fldChar w:fldCharType="begin"/>
          </w:r>
          <w:r>
            <w:instrText xml:space="preserve"> HYPERLINK \l "_Toc102055338" </w:instrText>
          </w:r>
          <w:r>
            <w:fldChar w:fldCharType="separate"/>
          </w:r>
          <w:r w:rsidR="00C149AF" w:rsidRPr="00F3651E">
            <w:rPr>
              <w:rStyle w:val="Hyperlink"/>
            </w:rPr>
            <w:t>AA.</w:t>
          </w:r>
          <w:r w:rsidR="00C149AF">
            <w:rPr>
              <w:rFonts w:eastAsiaTheme="minorEastAsia" w:cstheme="minorBidi"/>
              <w:b w:val="0"/>
              <w:bCs w:val="0"/>
              <w:sz w:val="22"/>
              <w:szCs w:val="22"/>
              <w:lang w:eastAsia="en-GB"/>
            </w:rPr>
            <w:tab/>
          </w:r>
          <w:r w:rsidR="00C149AF" w:rsidRPr="00F3651E">
            <w:rPr>
              <w:rStyle w:val="Hyperlink"/>
            </w:rPr>
            <w:t>Pipeline Management</w:t>
          </w:r>
          <w:r w:rsidR="00C149AF">
            <w:rPr>
              <w:webHidden/>
            </w:rPr>
            <w:tab/>
          </w:r>
          <w:r w:rsidR="00C149AF">
            <w:rPr>
              <w:webHidden/>
            </w:rPr>
            <w:fldChar w:fldCharType="begin"/>
          </w:r>
          <w:r w:rsidR="00C149AF">
            <w:rPr>
              <w:webHidden/>
            </w:rPr>
            <w:instrText xml:space="preserve"> PAGEREF _Toc102055338 \h </w:instrText>
          </w:r>
          <w:r w:rsidR="00C149AF">
            <w:rPr>
              <w:webHidden/>
            </w:rPr>
          </w:r>
          <w:r w:rsidR="00C149AF">
            <w:rPr>
              <w:webHidden/>
            </w:rPr>
            <w:fldChar w:fldCharType="separate"/>
          </w:r>
          <w:ins w:id="1" w:author="Helen Dyer" w:date="2023-04-03T10:36:00Z">
            <w:r w:rsidR="00A130F7">
              <w:rPr>
                <w:webHidden/>
              </w:rPr>
              <w:t>64</w:t>
            </w:r>
          </w:ins>
          <w:del w:id="2" w:author="Helen Dyer" w:date="2023-04-03T10:36:00Z">
            <w:r w:rsidR="00F52639" w:rsidDel="00A130F7">
              <w:rPr>
                <w:webHidden/>
              </w:rPr>
              <w:delText>63</w:delText>
            </w:r>
          </w:del>
          <w:r w:rsidR="00C149AF">
            <w:rPr>
              <w:webHidden/>
            </w:rPr>
            <w:fldChar w:fldCharType="end"/>
          </w:r>
          <w:r>
            <w:fldChar w:fldCharType="end"/>
          </w:r>
        </w:p>
        <w:p w14:paraId="40BEA2C1" w14:textId="08108E58" w:rsidR="00C149AF" w:rsidRDefault="007C6E1D">
          <w:pPr>
            <w:pStyle w:val="TOC2"/>
            <w:rPr>
              <w:rFonts w:eastAsiaTheme="minorEastAsia" w:cstheme="minorBidi"/>
              <w:b w:val="0"/>
              <w:bCs w:val="0"/>
              <w:sz w:val="22"/>
              <w:szCs w:val="22"/>
              <w:lang w:eastAsia="en-GB"/>
            </w:rPr>
          </w:pPr>
          <w:r>
            <w:fldChar w:fldCharType="begin"/>
          </w:r>
          <w:r>
            <w:instrText xml:space="preserve"> HYPERLINK \l "_Toc102055339" </w:instrText>
          </w:r>
          <w:r>
            <w:fldChar w:fldCharType="separate"/>
          </w:r>
          <w:r w:rsidR="00C149AF" w:rsidRPr="00F3651E">
            <w:rPr>
              <w:rStyle w:val="Hyperlink"/>
            </w:rPr>
            <w:t>BB.</w:t>
          </w:r>
          <w:r w:rsidR="00C149AF">
            <w:rPr>
              <w:rFonts w:eastAsiaTheme="minorEastAsia" w:cstheme="minorBidi"/>
              <w:b w:val="0"/>
              <w:bCs w:val="0"/>
              <w:sz w:val="22"/>
              <w:szCs w:val="22"/>
              <w:lang w:eastAsia="en-GB"/>
            </w:rPr>
            <w:tab/>
          </w:r>
          <w:r w:rsidR="00C149AF" w:rsidRPr="00F3651E">
            <w:rPr>
              <w:rStyle w:val="Hyperlink"/>
            </w:rPr>
            <w:t>Change Control</w:t>
          </w:r>
          <w:r w:rsidR="00C149AF">
            <w:rPr>
              <w:webHidden/>
            </w:rPr>
            <w:tab/>
          </w:r>
          <w:r w:rsidR="00C149AF">
            <w:rPr>
              <w:webHidden/>
            </w:rPr>
            <w:fldChar w:fldCharType="begin"/>
          </w:r>
          <w:r w:rsidR="00C149AF">
            <w:rPr>
              <w:webHidden/>
            </w:rPr>
            <w:instrText xml:space="preserve"> PAGEREF _Toc102055339 \h </w:instrText>
          </w:r>
          <w:r w:rsidR="00C149AF">
            <w:rPr>
              <w:webHidden/>
            </w:rPr>
          </w:r>
          <w:r w:rsidR="00C149AF">
            <w:rPr>
              <w:webHidden/>
            </w:rPr>
            <w:fldChar w:fldCharType="separate"/>
          </w:r>
          <w:ins w:id="3" w:author="Helen Dyer" w:date="2023-04-03T10:36:00Z">
            <w:r w:rsidR="00A130F7">
              <w:rPr>
                <w:webHidden/>
              </w:rPr>
              <w:t>64</w:t>
            </w:r>
          </w:ins>
          <w:del w:id="4" w:author="Helen Dyer" w:date="2023-04-03T10:36:00Z">
            <w:r w:rsidR="00F52639" w:rsidDel="00A130F7">
              <w:rPr>
                <w:webHidden/>
              </w:rPr>
              <w:delText>63</w:delText>
            </w:r>
          </w:del>
          <w:r w:rsidR="00C149AF">
            <w:rPr>
              <w:webHidden/>
            </w:rPr>
            <w:fldChar w:fldCharType="end"/>
          </w:r>
          <w:r>
            <w:fldChar w:fldCharType="end"/>
          </w:r>
        </w:p>
        <w:p w14:paraId="6C76ABB7" w14:textId="7E317C70" w:rsidR="00C149AF" w:rsidRDefault="007C6E1D">
          <w:pPr>
            <w:pStyle w:val="TOC3"/>
            <w:tabs>
              <w:tab w:val="left" w:pos="1200"/>
              <w:tab w:val="right" w:leader="dot" w:pos="9016"/>
            </w:tabs>
            <w:rPr>
              <w:rFonts w:eastAsiaTheme="minorEastAsia" w:cstheme="minorBidi"/>
              <w:noProof/>
              <w:sz w:val="22"/>
              <w:szCs w:val="22"/>
              <w:lang w:eastAsia="en-GB"/>
            </w:rPr>
          </w:pPr>
          <w:r>
            <w:fldChar w:fldCharType="begin"/>
          </w:r>
          <w:r>
            <w:instrText xml:space="preserve"> HYPERLINK \l "_Toc102055340" </w:instrText>
          </w:r>
          <w:r>
            <w:fldChar w:fldCharType="separate"/>
          </w:r>
          <w:r w:rsidR="00C149AF" w:rsidRPr="00F3651E">
            <w:rPr>
              <w:rStyle w:val="Hyperlink"/>
              <w:rFonts w:ascii="Calibri" w:hAnsi="Calibri"/>
              <w:noProof/>
            </w:rPr>
            <w:t>BB.1.</w:t>
          </w:r>
          <w:r w:rsidR="00C149AF">
            <w:rPr>
              <w:rFonts w:eastAsiaTheme="minorEastAsia" w:cstheme="minorBidi"/>
              <w:noProof/>
              <w:sz w:val="22"/>
              <w:szCs w:val="22"/>
              <w:lang w:eastAsia="en-GB"/>
            </w:rPr>
            <w:tab/>
          </w:r>
          <w:r w:rsidR="00C149AF" w:rsidRPr="00F3651E">
            <w:rPr>
              <w:rStyle w:val="Hyperlink"/>
              <w:noProof/>
            </w:rPr>
            <w:t>Capital Grant Programmes</w:t>
          </w:r>
          <w:r w:rsidR="00C149AF">
            <w:rPr>
              <w:noProof/>
              <w:webHidden/>
            </w:rPr>
            <w:tab/>
          </w:r>
          <w:r w:rsidR="00C149AF">
            <w:rPr>
              <w:noProof/>
              <w:webHidden/>
            </w:rPr>
            <w:fldChar w:fldCharType="begin"/>
          </w:r>
          <w:r w:rsidR="00C149AF">
            <w:rPr>
              <w:noProof/>
              <w:webHidden/>
            </w:rPr>
            <w:instrText xml:space="preserve"> PAGEREF _Toc102055340 \h </w:instrText>
          </w:r>
          <w:r w:rsidR="00C149AF">
            <w:rPr>
              <w:noProof/>
              <w:webHidden/>
            </w:rPr>
          </w:r>
          <w:r w:rsidR="00C149AF">
            <w:rPr>
              <w:noProof/>
              <w:webHidden/>
            </w:rPr>
            <w:fldChar w:fldCharType="separate"/>
          </w:r>
          <w:ins w:id="5" w:author="Helen Dyer" w:date="2023-04-03T10:36:00Z">
            <w:r w:rsidR="00A130F7">
              <w:rPr>
                <w:noProof/>
                <w:webHidden/>
              </w:rPr>
              <w:t>64</w:t>
            </w:r>
          </w:ins>
          <w:del w:id="6" w:author="Helen Dyer" w:date="2023-04-03T10:36:00Z">
            <w:r w:rsidR="00F52639" w:rsidDel="00A130F7">
              <w:rPr>
                <w:noProof/>
                <w:webHidden/>
              </w:rPr>
              <w:delText>63</w:delText>
            </w:r>
          </w:del>
          <w:r w:rsidR="00C149AF">
            <w:rPr>
              <w:noProof/>
              <w:webHidden/>
            </w:rPr>
            <w:fldChar w:fldCharType="end"/>
          </w:r>
          <w:r>
            <w:rPr>
              <w:noProof/>
            </w:rPr>
            <w:fldChar w:fldCharType="end"/>
          </w:r>
        </w:p>
        <w:p w14:paraId="1FA67103" w14:textId="4B7FD6EA" w:rsidR="00C149AF" w:rsidRDefault="007C6E1D">
          <w:pPr>
            <w:pStyle w:val="TOC3"/>
            <w:tabs>
              <w:tab w:val="left" w:pos="1200"/>
              <w:tab w:val="right" w:leader="dot" w:pos="9016"/>
            </w:tabs>
            <w:rPr>
              <w:rFonts w:eastAsiaTheme="minorEastAsia" w:cstheme="minorBidi"/>
              <w:noProof/>
              <w:sz w:val="22"/>
              <w:szCs w:val="22"/>
              <w:lang w:eastAsia="en-GB"/>
            </w:rPr>
          </w:pPr>
          <w:r>
            <w:fldChar w:fldCharType="begin"/>
          </w:r>
          <w:r>
            <w:instrText xml:space="preserve"> HYPERLINK \l "_Toc102055341" </w:instrText>
          </w:r>
          <w:r>
            <w:fldChar w:fldCharType="separate"/>
          </w:r>
          <w:r w:rsidR="00C149AF" w:rsidRPr="00F3651E">
            <w:rPr>
              <w:rStyle w:val="Hyperlink"/>
              <w:rFonts w:ascii="Calibri" w:hAnsi="Calibri"/>
              <w:noProof/>
            </w:rPr>
            <w:t>BB.2.</w:t>
          </w:r>
          <w:r w:rsidR="00C149AF">
            <w:rPr>
              <w:rFonts w:eastAsiaTheme="minorEastAsia" w:cstheme="minorBidi"/>
              <w:noProof/>
              <w:sz w:val="22"/>
              <w:szCs w:val="22"/>
              <w:lang w:eastAsia="en-GB"/>
            </w:rPr>
            <w:tab/>
          </w:r>
          <w:r w:rsidR="00C149AF" w:rsidRPr="00F3651E">
            <w:rPr>
              <w:rStyle w:val="Hyperlink"/>
              <w:noProof/>
            </w:rPr>
            <w:t>GPF</w:t>
          </w:r>
          <w:r w:rsidR="00C149AF">
            <w:rPr>
              <w:noProof/>
              <w:webHidden/>
            </w:rPr>
            <w:tab/>
          </w:r>
          <w:r w:rsidR="00C149AF">
            <w:rPr>
              <w:noProof/>
              <w:webHidden/>
            </w:rPr>
            <w:fldChar w:fldCharType="begin"/>
          </w:r>
          <w:r w:rsidR="00C149AF">
            <w:rPr>
              <w:noProof/>
              <w:webHidden/>
            </w:rPr>
            <w:instrText xml:space="preserve"> PAGEREF _Toc102055341 \h </w:instrText>
          </w:r>
          <w:r w:rsidR="00C149AF">
            <w:rPr>
              <w:noProof/>
              <w:webHidden/>
            </w:rPr>
          </w:r>
          <w:r w:rsidR="00C149AF">
            <w:rPr>
              <w:noProof/>
              <w:webHidden/>
            </w:rPr>
            <w:fldChar w:fldCharType="separate"/>
          </w:r>
          <w:ins w:id="7" w:author="Helen Dyer" w:date="2023-04-03T10:36:00Z">
            <w:r w:rsidR="00A130F7">
              <w:rPr>
                <w:noProof/>
                <w:webHidden/>
              </w:rPr>
              <w:t>65</w:t>
            </w:r>
          </w:ins>
          <w:del w:id="8" w:author="Helen Dyer" w:date="2023-04-03T10:36:00Z">
            <w:r w:rsidR="00F52639" w:rsidDel="00A130F7">
              <w:rPr>
                <w:noProof/>
                <w:webHidden/>
              </w:rPr>
              <w:delText>64</w:delText>
            </w:r>
          </w:del>
          <w:r w:rsidR="00C149AF">
            <w:rPr>
              <w:noProof/>
              <w:webHidden/>
            </w:rPr>
            <w:fldChar w:fldCharType="end"/>
          </w:r>
          <w:r>
            <w:rPr>
              <w:noProof/>
            </w:rPr>
            <w:fldChar w:fldCharType="end"/>
          </w:r>
        </w:p>
        <w:p w14:paraId="4F4A385C" w14:textId="02649D29" w:rsidR="00C149AF" w:rsidRDefault="007C6E1D">
          <w:pPr>
            <w:pStyle w:val="TOC3"/>
            <w:tabs>
              <w:tab w:val="left" w:pos="1200"/>
              <w:tab w:val="right" w:leader="dot" w:pos="9016"/>
            </w:tabs>
            <w:rPr>
              <w:rFonts w:eastAsiaTheme="minorEastAsia" w:cstheme="minorBidi"/>
              <w:noProof/>
              <w:sz w:val="22"/>
              <w:szCs w:val="22"/>
              <w:lang w:eastAsia="en-GB"/>
            </w:rPr>
          </w:pPr>
          <w:r>
            <w:fldChar w:fldCharType="begin"/>
          </w:r>
          <w:r>
            <w:instrText xml:space="preserve"> HYPERLINK \l "_Toc102055342" </w:instrText>
          </w:r>
          <w:r>
            <w:fldChar w:fldCharType="separate"/>
          </w:r>
          <w:r w:rsidR="00C149AF" w:rsidRPr="00F3651E">
            <w:rPr>
              <w:rStyle w:val="Hyperlink"/>
              <w:rFonts w:ascii="Calibri" w:hAnsi="Calibri"/>
              <w:noProof/>
            </w:rPr>
            <w:t>BB.3.</w:t>
          </w:r>
          <w:r w:rsidR="00C149AF">
            <w:rPr>
              <w:rFonts w:eastAsiaTheme="minorEastAsia" w:cstheme="minorBidi"/>
              <w:noProof/>
              <w:sz w:val="22"/>
              <w:szCs w:val="22"/>
              <w:lang w:eastAsia="en-GB"/>
            </w:rPr>
            <w:tab/>
          </w:r>
          <w:r w:rsidR="00C149AF" w:rsidRPr="00F3651E">
            <w:rPr>
              <w:rStyle w:val="Hyperlink"/>
              <w:noProof/>
            </w:rPr>
            <w:t>SSF</w:t>
          </w:r>
          <w:r w:rsidR="00C149AF">
            <w:rPr>
              <w:noProof/>
              <w:webHidden/>
            </w:rPr>
            <w:tab/>
          </w:r>
          <w:r w:rsidR="00C149AF">
            <w:rPr>
              <w:noProof/>
              <w:webHidden/>
            </w:rPr>
            <w:fldChar w:fldCharType="begin"/>
          </w:r>
          <w:r w:rsidR="00C149AF">
            <w:rPr>
              <w:noProof/>
              <w:webHidden/>
            </w:rPr>
            <w:instrText xml:space="preserve"> PAGEREF _Toc102055342 \h </w:instrText>
          </w:r>
          <w:r w:rsidR="00C149AF">
            <w:rPr>
              <w:noProof/>
              <w:webHidden/>
            </w:rPr>
          </w:r>
          <w:r w:rsidR="00C149AF">
            <w:rPr>
              <w:noProof/>
              <w:webHidden/>
            </w:rPr>
            <w:fldChar w:fldCharType="separate"/>
          </w:r>
          <w:ins w:id="9" w:author="Helen Dyer" w:date="2023-04-03T10:36:00Z">
            <w:r w:rsidR="00A130F7">
              <w:rPr>
                <w:noProof/>
                <w:webHidden/>
              </w:rPr>
              <w:t>66</w:t>
            </w:r>
          </w:ins>
          <w:del w:id="10" w:author="Helen Dyer" w:date="2023-04-03T10:36:00Z">
            <w:r w:rsidR="00F52639" w:rsidDel="00A130F7">
              <w:rPr>
                <w:noProof/>
                <w:webHidden/>
              </w:rPr>
              <w:delText>65</w:delText>
            </w:r>
          </w:del>
          <w:r w:rsidR="00C149AF">
            <w:rPr>
              <w:noProof/>
              <w:webHidden/>
            </w:rPr>
            <w:fldChar w:fldCharType="end"/>
          </w:r>
          <w:r>
            <w:rPr>
              <w:noProof/>
            </w:rPr>
            <w:fldChar w:fldCharType="end"/>
          </w:r>
        </w:p>
        <w:p w14:paraId="6D610B11" w14:textId="68EDF2AD" w:rsidR="00C149AF" w:rsidRDefault="007C6E1D">
          <w:pPr>
            <w:pStyle w:val="TOC1"/>
            <w:rPr>
              <w:rFonts w:eastAsiaTheme="minorEastAsia" w:cstheme="minorBidi"/>
              <w:b w:val="0"/>
              <w:bCs w:val="0"/>
              <w:iCs w:val="0"/>
              <w:sz w:val="22"/>
              <w:szCs w:val="22"/>
              <w:lang w:eastAsia="en-GB"/>
            </w:rPr>
          </w:pPr>
          <w:r>
            <w:fldChar w:fldCharType="begin"/>
          </w:r>
          <w:r>
            <w:instrText xml:space="preserve"> HYPERLINK \l "_Toc102055343" </w:instrText>
          </w:r>
          <w:r>
            <w:fldChar w:fldCharType="separate"/>
          </w:r>
          <w:r w:rsidR="00C149AF" w:rsidRPr="00F3651E">
            <w:rPr>
              <w:rStyle w:val="Hyperlink"/>
            </w:rPr>
            <w:t>Section 8: Glossary</w:t>
          </w:r>
          <w:r w:rsidR="00C149AF">
            <w:rPr>
              <w:webHidden/>
            </w:rPr>
            <w:tab/>
          </w:r>
          <w:r w:rsidR="00C149AF">
            <w:rPr>
              <w:webHidden/>
            </w:rPr>
            <w:fldChar w:fldCharType="begin"/>
          </w:r>
          <w:r w:rsidR="00C149AF">
            <w:rPr>
              <w:webHidden/>
            </w:rPr>
            <w:instrText xml:space="preserve"> PAGEREF _Toc102055343 \h </w:instrText>
          </w:r>
          <w:r w:rsidR="00C149AF">
            <w:rPr>
              <w:webHidden/>
            </w:rPr>
          </w:r>
          <w:r w:rsidR="00C149AF">
            <w:rPr>
              <w:webHidden/>
            </w:rPr>
            <w:fldChar w:fldCharType="separate"/>
          </w:r>
          <w:ins w:id="11" w:author="Helen Dyer" w:date="2023-04-03T10:36:00Z">
            <w:r w:rsidR="00A130F7">
              <w:rPr>
                <w:webHidden/>
              </w:rPr>
              <w:t>67</w:t>
            </w:r>
          </w:ins>
          <w:del w:id="12" w:author="Helen Dyer" w:date="2023-04-03T10:36:00Z">
            <w:r w:rsidR="00F52639" w:rsidDel="00A130F7">
              <w:rPr>
                <w:webHidden/>
              </w:rPr>
              <w:delText>66</w:delText>
            </w:r>
          </w:del>
          <w:r w:rsidR="00C149AF">
            <w:rPr>
              <w:webHidden/>
            </w:rPr>
            <w:fldChar w:fldCharType="end"/>
          </w:r>
          <w:r>
            <w:fldChar w:fldCharType="end"/>
          </w:r>
        </w:p>
        <w:p w14:paraId="3EF28FB9" w14:textId="0B83CD51" w:rsidR="00C149AF" w:rsidRDefault="007C6E1D">
          <w:pPr>
            <w:pStyle w:val="TOC1"/>
            <w:rPr>
              <w:rFonts w:eastAsiaTheme="minorEastAsia" w:cstheme="minorBidi"/>
              <w:b w:val="0"/>
              <w:bCs w:val="0"/>
              <w:iCs w:val="0"/>
              <w:sz w:val="22"/>
              <w:szCs w:val="22"/>
              <w:lang w:eastAsia="en-GB"/>
            </w:rPr>
          </w:pPr>
          <w:r>
            <w:fldChar w:fldCharType="begin"/>
          </w:r>
          <w:r>
            <w:instrText xml:space="preserve"> HYPERLINK \l "_Toc102055344" </w:instrText>
          </w:r>
          <w:r>
            <w:fldChar w:fldCharType="separate"/>
          </w:r>
          <w:r w:rsidR="00C149AF" w:rsidRPr="00F3651E">
            <w:rPr>
              <w:rStyle w:val="Hyperlink"/>
            </w:rPr>
            <w:t>Section 9: Index</w:t>
          </w:r>
          <w:r w:rsidR="00C149AF">
            <w:rPr>
              <w:webHidden/>
            </w:rPr>
            <w:tab/>
          </w:r>
          <w:r w:rsidR="00C149AF">
            <w:rPr>
              <w:webHidden/>
            </w:rPr>
            <w:fldChar w:fldCharType="begin"/>
          </w:r>
          <w:r w:rsidR="00C149AF">
            <w:rPr>
              <w:webHidden/>
            </w:rPr>
            <w:instrText xml:space="preserve"> PAGEREF _Toc102055344 \h </w:instrText>
          </w:r>
          <w:r w:rsidR="00C149AF">
            <w:rPr>
              <w:webHidden/>
            </w:rPr>
          </w:r>
          <w:r w:rsidR="00C149AF">
            <w:rPr>
              <w:webHidden/>
            </w:rPr>
            <w:fldChar w:fldCharType="separate"/>
          </w:r>
          <w:ins w:id="13" w:author="Helen Dyer" w:date="2023-04-03T10:36:00Z">
            <w:r w:rsidR="00A130F7">
              <w:rPr>
                <w:webHidden/>
              </w:rPr>
              <w:t>71</w:t>
            </w:r>
          </w:ins>
          <w:del w:id="14" w:author="Helen Dyer" w:date="2023-04-03T10:36:00Z">
            <w:r w:rsidR="00F52639" w:rsidDel="00A130F7">
              <w:rPr>
                <w:webHidden/>
              </w:rPr>
              <w:delText>70</w:delText>
            </w:r>
          </w:del>
          <w:r w:rsidR="00C149AF">
            <w:rPr>
              <w:webHidden/>
            </w:rPr>
            <w:fldChar w:fldCharType="end"/>
          </w:r>
          <w:r>
            <w:fldChar w:fldCharType="end"/>
          </w:r>
        </w:p>
        <w:p w14:paraId="7A80927B" w14:textId="2BFDE86F" w:rsidR="00C149AF" w:rsidRDefault="00C149AF">
          <w:pPr>
            <w:pStyle w:val="TOC1"/>
            <w:rPr>
              <w:rFonts w:eastAsiaTheme="minorEastAsia" w:cstheme="minorBidi"/>
              <w:b w:val="0"/>
              <w:bCs w:val="0"/>
              <w:iCs w:val="0"/>
              <w:sz w:val="22"/>
              <w:szCs w:val="22"/>
              <w:lang w:eastAsia="en-GB"/>
            </w:rPr>
          </w:pPr>
        </w:p>
        <w:p w14:paraId="6B565EF8" w14:textId="31807690" w:rsidR="004A7CBE" w:rsidRPr="00FA0C7D" w:rsidRDefault="001B63BB">
          <w:pPr>
            <w:sectPr w:rsidR="004A7CBE" w:rsidRPr="00FA0C7D" w:rsidSect="001B63BB">
              <w:headerReference w:type="default" r:id="rId13"/>
              <w:headerReference w:type="first" r:id="rId14"/>
              <w:pgSz w:w="11906" w:h="16838"/>
              <w:pgMar w:top="1440" w:right="1440" w:bottom="1440" w:left="1440" w:header="1474" w:footer="57" w:gutter="0"/>
              <w:cols w:space="708"/>
              <w:titlePg/>
              <w:docGrid w:linePitch="360"/>
            </w:sectPr>
          </w:pPr>
          <w:r w:rsidRPr="00FA0C7D">
            <w:fldChar w:fldCharType="end"/>
          </w:r>
        </w:p>
      </w:sdtContent>
    </w:sdt>
    <w:bookmarkStart w:id="15" w:name="_Toc25839118" w:displacedByCustomXml="prev"/>
    <w:p w14:paraId="1DD3EEAF" w14:textId="36799B41" w:rsidR="008810FA" w:rsidRPr="00FA0C7D" w:rsidRDefault="0024590D">
      <w:pPr>
        <w:pStyle w:val="Heading1"/>
      </w:pPr>
      <w:bookmarkStart w:id="16" w:name="_Toc29296660"/>
      <w:bookmarkStart w:id="17" w:name="_Toc102055284"/>
      <w:r w:rsidRPr="00FA0C7D">
        <w:lastRenderedPageBreak/>
        <w:t xml:space="preserve">Section 1: </w:t>
      </w:r>
      <w:r w:rsidR="0046151D" w:rsidRPr="00FA0C7D">
        <w:t xml:space="preserve">Summary </w:t>
      </w:r>
      <w:r w:rsidR="006D0DB3" w:rsidRPr="00FA0C7D">
        <w:t>G</w:t>
      </w:r>
      <w:r w:rsidR="0046151D" w:rsidRPr="00FA0C7D">
        <w:t xml:space="preserve">uide to </w:t>
      </w:r>
      <w:r w:rsidR="006D0DB3" w:rsidRPr="00FA0C7D">
        <w:t>G</w:t>
      </w:r>
      <w:r w:rsidR="0046151D" w:rsidRPr="00FA0C7D">
        <w:t>overnance</w:t>
      </w:r>
      <w:bookmarkEnd w:id="16"/>
      <w:bookmarkEnd w:id="17"/>
      <w:bookmarkEnd w:id="15"/>
      <w:r w:rsidR="008E76B8" w:rsidRPr="00FA0C7D">
        <w:fldChar w:fldCharType="begin"/>
      </w:r>
      <w:r w:rsidR="008E76B8" w:rsidRPr="00FA0C7D">
        <w:instrText xml:space="preserve"> XE "</w:instrText>
      </w:r>
      <w:r w:rsidR="008E76B8" w:rsidRPr="00FA0C7D">
        <w:rPr>
          <w:rFonts w:asciiTheme="minorHAnsi" w:hAnsiTheme="minorHAnsi" w:cstheme="minorHAnsi"/>
          <w:szCs w:val="24"/>
        </w:rPr>
        <w:instrText>Governance</w:instrText>
      </w:r>
      <w:r w:rsidR="008E76B8" w:rsidRPr="00FA0C7D">
        <w:instrText xml:space="preserve">" </w:instrText>
      </w:r>
      <w:r w:rsidR="008E76B8" w:rsidRPr="00FA0C7D">
        <w:fldChar w:fldCharType="end"/>
      </w:r>
    </w:p>
    <w:p w14:paraId="36A0E1B5" w14:textId="4C26DD42" w:rsidR="008B3C44" w:rsidRPr="00FA0C7D" w:rsidRDefault="00EC0585" w:rsidP="00B2386B">
      <w:pPr>
        <w:pStyle w:val="Heading2"/>
      </w:pPr>
      <w:bookmarkStart w:id="18" w:name="_Toc29296661"/>
      <w:bookmarkStart w:id="19" w:name="_Toc102055285"/>
      <w:r w:rsidRPr="00FA0C7D">
        <w:t>Introduction</w:t>
      </w:r>
      <w:bookmarkEnd w:id="18"/>
      <w:bookmarkEnd w:id="19"/>
    </w:p>
    <w:p w14:paraId="54FFA2F6" w14:textId="1103875C" w:rsidR="008B3C44" w:rsidRPr="00FA0C7D" w:rsidRDefault="00B11AAE" w:rsidP="00B2386B">
      <w:pPr>
        <w:pStyle w:val="Heading3"/>
      </w:pPr>
      <w:r w:rsidRPr="00FA0C7D">
        <w:t>The South East Local Enterprise Partnership (SELEP)</w:t>
      </w:r>
      <w:r w:rsidR="008B3C44" w:rsidRPr="00FA0C7D">
        <w:t xml:space="preserve"> is a partnership between public and private sectors who come together to </w:t>
      </w:r>
      <w:r w:rsidR="007E4F27" w:rsidRPr="00FA0C7D">
        <w:t>drive sustainable economic growth in our region</w:t>
      </w:r>
      <w:r w:rsidR="002B10E6" w:rsidRPr="00FA0C7D">
        <w:t xml:space="preserve">. </w:t>
      </w:r>
      <w:r w:rsidR="008B3C44" w:rsidRPr="00FA0C7D">
        <w:t>Because we have two different sectors with differing legal frameworks working together our governance</w:t>
      </w:r>
      <w:r w:rsidR="008E76B8" w:rsidRPr="00FA0C7D">
        <w:fldChar w:fldCharType="begin"/>
      </w:r>
      <w:r w:rsidR="008E76B8" w:rsidRPr="00FA0C7D">
        <w:instrText xml:space="preserve"> XE "Governance" </w:instrText>
      </w:r>
      <w:r w:rsidR="008E76B8" w:rsidRPr="00FA0C7D">
        <w:fldChar w:fldCharType="end"/>
      </w:r>
      <w:r w:rsidR="008B3C44" w:rsidRPr="00FA0C7D">
        <w:t xml:space="preserve"> structures are more complex than those in one sector alone. It’s because of the benefits of those sectors working together that Local Enterprise Partnerships (LEPs) were created and our governance</w:t>
      </w:r>
      <w:r w:rsidR="008E76B8" w:rsidRPr="00FA0C7D">
        <w:fldChar w:fldCharType="begin"/>
      </w:r>
      <w:r w:rsidR="008E76B8" w:rsidRPr="00FA0C7D">
        <w:instrText xml:space="preserve"> XE "Governance" </w:instrText>
      </w:r>
      <w:r w:rsidR="008E76B8" w:rsidRPr="00FA0C7D">
        <w:fldChar w:fldCharType="end"/>
      </w:r>
      <w:r w:rsidR="008B3C44" w:rsidRPr="00FA0C7D">
        <w:t xml:space="preserve"> structures need to be robust enough to encompass the complexities and allow those benefits to be realised.</w:t>
      </w:r>
    </w:p>
    <w:p w14:paraId="05007786" w14:textId="4E00CF61" w:rsidR="008B3C44" w:rsidRPr="00FA0C7D" w:rsidRDefault="008B3C44" w:rsidP="00B2386B">
      <w:pPr>
        <w:pStyle w:val="Heading3"/>
      </w:pPr>
      <w:r w:rsidRPr="00FA0C7D">
        <w:t xml:space="preserve">With this in mind, </w:t>
      </w:r>
      <w:r w:rsidR="00427FDD" w:rsidRPr="00FA0C7D">
        <w:t>this first section</w:t>
      </w:r>
      <w:r w:rsidRPr="00FA0C7D">
        <w:t xml:space="preserve"> will give an overview of our governance</w:t>
      </w:r>
      <w:r w:rsidR="008E76B8" w:rsidRPr="00FA0C7D">
        <w:fldChar w:fldCharType="begin"/>
      </w:r>
      <w:r w:rsidR="008E76B8" w:rsidRPr="00FA0C7D">
        <w:instrText xml:space="preserve"> XE "Governance" </w:instrText>
      </w:r>
      <w:r w:rsidR="008E76B8" w:rsidRPr="00FA0C7D">
        <w:fldChar w:fldCharType="end"/>
      </w:r>
      <w:r w:rsidRPr="00FA0C7D">
        <w:t xml:space="preserve"> and provide links to more detail. Everyone who is involved with the LEP, whether a Board member, a member of Secretariat or working in a partner organisation should read and understand this overview and know which policies and procedures apply to their activities. </w:t>
      </w:r>
    </w:p>
    <w:p w14:paraId="7DF5FDFB" w14:textId="7B04164C" w:rsidR="008B3C44" w:rsidRPr="00FA0C7D" w:rsidRDefault="008B3C44" w:rsidP="00B2386B">
      <w:pPr>
        <w:pStyle w:val="Heading3"/>
      </w:pPr>
      <w:r w:rsidRPr="00FA0C7D">
        <w:t xml:space="preserve">The funding that the LEP directs is taxpayers’ money and the stewardship of that money on behalf of those taxpayers, is the most important role that all of those involved in the LEP has. When decisions are made on how those funds are spent, they must be made transparently and openly so that taxpayers can see how their money is being used. This principle is at the heart of our </w:t>
      </w:r>
      <w:r w:rsidR="00427FDD" w:rsidRPr="00FA0C7D">
        <w:t>Assurance F</w:t>
      </w:r>
      <w:r w:rsidRPr="00FA0C7D">
        <w:t>ramework.</w:t>
      </w:r>
    </w:p>
    <w:p w14:paraId="462F04E6" w14:textId="4293A53C" w:rsidR="008B3C44" w:rsidRPr="00FA0C7D" w:rsidRDefault="008B3C44" w:rsidP="00B2386B">
      <w:pPr>
        <w:pStyle w:val="Heading2"/>
        <w:rPr>
          <w:rFonts w:asciiTheme="minorHAnsi" w:hAnsiTheme="minorHAnsi"/>
        </w:rPr>
      </w:pPr>
      <w:bookmarkStart w:id="20" w:name="_Toc29296662"/>
      <w:bookmarkStart w:id="21" w:name="_Toc102055286"/>
      <w:r w:rsidRPr="00FA0C7D">
        <w:rPr>
          <w:rFonts w:asciiTheme="minorHAnsi" w:hAnsiTheme="minorHAnsi"/>
        </w:rPr>
        <w:t>W</w:t>
      </w:r>
      <w:r w:rsidR="00502C5B" w:rsidRPr="00FA0C7D">
        <w:rPr>
          <w:rFonts w:asciiTheme="minorHAnsi" w:hAnsiTheme="minorHAnsi"/>
        </w:rPr>
        <w:t>ho is “The LEP”?</w:t>
      </w:r>
      <w:bookmarkEnd w:id="20"/>
      <w:bookmarkEnd w:id="21"/>
    </w:p>
    <w:p w14:paraId="14DBCD44" w14:textId="6E79D0D8" w:rsidR="008B3C44" w:rsidRPr="00FA0C7D" w:rsidRDefault="00B11AAE" w:rsidP="00B2386B">
      <w:pPr>
        <w:pStyle w:val="Heading3"/>
      </w:pPr>
      <w:r w:rsidRPr="00FA0C7D">
        <w:t>SELEP</w:t>
      </w:r>
      <w:r w:rsidR="008B3C44" w:rsidRPr="00FA0C7D">
        <w:t xml:space="preserve"> is used a</w:t>
      </w:r>
      <w:r w:rsidR="002B10E6" w:rsidRPr="00FA0C7D">
        <w:t>s a</w:t>
      </w:r>
      <w:r w:rsidR="008B3C44" w:rsidRPr="00FA0C7D">
        <w:t xml:space="preserve"> colloquial term and applied to different groups of people and organisations. Legally the LEP is registered under the name </w:t>
      </w:r>
      <w:r w:rsidRPr="00FA0C7D">
        <w:t>South East LEP Ltd (SELEP</w:t>
      </w:r>
      <w:r w:rsidR="008B3C44"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w:t>
      </w:r>
      <w:r w:rsidR="008B3C44" w:rsidRPr="00FA0C7D">
        <w:t xml:space="preserve"> at Companies House, as a company limited by guarantee. The Articles of Association for </w:t>
      </w:r>
      <w:r w:rsidRPr="00FA0C7D">
        <w:t>SELEP</w:t>
      </w:r>
      <w:r w:rsidR="008B3C44" w:rsidRPr="00FA0C7D">
        <w:t xml:space="preserve"> Ltd can be found </w:t>
      </w:r>
      <w:hyperlink r:id="rId15" w:history="1">
        <w:r w:rsidR="008B3C44" w:rsidRPr="00FA0C7D">
          <w:rPr>
            <w:rStyle w:val="Hyperlink"/>
          </w:rPr>
          <w:t>here</w:t>
        </w:r>
      </w:hyperlink>
      <w:r w:rsidR="008B3C44" w:rsidRPr="00FA0C7D">
        <w:t xml:space="preserve">. But the LEP has a broader remit than that. The board of directors of </w:t>
      </w:r>
      <w:r w:rsidRPr="00FA0C7D">
        <w:t>SELEP</w:t>
      </w:r>
      <w:r w:rsidR="008B3C44" w:rsidRPr="00FA0C7D">
        <w:t xml:space="preserve"> Ltd (also known as the Strategic Board</w:t>
      </w:r>
      <w:r w:rsidR="003F5137" w:rsidRPr="00FA0C7D">
        <w:fldChar w:fldCharType="begin"/>
      </w:r>
      <w:r w:rsidR="003F5137" w:rsidRPr="00FA0C7D">
        <w:instrText xml:space="preserve"> XE "Strategic Board" </w:instrText>
      </w:r>
      <w:r w:rsidR="003F5137" w:rsidRPr="00FA0C7D">
        <w:fldChar w:fldCharType="end"/>
      </w:r>
      <w:r w:rsidR="008B3C44" w:rsidRPr="00FA0C7D">
        <w:t>) come from a cross-sector background and provide a wider representation of views</w:t>
      </w:r>
      <w:r w:rsidR="00A75B4A" w:rsidRPr="00FA0C7D">
        <w:t xml:space="preserve">. More detail on the Strategic Board can be found at </w:t>
      </w:r>
      <w:r w:rsidR="00A75B4A" w:rsidRPr="00FA0C7D">
        <w:fldChar w:fldCharType="begin"/>
      </w:r>
      <w:r w:rsidR="00A75B4A" w:rsidRPr="00FA0C7D">
        <w:instrText xml:space="preserve"> REF _Ref27036326 \r \p \h </w:instrText>
      </w:r>
      <w:r w:rsidR="004E64B7" w:rsidRPr="00FA0C7D">
        <w:instrText xml:space="preserve"> \* MERGEFORMAT </w:instrText>
      </w:r>
      <w:r w:rsidR="00A75B4A" w:rsidRPr="00FA0C7D">
        <w:fldChar w:fldCharType="separate"/>
      </w:r>
      <w:r w:rsidR="00A130F7">
        <w:t>I.1 below</w:t>
      </w:r>
      <w:r w:rsidR="00A75B4A" w:rsidRPr="00FA0C7D">
        <w:fldChar w:fldCharType="end"/>
      </w:r>
      <w:r w:rsidR="008B3C44" w:rsidRPr="00FA0C7D">
        <w:t xml:space="preserve">. </w:t>
      </w:r>
    </w:p>
    <w:p w14:paraId="715A88B1" w14:textId="30A4EA6D" w:rsidR="008B3C44" w:rsidRPr="00FA0C7D" w:rsidRDefault="008B3C44" w:rsidP="00B2386B">
      <w:pPr>
        <w:pStyle w:val="Heading3"/>
      </w:pPr>
      <w:r w:rsidRPr="00FA0C7D">
        <w:t xml:space="preserve">A simplified diagram of how </w:t>
      </w:r>
      <w:r w:rsidR="002B10E6" w:rsidRPr="00FA0C7D">
        <w:t xml:space="preserve">the component parts of SELEP </w:t>
      </w:r>
      <w:r w:rsidRPr="00FA0C7D">
        <w:t xml:space="preserve">work together on the agreed objectives of </w:t>
      </w:r>
      <w:r w:rsidR="00B11AAE" w:rsidRPr="00FA0C7D">
        <w:t>SELEP</w:t>
      </w:r>
      <w:r w:rsidRPr="00FA0C7D">
        <w:t xml:space="preserve"> </w:t>
      </w:r>
      <w:r w:rsidR="00377F71" w:rsidRPr="00FA0C7D">
        <w:t>Ltd</w:t>
      </w:r>
      <w:r w:rsidR="00157533" w:rsidRPr="00FA0C7D">
        <w:fldChar w:fldCharType="begin"/>
      </w:r>
      <w:r w:rsidR="00157533" w:rsidRPr="00FA0C7D">
        <w:instrText xml:space="preserve"> XE "SELEP Ltd" </w:instrText>
      </w:r>
      <w:r w:rsidR="00157533" w:rsidRPr="00FA0C7D">
        <w:fldChar w:fldCharType="end"/>
      </w:r>
      <w:r w:rsidR="00377F71" w:rsidRPr="00FA0C7D">
        <w:t xml:space="preserve"> </w:t>
      </w:r>
      <w:r w:rsidRPr="00FA0C7D">
        <w:t>can be found below, along with high level responsibilities for the different organisations/boards</w:t>
      </w:r>
      <w:r w:rsidR="00AD0D8B" w:rsidRPr="00FA0C7D">
        <w:t xml:space="preserve"> which can be seen at B.12</w:t>
      </w:r>
      <w:r w:rsidRPr="00FA0C7D">
        <w:t>.</w:t>
      </w:r>
    </w:p>
    <w:p w14:paraId="14063633" w14:textId="7D3393D5" w:rsidR="00837A63" w:rsidRPr="00FA0C7D" w:rsidRDefault="00837A63">
      <w:pPr>
        <w:pStyle w:val="ListParagraph"/>
        <w:ind w:left="851"/>
      </w:pPr>
      <w:r w:rsidRPr="00FA0C7D">
        <w:rPr>
          <w:noProof/>
        </w:rPr>
        <w:lastRenderedPageBreak/>
        <w:drawing>
          <wp:inline distT="0" distB="0" distL="0" distR="0" wp14:anchorId="3EBB5EB8" wp14:editId="140D5926">
            <wp:extent cx="8841733" cy="4973474"/>
            <wp:effectExtent l="0" t="9207" r="7937" b="7938"/>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rot="16200000">
                      <a:off x="0" y="0"/>
                      <a:ext cx="8864398" cy="4986223"/>
                    </a:xfrm>
                    <a:prstGeom prst="rect">
                      <a:avLst/>
                    </a:prstGeom>
                    <a:noFill/>
                  </pic:spPr>
                </pic:pic>
              </a:graphicData>
            </a:graphic>
          </wp:inline>
        </w:drawing>
      </w:r>
    </w:p>
    <w:p w14:paraId="0E1BC6D3" w14:textId="118DDC76" w:rsidR="008B3C44" w:rsidRPr="00FA0C7D" w:rsidRDefault="008B3C44" w:rsidP="00B2386B">
      <w:pPr>
        <w:pStyle w:val="Heading3"/>
      </w:pPr>
      <w:r w:rsidRPr="00FA0C7D">
        <w:lastRenderedPageBreak/>
        <w:t>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recognises the very important role of democratic accountability, especially with regard to spending public funds. That is why the three County Councils and three Unitary Councils in the </w:t>
      </w:r>
      <w:r w:rsidR="00B11AAE" w:rsidRPr="00FA0C7D">
        <w:t>SELEP</w:t>
      </w:r>
      <w:r w:rsidR="00377F71"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area have come together to form a board that supports the activities of </w:t>
      </w:r>
      <w:r w:rsidR="00B11AAE" w:rsidRPr="00FA0C7D">
        <w:t>SELEP</w:t>
      </w:r>
      <w:r w:rsidR="00377F71" w:rsidRPr="00FA0C7D">
        <w:t xml:space="preserve"> Ltd</w:t>
      </w:r>
      <w:r w:rsidRPr="00FA0C7D">
        <w:t xml:space="preserve"> and ensures that due process has taken place before any public funds can be invested. This board is called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Accountability Board only considers decisions that relate to funding associated to </w:t>
      </w:r>
      <w:r w:rsidR="00B11AAE" w:rsidRPr="00FA0C7D">
        <w:t>SELEP</w:t>
      </w:r>
      <w:r w:rsidRPr="00FA0C7D">
        <w:t xml:space="preserve"> </w:t>
      </w:r>
      <w:r w:rsidR="00377F71" w:rsidRPr="00FA0C7D">
        <w:t xml:space="preserve">Ltd </w:t>
      </w:r>
      <w:r w:rsidRPr="00FA0C7D">
        <w:t xml:space="preserve">or other decisions related to </w:t>
      </w:r>
      <w:r w:rsidR="00B11AAE" w:rsidRPr="00FA0C7D">
        <w:t>SELEP</w:t>
      </w:r>
      <w:r w:rsidR="00615729" w:rsidRPr="00FA0C7D">
        <w:t xml:space="preserve"> Ltd</w:t>
      </w:r>
      <w:r w:rsidRPr="00FA0C7D">
        <w:t xml:space="preserve">. Accountability Board is not a sub board of </w:t>
      </w:r>
      <w:r w:rsidR="00B11AAE" w:rsidRPr="00FA0C7D">
        <w:t>SELEP</w:t>
      </w:r>
      <w:r w:rsidRPr="00FA0C7D">
        <w:t xml:space="preserve"> </w:t>
      </w:r>
      <w:r w:rsidR="00615729" w:rsidRPr="00FA0C7D">
        <w:t xml:space="preserve">Ltd </w:t>
      </w:r>
      <w:r w:rsidRPr="00FA0C7D">
        <w:t xml:space="preserve">but pays very close regard to the wishes and advice of </w:t>
      </w:r>
      <w:r w:rsidR="00B11AAE" w:rsidRPr="00FA0C7D">
        <w:t>SELEP</w:t>
      </w:r>
      <w:r w:rsidRPr="00FA0C7D">
        <w:t xml:space="preserve"> Ltd and vice versa.</w:t>
      </w:r>
      <w:r w:rsidR="001F2491" w:rsidRPr="00FA0C7D">
        <w:t xml:space="preserve"> More detail on the Accountability Board can be found at </w:t>
      </w:r>
      <w:r w:rsidR="0082245D" w:rsidRPr="00FA0C7D">
        <w:fldChar w:fldCharType="begin"/>
      </w:r>
      <w:r w:rsidR="0082245D" w:rsidRPr="00FA0C7D">
        <w:instrText xml:space="preserve"> REF _Ref27036491 \r \p \h </w:instrText>
      </w:r>
      <w:r w:rsidR="004E64B7" w:rsidRPr="00FA0C7D">
        <w:instrText xml:space="preserve"> \* MERGEFORMAT </w:instrText>
      </w:r>
      <w:r w:rsidR="0082245D" w:rsidRPr="00FA0C7D">
        <w:fldChar w:fldCharType="separate"/>
      </w:r>
      <w:r w:rsidR="00A130F7">
        <w:t>I.3 below</w:t>
      </w:r>
      <w:r w:rsidR="0082245D" w:rsidRPr="00FA0C7D">
        <w:fldChar w:fldCharType="end"/>
      </w:r>
      <w:r w:rsidR="0082245D" w:rsidRPr="00FA0C7D">
        <w:t>.</w:t>
      </w:r>
    </w:p>
    <w:p w14:paraId="5C45CFD1" w14:textId="1F69388C" w:rsidR="008B3C44" w:rsidRPr="00FA0C7D" w:rsidRDefault="00B224EA" w:rsidP="00B2386B">
      <w:pPr>
        <w:pStyle w:val="Heading3"/>
      </w:pPr>
      <w:r w:rsidRPr="00FA0C7D">
        <w:t>B</w:t>
      </w:r>
      <w:r w:rsidR="008B3C44" w:rsidRPr="00FA0C7D">
        <w:t xml:space="preserve">oth </w:t>
      </w:r>
      <w:r w:rsidR="00B11AAE" w:rsidRPr="00FA0C7D">
        <w:t>SELEP</w:t>
      </w:r>
      <w:r w:rsidR="008B3C44" w:rsidRPr="00FA0C7D">
        <w:t xml:space="preserve"> Ltd</w:t>
      </w:r>
      <w:r w:rsidR="00157533" w:rsidRPr="00FA0C7D">
        <w:fldChar w:fldCharType="begin"/>
      </w:r>
      <w:r w:rsidR="00157533" w:rsidRPr="00FA0C7D">
        <w:instrText xml:space="preserve"> XE "SELEP Ltd" </w:instrText>
      </w:r>
      <w:r w:rsidR="00157533" w:rsidRPr="00FA0C7D">
        <w:fldChar w:fldCharType="end"/>
      </w:r>
      <w:r w:rsidR="008B3C44" w:rsidRPr="00FA0C7D">
        <w:t xml:space="preserve"> and</w:t>
      </w:r>
      <w:r w:rsidR="0082245D" w:rsidRPr="00FA0C7D">
        <w:t xml:space="preserve"> the</w:t>
      </w:r>
      <w:r w:rsidR="008B3C44" w:rsidRPr="00FA0C7D">
        <w:t xml:space="preserve"> Accountability Board</w:t>
      </w:r>
      <w:r w:rsidR="00DB7FDE" w:rsidRPr="00FA0C7D">
        <w:fldChar w:fldCharType="begin"/>
      </w:r>
      <w:r w:rsidR="00DB7FDE" w:rsidRPr="00FA0C7D">
        <w:instrText xml:space="preserve"> XE "Accountability Board" </w:instrText>
      </w:r>
      <w:r w:rsidR="00DB7FDE" w:rsidRPr="00FA0C7D">
        <w:fldChar w:fldCharType="end"/>
      </w:r>
      <w:r w:rsidR="008B3C44" w:rsidRPr="00FA0C7D">
        <w:t xml:space="preserve"> are supported by a small team of paid individuals. This group is known as the </w:t>
      </w:r>
      <w:r w:rsidR="00B11AAE" w:rsidRPr="00FA0C7D">
        <w:t>SELEP</w:t>
      </w:r>
      <w:r w:rsidR="008B3C44" w:rsidRPr="00FA0C7D">
        <w:t xml:space="preserve"> Secretariat. The Secretariat supports the administration of the partnership, provides advice and support to all Board members and ensures that policy and procedures are both in place and abided by. </w:t>
      </w:r>
      <w:r w:rsidR="0082245D" w:rsidRPr="00FA0C7D">
        <w:t xml:space="preserve">More detail on the Secretariat can be found at </w:t>
      </w:r>
      <w:r w:rsidR="0082245D" w:rsidRPr="00FA0C7D">
        <w:fldChar w:fldCharType="begin"/>
      </w:r>
      <w:r w:rsidR="0082245D" w:rsidRPr="00FA0C7D">
        <w:instrText xml:space="preserve"> REF _Ref27036579 \r \p \h </w:instrText>
      </w:r>
      <w:r w:rsidR="004E64B7" w:rsidRPr="00FA0C7D">
        <w:instrText xml:space="preserve"> \* MERGEFORMAT </w:instrText>
      </w:r>
      <w:r w:rsidR="0082245D" w:rsidRPr="00FA0C7D">
        <w:fldChar w:fldCharType="separate"/>
      </w:r>
      <w:r w:rsidR="00A130F7">
        <w:t>J below</w:t>
      </w:r>
      <w:r w:rsidR="0082245D" w:rsidRPr="00FA0C7D">
        <w:fldChar w:fldCharType="end"/>
      </w:r>
      <w:r w:rsidR="0082245D" w:rsidRPr="00FA0C7D">
        <w:t>.</w:t>
      </w:r>
    </w:p>
    <w:p w14:paraId="76B8D12E" w14:textId="30C7A7B8" w:rsidR="008B3C44" w:rsidRPr="00FA0C7D" w:rsidRDefault="008B3C44" w:rsidP="00B2386B">
      <w:pPr>
        <w:pStyle w:val="Heading3"/>
      </w:pPr>
      <w:r w:rsidRPr="00FA0C7D">
        <w:t xml:space="preserve">The majority of funding, both investment and operational, for </w:t>
      </w:r>
      <w:r w:rsidR="00B11AAE" w:rsidRPr="00FA0C7D">
        <w:t>SELEP</w:t>
      </w:r>
      <w:r w:rsidR="0082245D" w:rsidRPr="00FA0C7D">
        <w:t xml:space="preserve"> Ltd</w:t>
      </w:r>
      <w:r w:rsidR="00157533" w:rsidRPr="00FA0C7D">
        <w:fldChar w:fldCharType="begin"/>
      </w:r>
      <w:r w:rsidR="00157533" w:rsidRPr="00FA0C7D">
        <w:instrText xml:space="preserve"> XE "SELEP Ltd" </w:instrText>
      </w:r>
      <w:r w:rsidR="00157533" w:rsidRPr="00FA0C7D">
        <w:fldChar w:fldCharType="end"/>
      </w:r>
      <w:r w:rsidR="0082245D" w:rsidRPr="00FA0C7D">
        <w:t xml:space="preserve"> </w:t>
      </w:r>
      <w:r w:rsidRPr="00FA0C7D">
        <w:t>comes from Central Government</w:t>
      </w:r>
      <w:r w:rsidR="00157533" w:rsidRPr="00FA0C7D">
        <w:fldChar w:fldCharType="begin"/>
      </w:r>
      <w:r w:rsidR="00157533" w:rsidRPr="00FA0C7D">
        <w:instrText xml:space="preserve"> XE "Government" </w:instrText>
      </w:r>
      <w:r w:rsidR="00157533" w:rsidRPr="00FA0C7D">
        <w:fldChar w:fldCharType="end"/>
      </w:r>
      <w:r w:rsidRPr="00FA0C7D">
        <w:t>. Central Government cannot easily make grants to commercial companies and therefore they ask a local authority to take receipt of funding on behalf of a LEP. This local authority then has a responsibility to ensure that the funding is used in the way that Government directs. This local authority is known as the Accountable Body</w:t>
      </w:r>
      <w:r w:rsidR="00DB7FDE" w:rsidRPr="00FA0C7D">
        <w:fldChar w:fldCharType="begin"/>
      </w:r>
      <w:r w:rsidR="00DB7FDE" w:rsidRPr="00FA0C7D">
        <w:instrText xml:space="preserve"> XE "Accountable Body" </w:instrText>
      </w:r>
      <w:r w:rsidR="00DB7FDE" w:rsidRPr="00FA0C7D">
        <w:fldChar w:fldCharType="end"/>
      </w:r>
      <w:r w:rsidRPr="00FA0C7D">
        <w:t>. Government has asked that Accountable Body’s take a further role for LEPs and provide some oversight of their governance</w:t>
      </w:r>
      <w:r w:rsidR="008E76B8" w:rsidRPr="00FA0C7D">
        <w:fldChar w:fldCharType="begin"/>
      </w:r>
      <w:r w:rsidR="008E76B8" w:rsidRPr="00FA0C7D">
        <w:instrText xml:space="preserve"> XE "Governance" </w:instrText>
      </w:r>
      <w:r w:rsidR="008E76B8" w:rsidRPr="00FA0C7D">
        <w:fldChar w:fldCharType="end"/>
      </w:r>
      <w:r w:rsidRPr="00FA0C7D">
        <w:t xml:space="preserve"> processes to provide assurances to Government that both the correct governance</w:t>
      </w:r>
      <w:r w:rsidR="008E76B8" w:rsidRPr="00FA0C7D">
        <w:fldChar w:fldCharType="begin"/>
      </w:r>
      <w:r w:rsidR="008E76B8" w:rsidRPr="00FA0C7D">
        <w:instrText xml:space="preserve"> XE "Governance" </w:instrText>
      </w:r>
      <w:r w:rsidR="008E76B8" w:rsidRPr="00FA0C7D">
        <w:fldChar w:fldCharType="end"/>
      </w:r>
      <w:r w:rsidRPr="00FA0C7D">
        <w:t xml:space="preserve"> processes are in place and are being adhered to</w:t>
      </w:r>
    </w:p>
    <w:p w14:paraId="7F31BE2A" w14:textId="585A8078" w:rsidR="008B3C44" w:rsidRPr="00FA0C7D" w:rsidRDefault="00B11AAE" w:rsidP="00B2386B">
      <w:pPr>
        <w:pStyle w:val="Heading3"/>
      </w:pPr>
      <w:r w:rsidRPr="00FA0C7D">
        <w:t>SELEP</w:t>
      </w:r>
      <w:r w:rsidR="008E6CC2" w:rsidRPr="00FA0C7D">
        <w:t>’s Strategic Board</w:t>
      </w:r>
      <w:r w:rsidR="003F5137" w:rsidRPr="00FA0C7D">
        <w:fldChar w:fldCharType="begin"/>
      </w:r>
      <w:r w:rsidR="003F5137" w:rsidRPr="00FA0C7D">
        <w:instrText xml:space="preserve"> XE "Strategic Board" </w:instrText>
      </w:r>
      <w:r w:rsidR="003F5137" w:rsidRPr="00FA0C7D">
        <w:fldChar w:fldCharType="end"/>
      </w:r>
      <w:r w:rsidR="008B3C44" w:rsidRPr="00FA0C7D">
        <w:t xml:space="preserve"> agreed before incorporation that </w:t>
      </w:r>
      <w:del w:id="22" w:author="Amy Ferraro" w:date="2023-02-22T10:34:00Z">
        <w:r w:rsidR="008B3C44" w:rsidRPr="00FA0C7D" w:rsidDel="004C673A">
          <w:delText xml:space="preserve">the </w:delText>
        </w:r>
      </w:del>
      <w:r w:rsidR="008B3C44" w:rsidRPr="00FA0C7D">
        <w:t>all</w:t>
      </w:r>
      <w:ins w:id="23" w:author="Amy Ferraro" w:date="2023-02-22T10:34:00Z">
        <w:r w:rsidR="00650D4B">
          <w:t xml:space="preserve"> the</w:t>
        </w:r>
      </w:ins>
      <w:r w:rsidR="008B3C44" w:rsidRPr="00FA0C7D">
        <w:t xml:space="preserve"> funding would remain within the Accountable Body</w:t>
      </w:r>
      <w:r w:rsidR="00DB7FDE" w:rsidRPr="00FA0C7D">
        <w:fldChar w:fldCharType="begin"/>
      </w:r>
      <w:r w:rsidR="00DB7FDE" w:rsidRPr="00FA0C7D">
        <w:instrText xml:space="preserve"> XE "Accountable Body" </w:instrText>
      </w:r>
      <w:r w:rsidR="00DB7FDE" w:rsidRPr="00FA0C7D">
        <w:fldChar w:fldCharType="end"/>
      </w:r>
      <w:r w:rsidR="008B3C44" w:rsidRPr="00FA0C7D">
        <w:t xml:space="preserve"> rather than be transferred to </w:t>
      </w:r>
      <w:r w:rsidRPr="00FA0C7D">
        <w:t>SELEP</w:t>
      </w:r>
      <w:r w:rsidR="008B3C44" w:rsidRPr="00FA0C7D">
        <w:t xml:space="preserve"> Ltd</w:t>
      </w:r>
      <w:r w:rsidR="00157533" w:rsidRPr="00FA0C7D">
        <w:fldChar w:fldCharType="begin"/>
      </w:r>
      <w:r w:rsidR="00157533" w:rsidRPr="00FA0C7D">
        <w:instrText xml:space="preserve"> XE "SELEP Ltd" </w:instrText>
      </w:r>
      <w:r w:rsidR="00157533" w:rsidRPr="00FA0C7D">
        <w:fldChar w:fldCharType="end"/>
      </w:r>
      <w:r w:rsidR="008B3C44" w:rsidRPr="00FA0C7D">
        <w:t xml:space="preserve">. This means that </w:t>
      </w:r>
      <w:r w:rsidRPr="00FA0C7D">
        <w:t>SELEP</w:t>
      </w:r>
      <w:r w:rsidR="008B3C44" w:rsidRPr="00FA0C7D">
        <w:t xml:space="preserve"> Ltd has no assets or liabilities. It also means that </w:t>
      </w:r>
      <w:r w:rsidRPr="00FA0C7D">
        <w:t>SELEP</w:t>
      </w:r>
      <w:r w:rsidR="008B3C44" w:rsidRPr="00FA0C7D">
        <w:t xml:space="preserve"> Ltd can’t employ the Secretariat, so the Accountable Body also undertakes that role. </w:t>
      </w:r>
    </w:p>
    <w:p w14:paraId="25102ACA" w14:textId="36A71823" w:rsidR="008B3C44" w:rsidRPr="00FA0C7D" w:rsidRDefault="008B3C44" w:rsidP="00B2386B">
      <w:pPr>
        <w:pStyle w:val="Heading3"/>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provides a finance function for </w:t>
      </w:r>
      <w:r w:rsidR="00B11AAE" w:rsidRPr="00FA0C7D">
        <w:t>SELEP</w:t>
      </w:r>
      <w:r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This involves holding and managing public funds paid by Government</w:t>
      </w:r>
      <w:r w:rsidR="00157533" w:rsidRPr="00FA0C7D">
        <w:fldChar w:fldCharType="begin"/>
      </w:r>
      <w:r w:rsidR="00157533" w:rsidRPr="00FA0C7D">
        <w:instrText xml:space="preserve"> XE "Government" </w:instrText>
      </w:r>
      <w:r w:rsidR="00157533" w:rsidRPr="00FA0C7D">
        <w:fldChar w:fldCharType="end"/>
      </w:r>
      <w:r w:rsidRPr="00FA0C7D">
        <w:t xml:space="preserve"> on behalf of </w:t>
      </w:r>
      <w:r w:rsidR="00B11AAE" w:rsidRPr="00FA0C7D">
        <w:t>SELEP</w:t>
      </w:r>
      <w:r w:rsidR="008E6CC2" w:rsidRPr="00FA0C7D">
        <w:t xml:space="preserve"> Ltd</w:t>
      </w:r>
      <w:r w:rsidRPr="00FA0C7D">
        <w:t xml:space="preserve">. It also provides a support function (as agreed with </w:t>
      </w:r>
      <w:r w:rsidR="00B11AAE" w:rsidRPr="00FA0C7D">
        <w:t>SELEP</w:t>
      </w:r>
      <w:r w:rsidRPr="00FA0C7D">
        <w:t xml:space="preserve"> Ltd) providing technical advice on the relevant law, discussing risks associated with pursuing a particular course of action for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to consider, drafting funding agreements and contracts.</w:t>
      </w:r>
      <w:r w:rsidR="00B2028C" w:rsidRPr="00FA0C7D">
        <w:t xml:space="preserve"> </w:t>
      </w:r>
    </w:p>
    <w:p w14:paraId="373EB886" w14:textId="52D830F5" w:rsidR="00BD4850" w:rsidRPr="00FA0C7D" w:rsidRDefault="00BD4850" w:rsidP="00B2386B">
      <w:pPr>
        <w:pStyle w:val="Heading3"/>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ensures that public funds are handled in line with the relevant procedures and grant conditions and that funds are used with propriety, regularity and deliver value for money. This includes an oversight function of processes such as LEP governance</w:t>
      </w:r>
      <w:r w:rsidR="008E76B8" w:rsidRPr="00FA0C7D">
        <w:fldChar w:fldCharType="begin"/>
      </w:r>
      <w:r w:rsidR="008E76B8" w:rsidRPr="00FA0C7D">
        <w:instrText xml:space="preserve"> XE "Governance" </w:instrText>
      </w:r>
      <w:r w:rsidR="008E76B8" w:rsidRPr="00FA0C7D">
        <w:fldChar w:fldCharType="end"/>
      </w:r>
      <w:r w:rsidRPr="00FA0C7D">
        <w:t xml:space="preserve"> and transparency arrangements, compliance with the framework and agreement on scrutiny arrangements, to ensure that the checks and reporting requirements of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are met, this includes retaining appropriate documentation on decisions around funding.</w:t>
      </w:r>
    </w:p>
    <w:p w14:paraId="3AC445F7" w14:textId="1A6051E7" w:rsidR="0066601E" w:rsidRPr="00FA0C7D" w:rsidRDefault="0066601E" w:rsidP="00B2386B">
      <w:pPr>
        <w:pStyle w:val="Heading3"/>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is also responsible for escalating concerns around non-delivery and/or mis-management. If this </w:t>
      </w:r>
      <w:r w:rsidR="006E1B28" w:rsidRPr="00FA0C7D">
        <w:t xml:space="preserve">can’t </w:t>
      </w:r>
      <w:r w:rsidRPr="00FA0C7D">
        <w:t xml:space="preserve">be resolved at the local level the Accountable Body will report any concerns to the Cities and Local Growth Unit. More detail on the Accountable Body can be found at </w:t>
      </w:r>
      <w:r w:rsidRPr="00FA0C7D">
        <w:fldChar w:fldCharType="begin"/>
      </w:r>
      <w:r w:rsidRPr="00FA0C7D">
        <w:instrText xml:space="preserve"> REF _Ref27036731 \r \p \h </w:instrText>
      </w:r>
      <w:r w:rsidR="004E64B7" w:rsidRPr="00FA0C7D">
        <w:instrText xml:space="preserve"> \* MERGEFORMAT </w:instrText>
      </w:r>
      <w:r w:rsidRPr="00FA0C7D">
        <w:fldChar w:fldCharType="separate"/>
      </w:r>
      <w:r w:rsidR="00A130F7">
        <w:t>L below</w:t>
      </w:r>
      <w:r w:rsidRPr="00FA0C7D">
        <w:fldChar w:fldCharType="end"/>
      </w:r>
      <w:r w:rsidRPr="00FA0C7D">
        <w:t>.</w:t>
      </w:r>
    </w:p>
    <w:p w14:paraId="5176C7E8" w14:textId="3B6EBA3C" w:rsidR="008B3C44" w:rsidRPr="00FA0C7D" w:rsidRDefault="00B11AAE" w:rsidP="00B2386B">
      <w:pPr>
        <w:pStyle w:val="Heading3"/>
      </w:pPr>
      <w:r w:rsidRPr="00FA0C7D">
        <w:lastRenderedPageBreak/>
        <w:t>SELEP</w:t>
      </w:r>
      <w:r w:rsidR="009712D1" w:rsidRPr="00FA0C7D">
        <w:t xml:space="preserve"> </w:t>
      </w:r>
      <w:r w:rsidR="008B3C44" w:rsidRPr="00FA0C7D">
        <w:t>is the largest LEP in the country and whilst that size brings scale and opportunities, it is recognised that this means there are many more stakeholders who need a voice if we are to properly understand our economies in</w:t>
      </w:r>
      <w:r w:rsidR="001823B4" w:rsidRPr="00FA0C7D">
        <w:t xml:space="preserve"> the geography</w:t>
      </w:r>
      <w:r w:rsidR="008B3C44" w:rsidRPr="00FA0C7D">
        <w:t xml:space="preserve">. In order to do that </w:t>
      </w:r>
      <w:r w:rsidR="001823B4" w:rsidRPr="00FA0C7D">
        <w:t>the partnership</w:t>
      </w:r>
      <w:r w:rsidR="008B3C44" w:rsidRPr="00FA0C7D">
        <w:t xml:space="preserve"> has adopted a federated model, and there are four Federated Boards</w:t>
      </w:r>
      <w:r w:rsidR="009574BE" w:rsidRPr="00FA0C7D">
        <w:fldChar w:fldCharType="begin"/>
      </w:r>
      <w:r w:rsidR="009574BE" w:rsidRPr="00FA0C7D">
        <w:instrText xml:space="preserve"> XE "Federated Boards" </w:instrText>
      </w:r>
      <w:r w:rsidR="009574BE" w:rsidRPr="00FA0C7D">
        <w:fldChar w:fldCharType="end"/>
      </w:r>
      <w:r w:rsidR="008B3C44" w:rsidRPr="00FA0C7D">
        <w:t xml:space="preserve">. </w:t>
      </w:r>
      <w:r w:rsidR="00541599" w:rsidRPr="00FA0C7D">
        <w:t xml:space="preserve">More detail on the Federated Boards can be found at </w:t>
      </w:r>
      <w:r w:rsidR="00541599" w:rsidRPr="00FA0C7D">
        <w:fldChar w:fldCharType="begin"/>
      </w:r>
      <w:r w:rsidR="00541599" w:rsidRPr="00FA0C7D">
        <w:instrText xml:space="preserve"> REF _Ref27036820 \r \p \h </w:instrText>
      </w:r>
      <w:r w:rsidR="00FE5B48" w:rsidRPr="00FA0C7D">
        <w:instrText xml:space="preserve"> \* MERGEFORMAT </w:instrText>
      </w:r>
      <w:r w:rsidR="00541599" w:rsidRPr="00FA0C7D">
        <w:fldChar w:fldCharType="separate"/>
      </w:r>
      <w:r w:rsidR="00A130F7">
        <w:t>I.4 below</w:t>
      </w:r>
      <w:r w:rsidR="00541599" w:rsidRPr="00FA0C7D">
        <w:fldChar w:fldCharType="end"/>
      </w:r>
      <w:del w:id="24" w:author="Helen Dyer - Capital Programme Manager (SELEP)" w:date="2023-03-12T07:05:00Z">
        <w:r w:rsidR="00E4477B" w:rsidRPr="00FA0C7D">
          <w:delText xml:space="preserve"> </w:delText>
        </w:r>
        <w:r w:rsidR="00541599" w:rsidRPr="00FA0C7D">
          <w:fldChar w:fldCharType="begin"/>
        </w:r>
        <w:r w:rsidR="00541599" w:rsidRPr="00FA0C7D">
          <w:delInstrText xml:space="preserve"> REF _Ref27036820 \r \p \h </w:delInstrText>
        </w:r>
        <w:r w:rsidR="00FE5B48" w:rsidRPr="00FA0C7D">
          <w:delInstrText xml:space="preserve"> \* MERGEFORMAT </w:delInstrText>
        </w:r>
        <w:r w:rsidR="00541599" w:rsidRPr="00FA0C7D">
          <w:fldChar w:fldCharType="separate"/>
        </w:r>
        <w:r w:rsidR="00F52639">
          <w:delText>I.4 below</w:delText>
        </w:r>
        <w:r w:rsidR="00541599" w:rsidRPr="00FA0C7D">
          <w:fldChar w:fldCharType="end"/>
        </w:r>
        <w:r w:rsidR="00541599" w:rsidRPr="00FA0C7D">
          <w:delText>.</w:delText>
        </w:r>
      </w:del>
    </w:p>
    <w:p w14:paraId="2D161AE7" w14:textId="5C98E30B" w:rsidR="008B3C44" w:rsidRPr="00FA0C7D" w:rsidRDefault="008B3C44" w:rsidP="00B2386B">
      <w:pPr>
        <w:pStyle w:val="Heading3"/>
      </w:pPr>
      <w:r w:rsidRPr="00FA0C7D">
        <w:t xml:space="preserve">To ensure that all the organisations that have a direct role in working with </w:t>
      </w:r>
      <w:r w:rsidR="00B11AAE" w:rsidRPr="00FA0C7D">
        <w:t>SELEP</w:t>
      </w:r>
      <w:r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on joint objectives understand their responsibilities a Framework Agreement </w:t>
      </w:r>
      <w:del w:id="25" w:author="Amy Ferraro" w:date="2023-03-23T17:31:00Z">
        <w:r w:rsidR="00D43982" w:rsidRPr="00FA0C7D" w:rsidDel="00D40682">
          <w:delText>will be</w:delText>
        </w:r>
      </w:del>
      <w:ins w:id="26" w:author="Amy Ferraro" w:date="2023-03-23T17:31:00Z">
        <w:r w:rsidR="00D40682">
          <w:t>is</w:t>
        </w:r>
      </w:ins>
      <w:r w:rsidR="00D43982" w:rsidRPr="00FA0C7D">
        <w:t xml:space="preserve"> in place </w:t>
      </w:r>
      <w:del w:id="27" w:author="Amy Ferraro" w:date="2023-03-23T17:31:00Z">
        <w:r w:rsidR="00D43982" w:rsidRPr="00FA0C7D" w:rsidDel="00D40682">
          <w:delText>before the 20/21 financial year</w:delText>
        </w:r>
      </w:del>
      <w:ins w:id="28" w:author="Amy Ferraro" w:date="2023-03-23T17:31:00Z">
        <w:r w:rsidR="00D40682">
          <w:t>and</w:t>
        </w:r>
      </w:ins>
      <w:r w:rsidR="00D43982" w:rsidRPr="00FA0C7D">
        <w:t xml:space="preserve"> </w:t>
      </w:r>
      <w:r w:rsidRPr="00FA0C7D">
        <w:t xml:space="preserve">signed by all parties. This </w:t>
      </w:r>
      <w:del w:id="29" w:author="Amy Ferraro" w:date="2023-03-23T17:31:00Z">
        <w:r w:rsidR="00D43982" w:rsidRPr="00FA0C7D" w:rsidDel="00D40682">
          <w:delText xml:space="preserve">will </w:delText>
        </w:r>
      </w:del>
      <w:ins w:id="30" w:author="Amy Ferraro" w:date="2023-03-23T17:31:00Z">
        <w:r w:rsidR="00D40682">
          <w:t>can</w:t>
        </w:r>
        <w:r w:rsidR="00D40682" w:rsidRPr="00FA0C7D">
          <w:t xml:space="preserve"> </w:t>
        </w:r>
      </w:ins>
      <w:r w:rsidRPr="00FA0C7D">
        <w:t xml:space="preserve">be found </w:t>
      </w:r>
      <w:hyperlink r:id="rId17" w:history="1">
        <w:r w:rsidRPr="00FA0C7D">
          <w:rPr>
            <w:rStyle w:val="Hyperlink"/>
          </w:rPr>
          <w:t>here</w:t>
        </w:r>
      </w:hyperlink>
      <w:r w:rsidRPr="00FA0C7D">
        <w:t xml:space="preserve">. All the parties of the Framework Agreement </w:t>
      </w:r>
      <w:del w:id="31" w:author="Amy Ferraro" w:date="2023-03-23T17:31:00Z">
        <w:r w:rsidR="00D43982" w:rsidRPr="00FA0C7D" w:rsidDel="00D40682">
          <w:delText xml:space="preserve">will </w:delText>
        </w:r>
      </w:del>
      <w:r w:rsidRPr="00FA0C7D">
        <w:t xml:space="preserve">have agreed that they will abide by </w:t>
      </w:r>
      <w:r w:rsidR="00CB0CD8" w:rsidRPr="00FA0C7D">
        <w:t xml:space="preserve">this </w:t>
      </w:r>
      <w:r w:rsidRPr="00FA0C7D">
        <w:t>Local Assurance Framework.</w:t>
      </w:r>
    </w:p>
    <w:p w14:paraId="1F9C82D4" w14:textId="2B53F6E3" w:rsidR="008B3C44" w:rsidRPr="00FA0C7D" w:rsidRDefault="008B3C44" w:rsidP="00B2386B">
      <w:pPr>
        <w:pStyle w:val="Heading3"/>
      </w:pPr>
      <w:r w:rsidRPr="00FA0C7D">
        <w:t>The table below sets out the high-level responsibilities for the different parts of the wider partnership.</w:t>
      </w:r>
    </w:p>
    <w:p w14:paraId="4F332C0B" w14:textId="45567362" w:rsidR="002325A8" w:rsidRPr="00FA0C7D" w:rsidRDefault="002325A8">
      <w:pPr>
        <w:pStyle w:val="ListParagraph"/>
        <w:ind w:left="851"/>
      </w:pPr>
      <w:r w:rsidRPr="00FA0C7D">
        <w:rPr>
          <w:noProof/>
        </w:rPr>
        <w:drawing>
          <wp:inline distT="0" distB="0" distL="0" distR="0" wp14:anchorId="20953E63" wp14:editId="51765695">
            <wp:extent cx="6096000" cy="3429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6096000" cy="3429000"/>
                    </a:xfrm>
                    <a:prstGeom prst="rect">
                      <a:avLst/>
                    </a:prstGeom>
                    <a:noFill/>
                  </pic:spPr>
                </pic:pic>
              </a:graphicData>
            </a:graphic>
          </wp:inline>
        </w:drawing>
      </w:r>
    </w:p>
    <w:p w14:paraId="32698393" w14:textId="182C4C29" w:rsidR="008B3C44" w:rsidRPr="00FA0C7D" w:rsidRDefault="00502C5B" w:rsidP="00B2386B">
      <w:pPr>
        <w:pStyle w:val="Heading2"/>
      </w:pPr>
      <w:bookmarkStart w:id="32" w:name="_Toc29296663"/>
      <w:bookmarkStart w:id="33" w:name="_Toc102055287"/>
      <w:r w:rsidRPr="00FA0C7D">
        <w:lastRenderedPageBreak/>
        <w:t>What is this Assurance Framework?</w:t>
      </w:r>
      <w:bookmarkEnd w:id="32"/>
      <w:bookmarkEnd w:id="33"/>
      <w:r w:rsidRPr="00FA0C7D">
        <w:t xml:space="preserve"> </w:t>
      </w:r>
    </w:p>
    <w:p w14:paraId="14E9770C" w14:textId="0F47B9EF" w:rsidR="008B3C44" w:rsidRPr="00FA0C7D" w:rsidRDefault="008B3C44" w:rsidP="00B2386B">
      <w:pPr>
        <w:pStyle w:val="Heading3"/>
      </w:pPr>
      <w:r w:rsidRPr="00FA0C7D">
        <w:t>The Local Assurance Framework (Assurance Framework) is a document that sets</w:t>
      </w:r>
      <w:r w:rsidR="00D81F1C" w:rsidRPr="00FA0C7D">
        <w:t xml:space="preserve"> out</w:t>
      </w:r>
      <w:r w:rsidRPr="00FA0C7D">
        <w:t xml:space="preserve"> all of</w:t>
      </w:r>
      <w:del w:id="34" w:author="Helen Dyer - Capital Programme Manager (SELEP)" w:date="2023-03-12T07:09:00Z">
        <w:r w:rsidRPr="00FA0C7D">
          <w:delText xml:space="preserve"> the</w:delText>
        </w:r>
      </w:del>
      <w:r w:rsidRPr="00FA0C7D">
        <w:t xml:space="preserve"> </w:t>
      </w:r>
      <w:r w:rsidR="00793ABF" w:rsidRPr="00FA0C7D">
        <w:t>SELEP’s governance</w:t>
      </w:r>
      <w:r w:rsidR="008E76B8" w:rsidRPr="00FA0C7D">
        <w:fldChar w:fldCharType="begin"/>
      </w:r>
      <w:r w:rsidR="008E76B8" w:rsidRPr="00FA0C7D">
        <w:instrText xml:space="preserve"> XE "Governance" </w:instrText>
      </w:r>
      <w:r w:rsidR="008E76B8" w:rsidRPr="00FA0C7D">
        <w:fldChar w:fldCharType="end"/>
      </w:r>
      <w:r w:rsidRPr="00FA0C7D">
        <w:t xml:space="preserve"> and brings together the policies and procedures into one place. The </w:t>
      </w:r>
      <w:r w:rsidR="00B11AAE" w:rsidRPr="00FA0C7D">
        <w:t>SELEP</w:t>
      </w:r>
      <w:r w:rsidRPr="00FA0C7D">
        <w:t xml:space="preserve"> </w:t>
      </w:r>
      <w:r w:rsidR="009712D1" w:rsidRPr="00FA0C7D">
        <w:t>Ltd</w:t>
      </w:r>
      <w:r w:rsidR="00157533" w:rsidRPr="00FA0C7D">
        <w:fldChar w:fldCharType="begin"/>
      </w:r>
      <w:r w:rsidR="00157533" w:rsidRPr="00FA0C7D">
        <w:instrText xml:space="preserve"> XE "SELEP Ltd" </w:instrText>
      </w:r>
      <w:r w:rsidR="00157533" w:rsidRPr="00FA0C7D">
        <w:fldChar w:fldCharType="end"/>
      </w:r>
      <w:r w:rsidRPr="00FA0C7D">
        <w:t xml:space="preserve"> Assurance Framework must comply with the National </w:t>
      </w:r>
      <w:r w:rsidR="00AD0042" w:rsidRPr="00FA0C7D">
        <w:t xml:space="preserve">Local Growth </w:t>
      </w:r>
      <w:r w:rsidRPr="00FA0C7D">
        <w:t>Assurance Framework</w:t>
      </w:r>
      <w:r w:rsidR="001D18B3" w:rsidRPr="00FA0C7D">
        <w:t xml:space="preserve"> (National Assurance Framework)</w:t>
      </w:r>
      <w:r w:rsidR="00F9547A" w:rsidRPr="00FA0C7D">
        <w:t>,</w:t>
      </w:r>
      <w:r w:rsidRPr="00FA0C7D">
        <w:t xml:space="preserve"> and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of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assesses whether our Local Assurance Framework is compliant and whether it is being adhered to in all the operations and decisions </w:t>
      </w:r>
      <w:r w:rsidR="001823B4" w:rsidRPr="00FA0C7D">
        <w:t>of the partnership</w:t>
      </w:r>
      <w:r w:rsidRPr="00FA0C7D">
        <w:t>.</w:t>
      </w:r>
    </w:p>
    <w:p w14:paraId="677DC79C" w14:textId="0E9A7E60" w:rsidR="008B3C44" w:rsidRPr="00FA0C7D" w:rsidRDefault="004E64B7" w:rsidP="00B2386B">
      <w:pPr>
        <w:pStyle w:val="Heading3"/>
      </w:pPr>
      <w:del w:id="35" w:author="Amy Ferraro" w:date="2023-03-23T17:32:00Z">
        <w:r w:rsidRPr="00FA0C7D" w:rsidDel="00655717">
          <w:delText xml:space="preserve"> </w:delText>
        </w:r>
      </w:del>
      <w:r w:rsidR="008B3C44" w:rsidRPr="00FA0C7D">
        <w:t xml:space="preserve">The National Assurance Framework </w:t>
      </w:r>
      <w:del w:id="36" w:author="Amy Ferraro" w:date="2023-03-23T17:32:00Z">
        <w:r w:rsidR="008B3C44" w:rsidRPr="00FA0C7D" w:rsidDel="00655717">
          <w:delText xml:space="preserve">is </w:delText>
        </w:r>
      </w:del>
      <w:ins w:id="37" w:author="Amy Ferraro" w:date="2023-03-23T17:32:00Z">
        <w:r w:rsidR="00655717">
          <w:t>was</w:t>
        </w:r>
        <w:r w:rsidR="00655717" w:rsidRPr="00FA0C7D">
          <w:t xml:space="preserve"> </w:t>
        </w:r>
      </w:ins>
      <w:r w:rsidR="008B3C44" w:rsidRPr="00FA0C7D">
        <w:t>written by the Cities and Local Growth Unit (“Government”), which is a joint unit between the Department for Business, Energy and Industrial Strategy (BEIS) and the Ministry of Housing, Communities and Local Government (MHCLG</w:t>
      </w:r>
      <w:r w:rsidR="00157533" w:rsidRPr="00FA0C7D">
        <w:fldChar w:fldCharType="begin"/>
      </w:r>
      <w:r w:rsidR="00157533" w:rsidRPr="00FA0C7D">
        <w:instrText xml:space="preserve"> XE "Government" </w:instrText>
      </w:r>
      <w:r w:rsidR="00157533" w:rsidRPr="00FA0C7D">
        <w:fldChar w:fldCharType="end"/>
      </w:r>
      <w:r w:rsidR="008B3C44" w:rsidRPr="00FA0C7D">
        <w:t xml:space="preserve">). </w:t>
      </w:r>
      <w:del w:id="38" w:author="Amy Ferraro" w:date="2023-03-23T17:32:00Z">
        <w:r w:rsidR="008B3C44" w:rsidRPr="00FA0C7D" w:rsidDel="00655717">
          <w:delText xml:space="preserve">This </w:delText>
        </w:r>
      </w:del>
      <w:ins w:id="39" w:author="Amy Ferraro" w:date="2023-03-23T17:32:00Z">
        <w:r w:rsidR="00655717">
          <w:t xml:space="preserve">The </w:t>
        </w:r>
        <w:r w:rsidR="00655717" w:rsidRPr="00655717">
          <w:t>Department for Levelling Up, Housing and Communities</w:t>
        </w:r>
        <w:r w:rsidR="00655717" w:rsidRPr="00FA0C7D">
          <w:t xml:space="preserve"> </w:t>
        </w:r>
      </w:ins>
      <w:del w:id="40" w:author="Amy Ferraro" w:date="2023-03-23T17:32:00Z">
        <w:r w:rsidR="008B3C44" w:rsidRPr="00FA0C7D" w:rsidDel="00655717">
          <w:delText xml:space="preserve">unit </w:delText>
        </w:r>
      </w:del>
      <w:r w:rsidR="008B3C44" w:rsidRPr="00FA0C7D">
        <w:t xml:space="preserve">is </w:t>
      </w:r>
      <w:ins w:id="41" w:author="Amy Ferraro" w:date="2023-03-23T17:32:00Z">
        <w:r w:rsidR="00655717">
          <w:t xml:space="preserve">now </w:t>
        </w:r>
      </w:ins>
      <w:r w:rsidR="008B3C44" w:rsidRPr="00FA0C7D">
        <w:t xml:space="preserve">responsible for LEPs nationally. </w:t>
      </w:r>
    </w:p>
    <w:p w14:paraId="2B842298" w14:textId="7DDAF0D7" w:rsidR="008B3C44" w:rsidRPr="00FA0C7D" w:rsidRDefault="008B3C44" w:rsidP="00B2386B">
      <w:pPr>
        <w:pStyle w:val="Heading3"/>
      </w:pPr>
      <w:r w:rsidRPr="00FA0C7D">
        <w:t xml:space="preserve">The details of how a decision is made will depend on the type of decision and the financial value associated with that decision. Details on how to classify a decision and how each decision flows can be found </w:t>
      </w:r>
      <w:r w:rsidR="006571F9" w:rsidRPr="00FA0C7D">
        <w:t xml:space="preserve">at </w:t>
      </w:r>
      <w:r w:rsidR="006C6CCE" w:rsidRPr="00FA0C7D">
        <w:fldChar w:fldCharType="begin"/>
      </w:r>
      <w:r w:rsidR="006C6CCE" w:rsidRPr="00FA0C7D">
        <w:instrText xml:space="preserve"> REF _Ref27037225 \h </w:instrText>
      </w:r>
      <w:r w:rsidR="004E64B7" w:rsidRPr="00FA0C7D">
        <w:instrText xml:space="preserve"> \* MERGEFORMAT </w:instrText>
      </w:r>
      <w:r w:rsidR="006C6CCE" w:rsidRPr="00FA0C7D">
        <w:fldChar w:fldCharType="separate"/>
      </w:r>
      <w:r w:rsidR="00A130F7" w:rsidRPr="00FA0C7D">
        <w:t>Section 6: How We Make Decisions</w:t>
      </w:r>
      <w:r w:rsidR="006C6CCE" w:rsidRPr="00FA0C7D">
        <w:fldChar w:fldCharType="end"/>
      </w:r>
      <w:r w:rsidRPr="00FA0C7D">
        <w:t xml:space="preserve"> but below is an example of how the LEP’s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(a sub-</w:t>
      </w:r>
      <w:r w:rsidR="006C6CCE" w:rsidRPr="00FA0C7D">
        <w:t xml:space="preserve">committee </w:t>
      </w:r>
      <w:r w:rsidRPr="00FA0C7D">
        <w:t>of the Strategic Board</w:t>
      </w:r>
      <w:r w:rsidR="003F5137" w:rsidRPr="00FA0C7D">
        <w:fldChar w:fldCharType="begin"/>
      </w:r>
      <w:r w:rsidR="003F5137" w:rsidRPr="00FA0C7D">
        <w:instrText xml:space="preserve"> XE "Strategic Board" </w:instrText>
      </w:r>
      <w:r w:rsidR="003F5137" w:rsidRPr="00FA0C7D">
        <w:fldChar w:fldCharType="end"/>
      </w:r>
      <w:r w:rsidRPr="00FA0C7D">
        <w:t>) decides to invest in a project with the assistance of the Independent Technical Evaluator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t>
      </w:r>
    </w:p>
    <w:p w14:paraId="72442AE9" w14:textId="71333A1C" w:rsidR="002325A8" w:rsidRPr="00FA0C7D" w:rsidRDefault="002325A8">
      <w:pPr>
        <w:pStyle w:val="ListParagraph"/>
        <w:ind w:left="851"/>
      </w:pPr>
      <w:r w:rsidRPr="00FA0C7D">
        <w:rPr>
          <w:noProof/>
        </w:rPr>
        <w:drawing>
          <wp:inline distT="0" distB="0" distL="0" distR="0" wp14:anchorId="4A07D866" wp14:editId="30481E3E">
            <wp:extent cx="5743575" cy="4492625"/>
            <wp:effectExtent l="0" t="0" r="9525" b="222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0AAD662" w14:textId="77777777" w:rsidR="00B2392A" w:rsidRPr="00FA0C7D" w:rsidRDefault="00B2392A">
      <w:pPr>
        <w:rPr>
          <w:lang w:eastAsia="en-GB"/>
        </w:rPr>
      </w:pPr>
      <w:bookmarkStart w:id="42" w:name="A"/>
      <w:bookmarkEnd w:id="42"/>
    </w:p>
    <w:p w14:paraId="2D3299BB" w14:textId="3A79380B" w:rsidR="00B2392A" w:rsidRPr="00FA0C7D" w:rsidRDefault="00B2392A">
      <w:pPr>
        <w:rPr>
          <w:lang w:eastAsia="en-GB"/>
        </w:rPr>
        <w:sectPr w:rsidR="00B2392A" w:rsidRPr="00FA0C7D" w:rsidSect="001B63BB">
          <w:headerReference w:type="default" r:id="rId24"/>
          <w:footerReference w:type="default" r:id="rId25"/>
          <w:headerReference w:type="first" r:id="rId26"/>
          <w:pgSz w:w="11906" w:h="16838"/>
          <w:pgMar w:top="567" w:right="425" w:bottom="567" w:left="425" w:header="1474" w:footer="1077" w:gutter="0"/>
          <w:cols w:space="708"/>
          <w:docGrid w:linePitch="360"/>
        </w:sectPr>
      </w:pPr>
    </w:p>
    <w:p w14:paraId="30A1F026" w14:textId="3B6AB62A" w:rsidR="009B2E34" w:rsidRPr="00FA0C7D" w:rsidRDefault="00B62669">
      <w:pPr>
        <w:pStyle w:val="Heading1"/>
      </w:pPr>
      <w:bookmarkStart w:id="43" w:name="_Toc25839119"/>
      <w:bookmarkStart w:id="44" w:name="_Toc29296666"/>
      <w:bookmarkStart w:id="45" w:name="_Toc102055288"/>
      <w:r w:rsidRPr="00FA0C7D">
        <w:lastRenderedPageBreak/>
        <w:softHyphen/>
      </w:r>
      <w:r w:rsidRPr="00FA0C7D">
        <w:softHyphen/>
      </w:r>
      <w:r w:rsidRPr="00FA0C7D">
        <w:softHyphen/>
      </w:r>
      <w:r w:rsidR="0024590D" w:rsidRPr="00FA0C7D">
        <w:t xml:space="preserve">Section 2: </w:t>
      </w:r>
      <w:bookmarkEnd w:id="43"/>
      <w:r w:rsidR="00C034AF" w:rsidRPr="00FA0C7D">
        <w:t xml:space="preserve">Guide to </w:t>
      </w:r>
      <w:r w:rsidR="00B11AAE" w:rsidRPr="00FA0C7D">
        <w:t>SELEP</w:t>
      </w:r>
      <w:r w:rsidR="00C034AF" w:rsidRPr="00FA0C7D">
        <w:t xml:space="preserve"> Documents and Policies</w:t>
      </w:r>
      <w:bookmarkEnd w:id="44"/>
      <w:bookmarkEnd w:id="45"/>
    </w:p>
    <w:p w14:paraId="5EB7674B" w14:textId="57C4FC67" w:rsidR="001B78BE" w:rsidRPr="00FA0C7D" w:rsidRDefault="001B78BE" w:rsidP="00B2386B">
      <w:pPr>
        <w:pStyle w:val="Heading2"/>
      </w:pPr>
      <w:bookmarkStart w:id="46" w:name="_Toc29296667"/>
      <w:bookmarkStart w:id="47" w:name="_Toc102055289"/>
      <w:bookmarkStart w:id="48" w:name="_Ref6995225"/>
      <w:r w:rsidRPr="00FA0C7D">
        <w:t>This Assurance Framework</w:t>
      </w:r>
      <w:bookmarkEnd w:id="46"/>
      <w:bookmarkEnd w:id="47"/>
    </w:p>
    <w:p w14:paraId="1169686F" w14:textId="1451A038" w:rsidR="00266120" w:rsidRPr="00FA0C7D" w:rsidRDefault="00266120" w:rsidP="00B2386B">
      <w:pPr>
        <w:pStyle w:val="Heading3"/>
      </w:pPr>
      <w:r w:rsidRPr="00FA0C7D">
        <w:t>Th</w:t>
      </w:r>
      <w:r w:rsidR="00D612BB" w:rsidRPr="00FA0C7D">
        <w:t>is</w:t>
      </w:r>
      <w:r w:rsidRPr="00FA0C7D">
        <w:t xml:space="preserve"> Assurance Framework is not a legal document, but provides a guide to the structure of </w:t>
      </w:r>
      <w:r w:rsidR="00AD0D8B" w:rsidRPr="00FA0C7D">
        <w:t xml:space="preserve">the </w:t>
      </w:r>
      <w:r w:rsidR="00B11AAE" w:rsidRPr="00FA0C7D">
        <w:t>SELEP</w:t>
      </w:r>
      <w:r w:rsidRPr="00FA0C7D">
        <w:t xml:space="preserve"> </w:t>
      </w:r>
      <w:r w:rsidR="00AD0D8B" w:rsidRPr="00FA0C7D">
        <w:t>Partnership</w:t>
      </w:r>
      <w:r w:rsidRPr="00FA0C7D">
        <w:rPr>
          <w:bCs/>
        </w:rPr>
        <w:t xml:space="preserve"> </w:t>
      </w:r>
      <w:r w:rsidRPr="00FA0C7D">
        <w:t>together with the processes and systems which are used to manage its</w:t>
      </w:r>
      <w:r w:rsidR="00AD0D8B" w:rsidRPr="00FA0C7D">
        <w:t xml:space="preserve"> activities</w:t>
      </w:r>
      <w:r w:rsidR="00A304E9" w:rsidRPr="00FA0C7D">
        <w:t>,</w:t>
      </w:r>
      <w:r w:rsidRPr="00FA0C7D">
        <w:t xml:space="preserve"> including the detailed processes applied to manage the funding </w:t>
      </w:r>
      <w:r w:rsidR="00AD0D8B" w:rsidRPr="00FA0C7D">
        <w:t xml:space="preserve">awarded </w:t>
      </w:r>
      <w:r w:rsidRPr="00FA0C7D">
        <w:t>from Government</w:t>
      </w:r>
      <w:r w:rsidR="00157533" w:rsidRPr="00FA0C7D">
        <w:fldChar w:fldCharType="begin"/>
      </w:r>
      <w:r w:rsidR="00157533" w:rsidRPr="00FA0C7D">
        <w:instrText xml:space="preserve"> XE "Government" </w:instrText>
      </w:r>
      <w:r w:rsidR="00157533" w:rsidRPr="00FA0C7D">
        <w:fldChar w:fldCharType="end"/>
      </w:r>
      <w:r w:rsidRPr="00FA0C7D">
        <w:t>. It is intended to provide Government, Partner Authorities and wider stakeholders with the assurance that decisions over funding are proper, transparent and deliver value for money.</w:t>
      </w:r>
    </w:p>
    <w:p w14:paraId="13D8351B" w14:textId="75C601FB" w:rsidR="00266120" w:rsidRPr="00FA0C7D" w:rsidRDefault="00266120" w:rsidP="00B2386B">
      <w:pPr>
        <w:pStyle w:val="Heading3"/>
      </w:pPr>
      <w:bookmarkStart w:id="49" w:name="_Ref8138069"/>
      <w:bookmarkEnd w:id="48"/>
      <w:r w:rsidRPr="00FA0C7D">
        <w:t>This Assurance Framework reflects the expectations of Government</w:t>
      </w:r>
      <w:r w:rsidR="00157533" w:rsidRPr="00FA0C7D">
        <w:fldChar w:fldCharType="begin"/>
      </w:r>
      <w:r w:rsidR="00157533" w:rsidRPr="00FA0C7D">
        <w:instrText xml:space="preserve"> XE "Government" </w:instrText>
      </w:r>
      <w:r w:rsidR="00157533" w:rsidRPr="00FA0C7D">
        <w:fldChar w:fldCharType="end"/>
      </w:r>
      <w:r w:rsidRPr="00FA0C7D">
        <w:t xml:space="preserve"> as set out in the revised </w:t>
      </w:r>
      <w:hyperlink r:id="rId27" w:history="1">
        <w:r w:rsidR="001D18B3" w:rsidRPr="00FA0C7D">
          <w:rPr>
            <w:rStyle w:val="Hyperlink"/>
          </w:rPr>
          <w:t>National Assurance Framework</w:t>
        </w:r>
      </w:hyperlink>
      <w:r w:rsidRPr="00FA0C7D">
        <w:t xml:space="preserve"> published January 2019 which incorporates the </w:t>
      </w:r>
      <w:hyperlink r:id="rId28" w:history="1">
        <w:r w:rsidRPr="00FA0C7D">
          <w:rPr>
            <w:rStyle w:val="Hyperlink"/>
          </w:rPr>
          <w:t>LEP Governance</w:t>
        </w:r>
        <w:r w:rsidR="008E76B8" w:rsidRPr="00FA0C7D">
          <w:rPr>
            <w:rStyle w:val="Hyperlink"/>
          </w:rPr>
          <w:fldChar w:fldCharType="begin"/>
        </w:r>
        <w:r w:rsidR="008E76B8" w:rsidRPr="00FA0C7D">
          <w:instrText xml:space="preserve"> XE "Governance" </w:instrText>
        </w:r>
        <w:r w:rsidR="008E76B8" w:rsidRPr="00FA0C7D">
          <w:rPr>
            <w:rStyle w:val="Hyperlink"/>
          </w:rPr>
          <w:fldChar w:fldCharType="end"/>
        </w:r>
        <w:r w:rsidRPr="00FA0C7D">
          <w:rPr>
            <w:rStyle w:val="Hyperlink"/>
          </w:rPr>
          <w:t xml:space="preserve"> and Transparency Best Practice Guidance</w:t>
        </w:r>
      </w:hyperlink>
      <w:r w:rsidRPr="00FA0C7D">
        <w:t>, published in January 2018.</w:t>
      </w:r>
      <w:bookmarkEnd w:id="49"/>
      <w:r w:rsidRPr="00FA0C7D">
        <w:t xml:space="preserve"> </w:t>
      </w:r>
    </w:p>
    <w:p w14:paraId="687A0AEC" w14:textId="3FCCBB81" w:rsidR="00266120" w:rsidRPr="00FA0C7D" w:rsidRDefault="00266120" w:rsidP="00B2386B">
      <w:pPr>
        <w:pStyle w:val="Heading3"/>
      </w:pPr>
      <w:r w:rsidRPr="00FA0C7D">
        <w:t>This Assurance Framework will be reviewed and agreed at least annually or as required by the Strategic Board</w:t>
      </w:r>
      <w:r w:rsidR="003F5137" w:rsidRPr="00FA0C7D">
        <w:fldChar w:fldCharType="begin"/>
      </w:r>
      <w:r w:rsidR="003F5137" w:rsidRPr="00FA0C7D">
        <w:instrText xml:space="preserve"> XE "Strategic Board" </w:instrText>
      </w:r>
      <w:r w:rsidR="003F5137" w:rsidRPr="00FA0C7D">
        <w:fldChar w:fldCharType="end"/>
      </w:r>
      <w:r w:rsidR="006751E9" w:rsidRPr="00FA0C7D">
        <w:t>, consulting the Accountability Board</w:t>
      </w:r>
      <w:r w:rsidR="00DB7FDE" w:rsidRPr="00FA0C7D">
        <w:fldChar w:fldCharType="begin"/>
      </w:r>
      <w:r w:rsidR="00DB7FDE" w:rsidRPr="00FA0C7D">
        <w:instrText xml:space="preserve"> XE "Accountability Board" </w:instrText>
      </w:r>
      <w:r w:rsidR="00DB7FDE" w:rsidRPr="00FA0C7D">
        <w:fldChar w:fldCharType="end"/>
      </w:r>
      <w:r w:rsidR="00893DDB" w:rsidRPr="00FA0C7D">
        <w:t xml:space="preserve"> and in accordance with the Framework Agreement</w:t>
      </w:r>
      <w:r w:rsidRPr="00FA0C7D">
        <w:t>.</w:t>
      </w:r>
    </w:p>
    <w:p w14:paraId="2D01EFD4" w14:textId="6C9092A9" w:rsidR="00266120" w:rsidRPr="00FA0C7D" w:rsidRDefault="00D81F1C" w:rsidP="00B2386B">
      <w:pPr>
        <w:pStyle w:val="Heading3"/>
      </w:pPr>
      <w:r w:rsidRPr="00FA0C7D">
        <w:t>SELEP Ltd</w:t>
      </w:r>
      <w:r w:rsidR="00157533" w:rsidRPr="00FA0C7D">
        <w:fldChar w:fldCharType="begin"/>
      </w:r>
      <w:r w:rsidR="00157533" w:rsidRPr="00FA0C7D">
        <w:instrText xml:space="preserve"> XE "SELEP Ltd" </w:instrText>
      </w:r>
      <w:r w:rsidR="00157533" w:rsidRPr="00FA0C7D">
        <w:fldChar w:fldCharType="end"/>
      </w:r>
      <w:r w:rsidR="00266120" w:rsidRPr="00FA0C7D">
        <w:t>, Accountability Board</w:t>
      </w:r>
      <w:r w:rsidR="00DB7FDE" w:rsidRPr="00FA0C7D">
        <w:fldChar w:fldCharType="begin"/>
      </w:r>
      <w:r w:rsidR="00DB7FDE" w:rsidRPr="00FA0C7D">
        <w:instrText xml:space="preserve"> XE "Accountability Board" </w:instrText>
      </w:r>
      <w:r w:rsidR="00DB7FDE" w:rsidRPr="00FA0C7D">
        <w:fldChar w:fldCharType="end"/>
      </w:r>
      <w:r w:rsidR="00266120" w:rsidRPr="00FA0C7D">
        <w:t>, Federated Boards</w:t>
      </w:r>
      <w:r w:rsidR="009574BE" w:rsidRPr="00FA0C7D">
        <w:fldChar w:fldCharType="begin"/>
      </w:r>
      <w:r w:rsidR="009574BE" w:rsidRPr="00FA0C7D">
        <w:instrText xml:space="preserve"> XE "Federated Boards" </w:instrText>
      </w:r>
      <w:r w:rsidR="009574BE" w:rsidRPr="00FA0C7D">
        <w:fldChar w:fldCharType="end"/>
      </w:r>
      <w:r w:rsidR="00266120" w:rsidRPr="00FA0C7D">
        <w:t xml:space="preserve"> and Partner Authorities are required to adhere to this Assurance Framework in respect of their involvement with</w:t>
      </w:r>
      <w:r w:rsidR="00AD0D8B" w:rsidRPr="00FA0C7D">
        <w:t xml:space="preserve"> the</w:t>
      </w:r>
      <w:r w:rsidR="00266120" w:rsidRPr="00FA0C7D">
        <w:t xml:space="preserve"> </w:t>
      </w:r>
      <w:r w:rsidR="00B11AAE" w:rsidRPr="00FA0C7D">
        <w:t>SELEP</w:t>
      </w:r>
      <w:r w:rsidR="00AD0D8B" w:rsidRPr="00FA0C7D">
        <w:t xml:space="preserve"> partnership</w:t>
      </w:r>
      <w:r w:rsidR="00266120" w:rsidRPr="00FA0C7D">
        <w:t xml:space="preserve">. </w:t>
      </w:r>
    </w:p>
    <w:p w14:paraId="0B7E8B55" w14:textId="4D556B73" w:rsidR="00984173" w:rsidRPr="00FA0C7D" w:rsidRDefault="00266120" w:rsidP="00B2386B">
      <w:pPr>
        <w:pStyle w:val="Heading3"/>
      </w:pPr>
      <w:bookmarkStart w:id="50" w:name="_Ref7771156"/>
      <w:r w:rsidRPr="00FA0C7D">
        <w:t xml:space="preserve">This Assurance Framework should be read in conjunction with the </w:t>
      </w:r>
      <w:r w:rsidR="00B11AAE" w:rsidRPr="00FA0C7D">
        <w:t>SELEP</w:t>
      </w:r>
      <w:r w:rsidRPr="00FA0C7D">
        <w:t xml:space="preserve"> </w:t>
      </w:r>
      <w:r w:rsidR="00AA5219" w:rsidRPr="00FA0C7D">
        <w:t>Ltd</w:t>
      </w:r>
      <w:r w:rsidR="00157533" w:rsidRPr="00FA0C7D">
        <w:fldChar w:fldCharType="begin"/>
      </w:r>
      <w:r w:rsidR="00157533" w:rsidRPr="00FA0C7D">
        <w:instrText xml:space="preserve"> XE "SELEP Ltd" </w:instrText>
      </w:r>
      <w:r w:rsidR="00157533" w:rsidRPr="00FA0C7D">
        <w:fldChar w:fldCharType="end"/>
      </w:r>
      <w:r w:rsidR="00D81F1C" w:rsidRPr="00FA0C7D">
        <w:t xml:space="preserve"> Articles of Association and the SELEP </w:t>
      </w:r>
      <w:r w:rsidR="009712D1" w:rsidRPr="00FA0C7D">
        <w:t>Ltd</w:t>
      </w:r>
      <w:r w:rsidR="00D81F1C" w:rsidRPr="00FA0C7D">
        <w:t xml:space="preserve"> Framework Agreement</w:t>
      </w:r>
      <w:del w:id="51" w:author="Amy Ferraro" w:date="2023-02-22T10:35:00Z">
        <w:r w:rsidR="00D43982" w:rsidRPr="00FA0C7D" w:rsidDel="00E7287B">
          <w:delText xml:space="preserve"> (in place before the 20/21 financial year)</w:delText>
        </w:r>
      </w:del>
      <w:r w:rsidR="00D81F1C" w:rsidRPr="00FA0C7D">
        <w:t xml:space="preserve">. </w:t>
      </w:r>
      <w:bookmarkEnd w:id="50"/>
    </w:p>
    <w:p w14:paraId="0B21BBDE" w14:textId="4ABB4D24" w:rsidR="00354BD5" w:rsidRPr="00FA0C7D" w:rsidDel="00DA6CE2" w:rsidRDefault="00354BD5">
      <w:pPr>
        <w:pStyle w:val="Heading3"/>
        <w:rPr>
          <w:del w:id="52" w:author="Amy Ferraro" w:date="2023-02-22T10:37:00Z"/>
          <w:rFonts w:eastAsiaTheme="minorHAnsi"/>
          <w:szCs w:val="22"/>
        </w:rPr>
      </w:pPr>
      <w:del w:id="53" w:author="Amy Ferraro" w:date="2023-02-22T10:37:00Z">
        <w:r w:rsidRPr="00FA0C7D" w:rsidDel="00DA6CE2">
          <w:rPr>
            <w:rFonts w:eastAsiaTheme="minorHAnsi"/>
          </w:rPr>
          <w:delText>In light of the COVID-19 pandemic, a list of exception</w:delText>
        </w:r>
        <w:r w:rsidR="00B754DE" w:rsidRPr="00FA0C7D" w:rsidDel="00DA6CE2">
          <w:delText>s to this Assurance Framework</w:delText>
        </w:r>
        <w:r w:rsidRPr="00FA0C7D" w:rsidDel="00DA6CE2">
          <w:rPr>
            <w:rFonts w:eastAsiaTheme="minorHAnsi"/>
          </w:rPr>
          <w:delText xml:space="preserve"> has been published by Government, which </w:delText>
        </w:r>
        <w:r w:rsidR="00F15B0D" w:rsidRPr="00FA0C7D" w:rsidDel="00DA6CE2">
          <w:delText>is</w:delText>
        </w:r>
        <w:r w:rsidRPr="00FA0C7D" w:rsidDel="00DA6CE2">
          <w:rPr>
            <w:rFonts w:eastAsiaTheme="minorHAnsi"/>
          </w:rPr>
          <w:delText xml:space="preserve"> accessible here.</w:delText>
        </w:r>
      </w:del>
    </w:p>
    <w:p w14:paraId="73929B00" w14:textId="1E7C1BF2" w:rsidR="00F3210F" w:rsidRPr="00FA0C7D" w:rsidRDefault="00431A26" w:rsidP="00B2386B">
      <w:pPr>
        <w:pStyle w:val="Heading2"/>
      </w:pPr>
      <w:bookmarkStart w:id="54" w:name="_Ref27052512"/>
      <w:bookmarkStart w:id="55" w:name="_Toc29296668"/>
      <w:bookmarkStart w:id="56" w:name="_Toc102055290"/>
      <w:r w:rsidRPr="00FA0C7D">
        <w:t>Other Documents and Policies</w:t>
      </w:r>
      <w:bookmarkEnd w:id="54"/>
      <w:bookmarkEnd w:id="55"/>
      <w:bookmarkEnd w:id="56"/>
    </w:p>
    <w:tbl>
      <w:tblPr>
        <w:tblStyle w:val="GridTable2-Accent2"/>
        <w:tblW w:w="4716" w:type="pct"/>
        <w:tblInd w:w="392" w:type="dxa"/>
        <w:tblLook w:val="04A0" w:firstRow="1" w:lastRow="0" w:firstColumn="1" w:lastColumn="0" w:noHBand="0" w:noVBand="1"/>
      </w:tblPr>
      <w:tblGrid>
        <w:gridCol w:w="3915"/>
        <w:gridCol w:w="6513"/>
      </w:tblGrid>
      <w:tr w:rsidR="00390EBC" w:rsidRPr="00FA0C7D" w14:paraId="7CD87B0B" w14:textId="77777777" w:rsidTr="00D87FC5">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877" w:type="pct"/>
          </w:tcPr>
          <w:p w14:paraId="378DFCE0" w14:textId="5E06A3A7" w:rsidR="00390EBC" w:rsidRPr="00FA0C7D" w:rsidRDefault="00390EBC" w:rsidP="004C06A9">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Name of the policy/document</w:t>
            </w:r>
          </w:p>
        </w:tc>
        <w:tc>
          <w:tcPr>
            <w:tcW w:w="3123" w:type="pct"/>
          </w:tcPr>
          <w:p w14:paraId="5D2B0021" w14:textId="4A07C354" w:rsidR="00390EBC" w:rsidRPr="00FA0C7D" w:rsidRDefault="00390EBC" w:rsidP="004C06A9">
            <w:pPr>
              <w:tabs>
                <w:tab w:val="left" w:pos="2190"/>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Purpose of the polic</w:t>
            </w:r>
            <w:r w:rsidRPr="00FA0C7D">
              <w:rPr>
                <w:rFonts w:asciiTheme="minorHAnsi" w:hAnsiTheme="minorHAnsi" w:cstheme="minorHAnsi"/>
                <w:b w:val="0"/>
              </w:rPr>
              <w:t>y</w:t>
            </w:r>
            <w:r w:rsidRPr="00FA0C7D">
              <w:rPr>
                <w:rFonts w:asciiTheme="minorHAnsi" w:hAnsiTheme="minorHAnsi" w:cstheme="minorHAnsi"/>
              </w:rPr>
              <w:t>/document</w:t>
            </w:r>
          </w:p>
        </w:tc>
      </w:tr>
      <w:tr w:rsidR="00390EBC" w:rsidRPr="00FA0C7D" w14:paraId="166098E4" w14:textId="77777777" w:rsidTr="00D87FC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877" w:type="pct"/>
          </w:tcPr>
          <w:p w14:paraId="17F54FCE" w14:textId="051126AA"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 xml:space="preserve">National Assurance Framework </w:t>
            </w:r>
          </w:p>
        </w:tc>
        <w:tc>
          <w:tcPr>
            <w:tcW w:w="3123" w:type="pct"/>
          </w:tcPr>
          <w:p w14:paraId="39036096" w14:textId="01A40B0B" w:rsidR="00390EBC" w:rsidRPr="00FA0C7D" w:rsidRDefault="00390EBC" w:rsidP="00D87FC5">
            <w:pPr>
              <w:tabs>
                <w:tab w:val="left" w:pos="219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Provides guidance</w:t>
            </w:r>
            <w:r w:rsidR="00AD0D8B" w:rsidRPr="00FA0C7D">
              <w:rPr>
                <w:rFonts w:asciiTheme="minorHAnsi" w:hAnsiTheme="minorHAnsi" w:cstheme="minorHAnsi"/>
              </w:rPr>
              <w:t xml:space="preserve"> on how </w:t>
            </w:r>
            <w:r w:rsidRPr="00FA0C7D">
              <w:rPr>
                <w:rFonts w:asciiTheme="minorHAnsi" w:hAnsiTheme="minorHAnsi" w:cstheme="minorHAnsi"/>
              </w:rPr>
              <w:t>LEPs should build their own Local Assurance Framework. It explains how LEPs should appraise, monitor and evaluate schemes to achieve value for money. It provides Government</w:t>
            </w:r>
            <w:r w:rsidR="00157533" w:rsidRPr="00FA0C7D">
              <w:rPr>
                <w:rFonts w:asciiTheme="minorHAnsi" w:hAnsiTheme="minorHAnsi" w:cstheme="minorHAnsi"/>
              </w:rPr>
              <w:fldChar w:fldCharType="begin"/>
            </w:r>
            <w:r w:rsidR="00157533" w:rsidRPr="00FA0C7D">
              <w:instrText xml:space="preserve"> XE "Government" </w:instrText>
            </w:r>
            <w:r w:rsidR="00157533" w:rsidRPr="00FA0C7D">
              <w:rPr>
                <w:rFonts w:asciiTheme="minorHAnsi" w:hAnsiTheme="minorHAnsi" w:cstheme="minorHAnsi"/>
              </w:rPr>
              <w:fldChar w:fldCharType="end"/>
            </w:r>
            <w:r w:rsidRPr="00FA0C7D">
              <w:rPr>
                <w:rFonts w:asciiTheme="minorHAnsi" w:hAnsiTheme="minorHAnsi" w:cstheme="minorHAnsi"/>
              </w:rPr>
              <w:t>, stakeholders and the public the necessary assurances that LEPs have the policies and processes in place to ensure the robust stewardship of public funds.</w:t>
            </w:r>
          </w:p>
        </w:tc>
      </w:tr>
      <w:tr w:rsidR="00390EBC" w:rsidRPr="00FA0C7D" w14:paraId="29870548" w14:textId="77777777" w:rsidTr="00D87FC5">
        <w:trPr>
          <w:cantSplit/>
        </w:trPr>
        <w:tc>
          <w:tcPr>
            <w:cnfStyle w:val="001000000000" w:firstRow="0" w:lastRow="0" w:firstColumn="1" w:lastColumn="0" w:oddVBand="0" w:evenVBand="0" w:oddHBand="0" w:evenHBand="0" w:firstRowFirstColumn="0" w:firstRowLastColumn="0" w:lastRowFirstColumn="0" w:lastRowLastColumn="0"/>
            <w:tcW w:w="1877" w:type="pct"/>
          </w:tcPr>
          <w:p w14:paraId="12D61FF9" w14:textId="1F715D75"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Assurance Framework (this document)</w:t>
            </w:r>
          </w:p>
        </w:tc>
        <w:tc>
          <w:tcPr>
            <w:tcW w:w="3123" w:type="pct"/>
          </w:tcPr>
          <w:p w14:paraId="3B954F53" w14:textId="3A17531E" w:rsidR="00390EBC" w:rsidRPr="00FA0C7D" w:rsidRDefault="00390EBC" w:rsidP="00D87FC5">
            <w:pPr>
              <w:tabs>
                <w:tab w:val="left" w:pos="219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 xml:space="preserve">Provides </w:t>
            </w:r>
            <w:r w:rsidR="00AD0D8B" w:rsidRPr="00FA0C7D">
              <w:rPr>
                <w:rFonts w:asciiTheme="minorHAnsi" w:hAnsiTheme="minorHAnsi" w:cstheme="minorHAnsi"/>
              </w:rPr>
              <w:t xml:space="preserve">information on </w:t>
            </w:r>
            <w:r w:rsidRPr="00FA0C7D">
              <w:rPr>
                <w:rFonts w:asciiTheme="minorHAnsi" w:hAnsiTheme="minorHAnsi" w:cstheme="minorHAnsi"/>
              </w:rPr>
              <w:t xml:space="preserve">the structure of the </w:t>
            </w:r>
            <w:r w:rsidR="00B11AAE" w:rsidRPr="00FA0C7D">
              <w:rPr>
                <w:rFonts w:asciiTheme="minorHAnsi" w:hAnsiTheme="minorHAnsi"/>
              </w:rPr>
              <w:t>SELEP</w:t>
            </w:r>
            <w:r w:rsidRPr="00FA0C7D">
              <w:rPr>
                <w:rFonts w:asciiTheme="minorHAnsi" w:hAnsiTheme="minorHAnsi" w:cstheme="minorHAnsi"/>
              </w:rPr>
              <w:t xml:space="preserve"> together with the processes and systems which are used to manage its </w:t>
            </w:r>
            <w:r w:rsidR="00AD0D8B" w:rsidRPr="00FA0C7D">
              <w:rPr>
                <w:rFonts w:asciiTheme="minorHAnsi" w:hAnsiTheme="minorHAnsi" w:cstheme="minorHAnsi"/>
              </w:rPr>
              <w:t xml:space="preserve">activities </w:t>
            </w:r>
            <w:r w:rsidRPr="00FA0C7D">
              <w:rPr>
                <w:rFonts w:asciiTheme="minorHAnsi" w:hAnsiTheme="minorHAnsi" w:cstheme="minorHAnsi"/>
              </w:rPr>
              <w:t>including the detailed processes applied to manage the funding</w:t>
            </w:r>
            <w:r w:rsidR="00AD0D8B" w:rsidRPr="00FA0C7D">
              <w:rPr>
                <w:rFonts w:asciiTheme="minorHAnsi" w:hAnsiTheme="minorHAnsi" w:cstheme="minorHAnsi"/>
              </w:rPr>
              <w:t xml:space="preserve"> provided by HM Government</w:t>
            </w:r>
            <w:r w:rsidR="00157533" w:rsidRPr="00FA0C7D">
              <w:rPr>
                <w:rFonts w:asciiTheme="minorHAnsi" w:hAnsiTheme="minorHAnsi" w:cstheme="minorHAnsi"/>
              </w:rPr>
              <w:fldChar w:fldCharType="begin"/>
            </w:r>
            <w:r w:rsidR="00157533" w:rsidRPr="00FA0C7D">
              <w:instrText xml:space="preserve"> XE "Government" </w:instrText>
            </w:r>
            <w:r w:rsidR="00157533" w:rsidRPr="00FA0C7D">
              <w:rPr>
                <w:rFonts w:asciiTheme="minorHAnsi" w:hAnsiTheme="minorHAnsi" w:cstheme="minorHAnsi"/>
              </w:rPr>
              <w:fldChar w:fldCharType="end"/>
            </w:r>
            <w:r w:rsidR="00AD0D8B" w:rsidRPr="00FA0C7D">
              <w:rPr>
                <w:rFonts w:asciiTheme="minorHAnsi" w:hAnsiTheme="minorHAnsi" w:cstheme="minorHAnsi"/>
              </w:rPr>
              <w:t xml:space="preserve">. </w:t>
            </w:r>
            <w:r w:rsidRPr="00FA0C7D">
              <w:rPr>
                <w:rFonts w:asciiTheme="minorHAnsi" w:hAnsiTheme="minorHAnsi" w:cstheme="minorHAnsi"/>
              </w:rPr>
              <w:t>It is intended to provide Government, Partner Authorities and wider stakeholders with the assurance that decisions over funding are proper, transparent and deliver value for money</w:t>
            </w:r>
            <w:r w:rsidR="007E4F27" w:rsidRPr="00FA0C7D">
              <w:rPr>
                <w:rFonts w:asciiTheme="minorHAnsi" w:hAnsiTheme="minorHAnsi" w:cstheme="minorHAnsi"/>
              </w:rPr>
              <w:t xml:space="preserve"> and be a reference point for those involved in the activities of SELEP</w:t>
            </w:r>
            <w:ins w:id="57" w:author="Helen Dyer - Capital Programme Manager (SELEP)" w:date="2023-03-12T07:17:00Z">
              <w:r w:rsidR="001E4E51">
                <w:rPr>
                  <w:rFonts w:asciiTheme="minorHAnsi" w:hAnsiTheme="minorHAnsi" w:cstheme="minorHAnsi"/>
                </w:rPr>
                <w:t>.</w:t>
              </w:r>
            </w:ins>
          </w:p>
        </w:tc>
      </w:tr>
      <w:tr w:rsidR="00390EBC" w:rsidRPr="00FA0C7D" w14:paraId="6E483708" w14:textId="77777777" w:rsidTr="00D87FC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877" w:type="pct"/>
          </w:tcPr>
          <w:p w14:paraId="3BE26CFB" w14:textId="6BEFCD91"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lastRenderedPageBreak/>
              <w:t>Framework Agreement</w:t>
            </w:r>
          </w:p>
        </w:tc>
        <w:tc>
          <w:tcPr>
            <w:tcW w:w="3123" w:type="pct"/>
          </w:tcPr>
          <w:p w14:paraId="787B9A25" w14:textId="06E97034" w:rsidR="00390EBC" w:rsidRPr="00FA0C7D" w:rsidRDefault="006E1B37" w:rsidP="00D87FC5">
            <w:pPr>
              <w:tabs>
                <w:tab w:val="left" w:pos="219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 xml:space="preserve">This Agreement </w:t>
            </w:r>
            <w:del w:id="58" w:author="Amy Ferraro" w:date="2023-02-22T10:37:00Z">
              <w:r w:rsidR="00855FFF" w:rsidRPr="00FA0C7D" w:rsidDel="0004569F">
                <w:rPr>
                  <w:rFonts w:asciiTheme="minorHAnsi" w:hAnsiTheme="minorHAnsi" w:cstheme="minorHAnsi"/>
                </w:rPr>
                <w:delText>will be</w:delText>
              </w:r>
            </w:del>
            <w:ins w:id="59" w:author="Amy Ferraro" w:date="2023-02-22T10:37:00Z">
              <w:r w:rsidR="0004569F">
                <w:rPr>
                  <w:rFonts w:asciiTheme="minorHAnsi" w:hAnsiTheme="minorHAnsi" w:cstheme="minorHAnsi"/>
                </w:rPr>
                <w:t>is</w:t>
              </w:r>
            </w:ins>
            <w:r w:rsidR="00855FFF" w:rsidRPr="00FA0C7D">
              <w:rPr>
                <w:rFonts w:asciiTheme="minorHAnsi" w:hAnsiTheme="minorHAnsi" w:cstheme="minorHAnsi"/>
              </w:rPr>
              <w:t xml:space="preserve"> in place </w:t>
            </w:r>
            <w:del w:id="60" w:author="Amy Ferraro" w:date="2023-02-22T10:37:00Z">
              <w:r w:rsidR="00855FFF" w:rsidRPr="00FA0C7D" w:rsidDel="0004569F">
                <w:rPr>
                  <w:rFonts w:asciiTheme="minorHAnsi" w:hAnsiTheme="minorHAnsi" w:cstheme="minorHAnsi"/>
                </w:rPr>
                <w:delText xml:space="preserve">by the 20/21 financial year </w:delText>
              </w:r>
            </w:del>
            <w:r w:rsidRPr="00FA0C7D">
              <w:rPr>
                <w:rFonts w:asciiTheme="minorHAnsi" w:hAnsiTheme="minorHAnsi" w:cstheme="minorHAnsi"/>
              </w:rPr>
              <w:t xml:space="preserve">between the </w:t>
            </w:r>
            <w:r w:rsidR="00B11AAE" w:rsidRPr="00FA0C7D">
              <w:rPr>
                <w:rFonts w:asciiTheme="minorHAnsi" w:hAnsiTheme="minorHAnsi"/>
              </w:rPr>
              <w:t>SELEP</w:t>
            </w:r>
            <w:r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and the six Partner Authorities</w:t>
            </w:r>
            <w:r w:rsidR="00C86097" w:rsidRPr="00FA0C7D">
              <w:rPr>
                <w:rFonts w:asciiTheme="minorHAnsi" w:hAnsiTheme="minorHAnsi" w:cstheme="minorHAnsi"/>
              </w:rPr>
              <w:t xml:space="preserve"> </w:t>
            </w:r>
            <w:r w:rsidR="002C15B6" w:rsidRPr="00FA0C7D">
              <w:rPr>
                <w:rFonts w:asciiTheme="minorHAnsi" w:hAnsiTheme="minorHAnsi" w:cstheme="minorHAnsi"/>
              </w:rPr>
              <w:t>who make up the Accountability Board</w:t>
            </w:r>
            <w:r w:rsidR="00DB7FDE" w:rsidRPr="00FA0C7D">
              <w:rPr>
                <w:rFonts w:asciiTheme="minorHAnsi" w:hAnsiTheme="minorHAnsi" w:cstheme="minorHAnsi"/>
              </w:rPr>
              <w:fldChar w:fldCharType="begin"/>
            </w:r>
            <w:r w:rsidR="00DB7FDE" w:rsidRPr="00FA0C7D">
              <w:instrText xml:space="preserve"> XE "Accountability Board" </w:instrText>
            </w:r>
            <w:r w:rsidR="00DB7FDE" w:rsidRPr="00FA0C7D">
              <w:rPr>
                <w:rFonts w:asciiTheme="minorHAnsi" w:hAnsiTheme="minorHAnsi" w:cstheme="minorHAnsi"/>
              </w:rPr>
              <w:fldChar w:fldCharType="end"/>
            </w:r>
            <w:r w:rsidR="002C15B6" w:rsidRPr="00FA0C7D">
              <w:rPr>
                <w:rFonts w:asciiTheme="minorHAnsi" w:hAnsiTheme="minorHAnsi" w:cstheme="minorHAnsi"/>
              </w:rPr>
              <w:t>. The agreement sets out how the partnership will function, the relationship between SELEP Ltd and Accountability Board. It also contains the Joint Committee Agreement that lays out the terms of reference</w:t>
            </w:r>
            <w:r w:rsidR="008D28A7" w:rsidRPr="00FA0C7D">
              <w:rPr>
                <w:rFonts w:asciiTheme="minorHAnsi" w:hAnsiTheme="minorHAnsi" w:cstheme="minorHAnsi"/>
              </w:rPr>
              <w:fldChar w:fldCharType="begin"/>
            </w:r>
            <w:r w:rsidR="008D28A7" w:rsidRPr="00FA0C7D">
              <w:instrText xml:space="preserve"> XE "</w:instrText>
            </w:r>
            <w:r w:rsidR="008D28A7" w:rsidRPr="00FA0C7D">
              <w:rPr>
                <w:rFonts w:asciiTheme="minorHAnsi" w:hAnsiTheme="minorHAnsi" w:cstheme="minorHAnsi"/>
              </w:rPr>
              <w:instrText>Terms of Reference</w:instrText>
            </w:r>
            <w:r w:rsidR="008D28A7" w:rsidRPr="00FA0C7D">
              <w:instrText xml:space="preserve">" </w:instrText>
            </w:r>
            <w:r w:rsidR="008D28A7" w:rsidRPr="00FA0C7D">
              <w:rPr>
                <w:rFonts w:asciiTheme="minorHAnsi" w:hAnsiTheme="minorHAnsi" w:cstheme="minorHAnsi"/>
              </w:rPr>
              <w:fldChar w:fldCharType="end"/>
            </w:r>
            <w:r w:rsidR="002C15B6" w:rsidRPr="00FA0C7D">
              <w:rPr>
                <w:rFonts w:asciiTheme="minorHAnsi" w:hAnsiTheme="minorHAnsi" w:cstheme="minorHAnsi"/>
              </w:rPr>
              <w:t xml:space="preserve"> for Accountability Board. </w:t>
            </w:r>
          </w:p>
        </w:tc>
      </w:tr>
      <w:tr w:rsidR="00390EBC" w:rsidRPr="00FA0C7D" w14:paraId="065FB33A" w14:textId="77777777" w:rsidTr="00D87FC5">
        <w:trPr>
          <w:cantSplit/>
        </w:trPr>
        <w:tc>
          <w:tcPr>
            <w:cnfStyle w:val="001000000000" w:firstRow="0" w:lastRow="0" w:firstColumn="1" w:lastColumn="0" w:oddVBand="0" w:evenVBand="0" w:oddHBand="0" w:evenHBand="0" w:firstRowFirstColumn="0" w:firstRowLastColumn="0" w:lastRowFirstColumn="0" w:lastRowLastColumn="0"/>
            <w:tcW w:w="1877" w:type="pct"/>
          </w:tcPr>
          <w:p w14:paraId="63742723" w14:textId="69DD40D9"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Articles of Association</w:t>
            </w:r>
          </w:p>
        </w:tc>
        <w:tc>
          <w:tcPr>
            <w:tcW w:w="3123" w:type="pct"/>
          </w:tcPr>
          <w:p w14:paraId="7A0E6605" w14:textId="33EA73E2" w:rsidR="00390EBC" w:rsidRPr="00FA0C7D" w:rsidRDefault="001F58DA" w:rsidP="00D87FC5">
            <w:pPr>
              <w:tabs>
                <w:tab w:val="left" w:pos="219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 xml:space="preserve">The Articles of </w:t>
            </w:r>
            <w:r w:rsidR="00E632F1" w:rsidRPr="00FA0C7D">
              <w:rPr>
                <w:rFonts w:asciiTheme="minorHAnsi" w:hAnsiTheme="minorHAnsi" w:cstheme="minorHAnsi"/>
              </w:rPr>
              <w:t xml:space="preserve">Association </w:t>
            </w:r>
            <w:r w:rsidR="00391AFE" w:rsidRPr="00FA0C7D">
              <w:rPr>
                <w:rFonts w:asciiTheme="minorHAnsi" w:hAnsiTheme="minorHAnsi" w:cstheme="minorHAnsi"/>
              </w:rPr>
              <w:t xml:space="preserve">is a legal document containing the written regulations setting out the way in which </w:t>
            </w:r>
            <w:r w:rsidR="00A304E9" w:rsidRPr="00FA0C7D">
              <w:rPr>
                <w:rFonts w:asciiTheme="minorHAnsi" w:hAnsiTheme="minorHAnsi" w:cstheme="minorHAnsi"/>
              </w:rPr>
              <w:t>the SELEP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F6394B" w:rsidRPr="00FA0C7D">
              <w:rPr>
                <w:rFonts w:asciiTheme="minorHAnsi" w:hAnsiTheme="minorHAnsi" w:cstheme="minorHAnsi"/>
              </w:rPr>
              <w:t xml:space="preserve"> w</w:t>
            </w:r>
            <w:r w:rsidR="00391AFE" w:rsidRPr="00FA0C7D">
              <w:rPr>
                <w:rFonts w:asciiTheme="minorHAnsi" w:hAnsiTheme="minorHAnsi" w:cstheme="minorHAnsi"/>
              </w:rPr>
              <w:t>ill be governed</w:t>
            </w:r>
            <w:r w:rsidR="008C0371" w:rsidRPr="00FA0C7D">
              <w:rPr>
                <w:rFonts w:asciiTheme="minorHAnsi" w:hAnsiTheme="minorHAnsi" w:cstheme="minorHAnsi"/>
              </w:rPr>
              <w:t>, including th</w:t>
            </w:r>
            <w:r w:rsidR="00E67E13" w:rsidRPr="00FA0C7D">
              <w:rPr>
                <w:rFonts w:asciiTheme="minorHAnsi" w:hAnsiTheme="minorHAnsi" w:cstheme="minorHAnsi"/>
              </w:rPr>
              <w:t>e resig</w:t>
            </w:r>
            <w:r w:rsidR="008C0371" w:rsidRPr="00FA0C7D">
              <w:rPr>
                <w:rFonts w:asciiTheme="minorHAnsi" w:hAnsiTheme="minorHAnsi" w:cstheme="minorHAnsi"/>
              </w:rPr>
              <w:t>nation procedure for Directors of the company.</w:t>
            </w:r>
          </w:p>
        </w:tc>
      </w:tr>
      <w:tr w:rsidR="00390EBC" w:rsidRPr="00FA0C7D" w14:paraId="256BF6E7" w14:textId="77777777" w:rsidTr="00D87FC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877" w:type="pct"/>
          </w:tcPr>
          <w:p w14:paraId="206B5A64" w14:textId="0D921E97"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Terms of Reference</w:t>
            </w:r>
            <w:r w:rsidR="008D28A7" w:rsidRPr="00FA0C7D">
              <w:rPr>
                <w:rFonts w:asciiTheme="minorHAnsi" w:hAnsiTheme="minorHAnsi" w:cstheme="minorHAnsi"/>
              </w:rPr>
              <w:fldChar w:fldCharType="begin"/>
            </w:r>
            <w:r w:rsidR="008D28A7" w:rsidRPr="00FA0C7D">
              <w:instrText xml:space="preserve"> XE "</w:instrText>
            </w:r>
            <w:r w:rsidR="008D28A7" w:rsidRPr="00FA0C7D">
              <w:rPr>
                <w:rFonts w:asciiTheme="minorHAnsi" w:hAnsiTheme="minorHAnsi" w:cstheme="minorHAnsi"/>
              </w:rPr>
              <w:instrText>Terms of Reference</w:instrText>
            </w:r>
            <w:r w:rsidR="008D28A7" w:rsidRPr="00FA0C7D">
              <w:instrText xml:space="preserve">" </w:instrText>
            </w:r>
            <w:r w:rsidR="008D28A7" w:rsidRPr="00FA0C7D">
              <w:rPr>
                <w:rFonts w:asciiTheme="minorHAnsi" w:hAnsiTheme="minorHAnsi" w:cstheme="minorHAnsi"/>
              </w:rPr>
              <w:fldChar w:fldCharType="end"/>
            </w:r>
          </w:p>
        </w:tc>
        <w:tc>
          <w:tcPr>
            <w:tcW w:w="3123" w:type="pct"/>
          </w:tcPr>
          <w:p w14:paraId="51776925" w14:textId="7B954A38" w:rsidR="00390EBC" w:rsidRPr="00FA0C7D" w:rsidRDefault="00BB7F8D" w:rsidP="00D87FC5">
            <w:pPr>
              <w:tabs>
                <w:tab w:val="left" w:pos="219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 xml:space="preserve">Provides </w:t>
            </w:r>
            <w:r w:rsidR="00245E41" w:rsidRPr="00FA0C7D">
              <w:rPr>
                <w:rFonts w:asciiTheme="minorHAnsi" w:hAnsiTheme="minorHAnsi" w:cstheme="minorHAnsi"/>
              </w:rPr>
              <w:t>the detailed purpose, remit and governance</w:t>
            </w:r>
            <w:r w:rsidR="008E76B8" w:rsidRPr="00FA0C7D">
              <w:rPr>
                <w:rFonts w:asciiTheme="minorHAnsi" w:hAnsiTheme="minorHAnsi" w:cstheme="minorHAnsi"/>
              </w:rPr>
              <w:fldChar w:fldCharType="begin"/>
            </w:r>
            <w:r w:rsidR="008E76B8" w:rsidRPr="00FA0C7D">
              <w:instrText xml:space="preserve"> XE "Governance" </w:instrText>
            </w:r>
            <w:r w:rsidR="008E76B8" w:rsidRPr="00FA0C7D">
              <w:rPr>
                <w:rFonts w:asciiTheme="minorHAnsi" w:hAnsiTheme="minorHAnsi" w:cstheme="minorHAnsi"/>
              </w:rPr>
              <w:fldChar w:fldCharType="end"/>
            </w:r>
            <w:r w:rsidR="00245E41" w:rsidRPr="00FA0C7D">
              <w:rPr>
                <w:rFonts w:asciiTheme="minorHAnsi" w:hAnsiTheme="minorHAnsi" w:cstheme="minorHAnsi"/>
              </w:rPr>
              <w:t xml:space="preserve"> processes for the Strategic Board</w:t>
            </w:r>
            <w:r w:rsidR="003F5137" w:rsidRPr="00FA0C7D">
              <w:rPr>
                <w:rFonts w:asciiTheme="minorHAnsi" w:hAnsiTheme="minorHAnsi" w:cstheme="minorHAnsi"/>
              </w:rPr>
              <w:fldChar w:fldCharType="begin"/>
            </w:r>
            <w:r w:rsidR="003F5137" w:rsidRPr="00FA0C7D">
              <w:instrText xml:space="preserve"> XE "Strategic Board" </w:instrText>
            </w:r>
            <w:r w:rsidR="003F5137" w:rsidRPr="00FA0C7D">
              <w:rPr>
                <w:rFonts w:asciiTheme="minorHAnsi" w:hAnsiTheme="minorHAnsi" w:cstheme="minorHAnsi"/>
              </w:rPr>
              <w:fldChar w:fldCharType="end"/>
            </w:r>
            <w:r w:rsidR="00245E41" w:rsidRPr="00FA0C7D">
              <w:rPr>
                <w:rFonts w:asciiTheme="minorHAnsi" w:hAnsiTheme="minorHAnsi" w:cstheme="minorHAnsi"/>
              </w:rPr>
              <w:t xml:space="preserve">. </w:t>
            </w:r>
          </w:p>
        </w:tc>
      </w:tr>
      <w:tr w:rsidR="00390EBC" w:rsidRPr="00FA0C7D" w14:paraId="3936D4B4" w14:textId="77777777" w:rsidTr="00D87FC5">
        <w:trPr>
          <w:cantSplit/>
        </w:trPr>
        <w:tc>
          <w:tcPr>
            <w:cnfStyle w:val="001000000000" w:firstRow="0" w:lastRow="0" w:firstColumn="1" w:lastColumn="0" w:oddVBand="0" w:evenVBand="0" w:oddHBand="0" w:evenHBand="0" w:firstRowFirstColumn="0" w:firstRowLastColumn="0" w:lastRowFirstColumn="0" w:lastRowLastColumn="0"/>
            <w:tcW w:w="1877" w:type="pct"/>
          </w:tcPr>
          <w:p w14:paraId="39EBC892" w14:textId="0BFDAF18"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Board Recruitment Policy</w:t>
            </w:r>
          </w:p>
        </w:tc>
        <w:tc>
          <w:tcPr>
            <w:tcW w:w="3123" w:type="pct"/>
          </w:tcPr>
          <w:p w14:paraId="257A5BE9" w14:textId="71925561" w:rsidR="00390EBC" w:rsidRPr="00FA0C7D" w:rsidRDefault="00245E41" w:rsidP="00D87FC5">
            <w:pPr>
              <w:tabs>
                <w:tab w:val="left" w:pos="219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Explains the processes for the recruitment of Strategic Board</w:t>
            </w:r>
            <w:r w:rsidR="003F5137" w:rsidRPr="00FA0C7D">
              <w:rPr>
                <w:rFonts w:asciiTheme="minorHAnsi" w:hAnsiTheme="minorHAnsi" w:cstheme="minorHAnsi"/>
              </w:rPr>
              <w:fldChar w:fldCharType="begin"/>
            </w:r>
            <w:r w:rsidR="003F5137" w:rsidRPr="00FA0C7D">
              <w:instrText xml:space="preserve"> XE "Strategic Board" </w:instrText>
            </w:r>
            <w:r w:rsidR="003F5137" w:rsidRPr="00FA0C7D">
              <w:rPr>
                <w:rFonts w:asciiTheme="minorHAnsi" w:hAnsiTheme="minorHAnsi" w:cstheme="minorHAnsi"/>
              </w:rPr>
              <w:fldChar w:fldCharType="end"/>
            </w:r>
            <w:r w:rsidRPr="00FA0C7D">
              <w:rPr>
                <w:rFonts w:asciiTheme="minorHAnsi" w:hAnsiTheme="minorHAnsi" w:cstheme="minorHAnsi"/>
              </w:rPr>
              <w:t xml:space="preserve"> members (Directors)</w:t>
            </w:r>
            <w:r w:rsidR="008C760E" w:rsidRPr="00FA0C7D">
              <w:rPr>
                <w:rFonts w:asciiTheme="minorHAnsi" w:hAnsiTheme="minorHAnsi" w:cstheme="minorHAnsi"/>
              </w:rPr>
              <w:t>, including the Chair</w:t>
            </w:r>
            <w:r w:rsidR="00DB0C87" w:rsidRPr="00FA0C7D">
              <w:rPr>
                <w:rFonts w:asciiTheme="minorHAnsi" w:hAnsiTheme="minorHAnsi" w:cstheme="minorHAnsi"/>
              </w:rPr>
              <w:fldChar w:fldCharType="begin"/>
            </w:r>
            <w:r w:rsidR="00DB0C87" w:rsidRPr="00FA0C7D">
              <w:instrText xml:space="preserve"> XE "</w:instrText>
            </w:r>
            <w:r w:rsidR="00DB0C87" w:rsidRPr="00FA0C7D">
              <w:rPr>
                <w:rFonts w:asciiTheme="minorHAnsi" w:hAnsiTheme="minorHAnsi" w:cstheme="minorHAnsi"/>
              </w:rPr>
              <w:instrText>Chair</w:instrText>
            </w:r>
            <w:r w:rsidR="00DB0C87" w:rsidRPr="00FA0C7D">
              <w:instrText xml:space="preserve">" </w:instrText>
            </w:r>
            <w:r w:rsidR="00DB0C87" w:rsidRPr="00FA0C7D">
              <w:rPr>
                <w:rFonts w:asciiTheme="minorHAnsi" w:hAnsiTheme="minorHAnsi" w:cstheme="minorHAnsi"/>
              </w:rPr>
              <w:fldChar w:fldCharType="end"/>
            </w:r>
            <w:r w:rsidR="008C760E" w:rsidRPr="00FA0C7D">
              <w:rPr>
                <w:rFonts w:asciiTheme="minorHAnsi" w:hAnsiTheme="minorHAnsi" w:cstheme="minorHAnsi"/>
              </w:rPr>
              <w:t xml:space="preserve"> and Deputy Chair, </w:t>
            </w:r>
            <w:r w:rsidRPr="00FA0C7D">
              <w:rPr>
                <w:rFonts w:asciiTheme="minorHAnsi" w:hAnsiTheme="minorHAnsi" w:cstheme="minorHAnsi"/>
              </w:rPr>
              <w:t>and Federated Board</w:t>
            </w:r>
            <w:r w:rsidR="009574BE" w:rsidRPr="00FA0C7D">
              <w:rPr>
                <w:rFonts w:asciiTheme="minorHAnsi" w:hAnsiTheme="minorHAnsi" w:cstheme="minorHAnsi"/>
              </w:rPr>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rPr>
                <w:rFonts w:asciiTheme="minorHAnsi" w:hAnsiTheme="minorHAnsi" w:cstheme="minorHAnsi"/>
              </w:rPr>
              <w:fldChar w:fldCharType="end"/>
            </w:r>
            <w:r w:rsidRPr="00FA0C7D">
              <w:rPr>
                <w:rFonts w:asciiTheme="minorHAnsi" w:hAnsiTheme="minorHAnsi" w:cstheme="minorHAnsi"/>
              </w:rPr>
              <w:t xml:space="preserve"> members (Members</w:t>
            </w:r>
            <w:r w:rsidR="00A304E9" w:rsidRPr="00FA0C7D">
              <w:rPr>
                <w:rFonts w:asciiTheme="minorHAnsi" w:hAnsiTheme="minorHAnsi" w:cstheme="minorHAnsi"/>
              </w:rPr>
              <w:t xml:space="preserve"> of the Company</w:t>
            </w:r>
            <w:r w:rsidRPr="00FA0C7D">
              <w:rPr>
                <w:rFonts w:asciiTheme="minorHAnsi" w:hAnsiTheme="minorHAnsi" w:cstheme="minorHAnsi"/>
              </w:rPr>
              <w:t>)</w:t>
            </w:r>
            <w:ins w:id="61" w:author="Helen Dyer - Capital Programme Manager (SELEP)" w:date="2023-03-12T07:19:00Z">
              <w:r w:rsidR="007307AD">
                <w:rPr>
                  <w:rFonts w:asciiTheme="minorHAnsi" w:hAnsiTheme="minorHAnsi" w:cstheme="minorHAnsi"/>
                </w:rPr>
                <w:t>.</w:t>
              </w:r>
            </w:ins>
          </w:p>
        </w:tc>
      </w:tr>
      <w:tr w:rsidR="00390EBC" w:rsidRPr="00FA0C7D" w14:paraId="31045CF2" w14:textId="77777777" w:rsidTr="00D87FC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877" w:type="pct"/>
          </w:tcPr>
          <w:p w14:paraId="43079B97" w14:textId="5FBF9045"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Code of Conduct</w:t>
            </w:r>
          </w:p>
        </w:tc>
        <w:tc>
          <w:tcPr>
            <w:tcW w:w="3123" w:type="pct"/>
          </w:tcPr>
          <w:p w14:paraId="15E8C8CC" w14:textId="177CA4EE" w:rsidR="00390EBC" w:rsidRPr="00FA0C7D" w:rsidRDefault="00DC2FA9" w:rsidP="00D87FC5">
            <w:pPr>
              <w:tabs>
                <w:tab w:val="left" w:pos="219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A</w:t>
            </w:r>
            <w:r w:rsidR="00361397" w:rsidRPr="00FA0C7D">
              <w:rPr>
                <w:rFonts w:asciiTheme="minorHAnsi" w:hAnsiTheme="minorHAnsi" w:cstheme="minorHAnsi"/>
              </w:rPr>
              <w:t xml:space="preserve"> set of rules outlining the norms, rules, and responsibilities of, and</w:t>
            </w:r>
            <w:ins w:id="62" w:author="Helen Dyer - Capital Programme Manager (SELEP)" w:date="2023-03-12T07:19:00Z">
              <w:r w:rsidR="007307AD">
                <w:rPr>
                  <w:rFonts w:asciiTheme="minorHAnsi" w:hAnsiTheme="minorHAnsi" w:cstheme="minorHAnsi"/>
                </w:rPr>
                <w:t>/</w:t>
              </w:r>
            </w:ins>
            <w:del w:id="63" w:author="Helen Dyer - Capital Programme Manager (SELEP)" w:date="2023-03-12T07:18:00Z">
              <w:r w:rsidR="00361397" w:rsidRPr="00FA0C7D">
                <w:rPr>
                  <w:rFonts w:asciiTheme="minorHAnsi" w:hAnsiTheme="minorHAnsi" w:cstheme="minorHAnsi"/>
                </w:rPr>
                <w:delText xml:space="preserve"> </w:delText>
              </w:r>
            </w:del>
            <w:r w:rsidR="00361397" w:rsidRPr="00FA0C7D">
              <w:rPr>
                <w:rFonts w:asciiTheme="minorHAnsi" w:hAnsiTheme="minorHAnsi" w:cstheme="minorHAnsi"/>
              </w:rPr>
              <w:t xml:space="preserve">or proper practices for </w:t>
            </w:r>
            <w:r w:rsidR="00DC2520" w:rsidRPr="00FA0C7D">
              <w:rPr>
                <w:rFonts w:asciiTheme="minorHAnsi" w:hAnsiTheme="minorHAnsi" w:cstheme="minorHAnsi"/>
              </w:rPr>
              <w:t>any Member or Director</w:t>
            </w:r>
            <w:r w:rsidR="006C4560" w:rsidRPr="00FA0C7D">
              <w:rPr>
                <w:rFonts w:asciiTheme="minorHAnsi" w:hAnsiTheme="minorHAnsi" w:cstheme="minorHAnsi"/>
              </w:rPr>
              <w:t>; the Secretariat and any other officers supporting SELEP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6C4560" w:rsidRPr="00FA0C7D">
              <w:rPr>
                <w:rFonts w:asciiTheme="minorHAnsi" w:hAnsiTheme="minorHAnsi" w:cstheme="minorHAnsi"/>
              </w:rPr>
              <w:t xml:space="preserve"> must comply with the Code of Conduct in addition to any code applicable to their employing organisation</w:t>
            </w:r>
            <w:ins w:id="64" w:author="Helen Dyer - Capital Programme Manager (SELEP)" w:date="2023-03-12T07:19:00Z">
              <w:r w:rsidR="007307AD">
                <w:rPr>
                  <w:rFonts w:asciiTheme="minorHAnsi" w:hAnsiTheme="minorHAnsi" w:cstheme="minorHAnsi"/>
                </w:rPr>
                <w:t>.</w:t>
              </w:r>
            </w:ins>
            <w:r w:rsidR="006C4560" w:rsidRPr="00FA0C7D">
              <w:rPr>
                <w:rFonts w:asciiTheme="minorHAnsi" w:hAnsiTheme="minorHAnsi" w:cstheme="minorHAnsi"/>
              </w:rPr>
              <w:t xml:space="preserve"> </w:t>
            </w:r>
          </w:p>
        </w:tc>
      </w:tr>
      <w:tr w:rsidR="00390EBC" w:rsidRPr="00FA0C7D" w14:paraId="4CD65FAE" w14:textId="77777777" w:rsidTr="00D87FC5">
        <w:trPr>
          <w:cantSplit/>
        </w:trPr>
        <w:tc>
          <w:tcPr>
            <w:cnfStyle w:val="001000000000" w:firstRow="0" w:lastRow="0" w:firstColumn="1" w:lastColumn="0" w:oddVBand="0" w:evenVBand="0" w:oddHBand="0" w:evenHBand="0" w:firstRowFirstColumn="0" w:firstRowLastColumn="0" w:lastRowFirstColumn="0" w:lastRowLastColumn="0"/>
            <w:tcW w:w="1877" w:type="pct"/>
          </w:tcPr>
          <w:p w14:paraId="3DC8FC9B" w14:textId="75295028"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Public Questions Policy</w:t>
            </w:r>
          </w:p>
        </w:tc>
        <w:tc>
          <w:tcPr>
            <w:tcW w:w="3123" w:type="pct"/>
          </w:tcPr>
          <w:p w14:paraId="628FA398" w14:textId="0AC8FBBD" w:rsidR="00390EBC" w:rsidRPr="00FA0C7D" w:rsidRDefault="00B974F3" w:rsidP="00D87FC5">
            <w:pPr>
              <w:tabs>
                <w:tab w:val="left" w:pos="219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 xml:space="preserve">Sets out the process for members of the </w:t>
            </w:r>
            <w:r w:rsidR="002E62E0" w:rsidRPr="00FA0C7D">
              <w:rPr>
                <w:rFonts w:asciiTheme="minorHAnsi" w:hAnsiTheme="minorHAnsi" w:cstheme="minorHAnsi"/>
              </w:rPr>
              <w:t>public to submit questions to the Accountability Board</w:t>
            </w:r>
            <w:r w:rsidR="00DB7FDE" w:rsidRPr="00FA0C7D">
              <w:rPr>
                <w:rFonts w:asciiTheme="minorHAnsi" w:hAnsiTheme="minorHAnsi" w:cstheme="minorHAnsi"/>
              </w:rPr>
              <w:fldChar w:fldCharType="begin"/>
            </w:r>
            <w:r w:rsidR="00DB7FDE" w:rsidRPr="00FA0C7D">
              <w:instrText xml:space="preserve"> XE "Accountability Board" </w:instrText>
            </w:r>
            <w:r w:rsidR="00DB7FDE" w:rsidRPr="00FA0C7D">
              <w:rPr>
                <w:rFonts w:asciiTheme="minorHAnsi" w:hAnsiTheme="minorHAnsi" w:cstheme="minorHAnsi"/>
              </w:rPr>
              <w:fldChar w:fldCharType="end"/>
            </w:r>
            <w:r w:rsidR="00300F4A" w:rsidRPr="00FA0C7D">
              <w:rPr>
                <w:rFonts w:asciiTheme="minorHAnsi" w:hAnsiTheme="minorHAnsi" w:cstheme="minorHAnsi"/>
              </w:rPr>
              <w:t xml:space="preserve"> and Strategic Board</w:t>
            </w:r>
            <w:r w:rsidR="003F5137" w:rsidRPr="00FA0C7D">
              <w:rPr>
                <w:rFonts w:asciiTheme="minorHAnsi" w:hAnsiTheme="minorHAnsi" w:cstheme="minorHAnsi"/>
              </w:rPr>
              <w:fldChar w:fldCharType="begin"/>
            </w:r>
            <w:r w:rsidR="003F5137" w:rsidRPr="00FA0C7D">
              <w:instrText xml:space="preserve"> XE "Strategic Board" </w:instrText>
            </w:r>
            <w:r w:rsidR="003F5137" w:rsidRPr="00FA0C7D">
              <w:rPr>
                <w:rFonts w:asciiTheme="minorHAnsi" w:hAnsiTheme="minorHAnsi" w:cstheme="minorHAnsi"/>
              </w:rPr>
              <w:fldChar w:fldCharType="end"/>
            </w:r>
            <w:r w:rsidR="00300F4A" w:rsidRPr="00FA0C7D">
              <w:rPr>
                <w:rFonts w:asciiTheme="minorHAnsi" w:hAnsiTheme="minorHAnsi" w:cstheme="minorHAnsi"/>
              </w:rPr>
              <w:t>, as well as the rights of District/City/Borough Councils in relation to Strategic Board meetings</w:t>
            </w:r>
            <w:r w:rsidR="002E62E0" w:rsidRPr="00FA0C7D">
              <w:rPr>
                <w:rFonts w:asciiTheme="minorHAnsi" w:hAnsiTheme="minorHAnsi" w:cstheme="minorHAnsi"/>
              </w:rPr>
              <w:t>.</w:t>
            </w:r>
          </w:p>
        </w:tc>
      </w:tr>
      <w:tr w:rsidR="00390EBC" w:rsidRPr="00FA0C7D" w14:paraId="24609B60" w14:textId="77777777" w:rsidTr="00D87FC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877" w:type="pct"/>
          </w:tcPr>
          <w:p w14:paraId="107F6940" w14:textId="5D948F5E"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Register of Interests</w:t>
            </w:r>
            <w:r w:rsidR="00B90BF4" w:rsidRPr="00FA0C7D">
              <w:rPr>
                <w:rFonts w:asciiTheme="minorHAnsi" w:hAnsiTheme="minorHAnsi" w:cstheme="minorHAnsi"/>
              </w:rPr>
              <w:fldChar w:fldCharType="begin"/>
            </w:r>
            <w:r w:rsidR="00B90BF4" w:rsidRPr="00FA0C7D">
              <w:instrText xml:space="preserve"> XE "</w:instrText>
            </w:r>
            <w:r w:rsidR="00B90BF4" w:rsidRPr="00FA0C7D">
              <w:rPr>
                <w:rFonts w:asciiTheme="minorHAnsi" w:hAnsiTheme="minorHAnsi" w:cstheme="minorHAnsi"/>
              </w:rPr>
              <w:instrText>Interests</w:instrText>
            </w:r>
            <w:r w:rsidR="00B90BF4" w:rsidRPr="00FA0C7D">
              <w:rPr>
                <w:rFonts w:cstheme="minorHAnsi"/>
              </w:rPr>
              <w:instrText>:</w:instrText>
            </w:r>
            <w:r w:rsidR="00B90BF4" w:rsidRPr="00FA0C7D">
              <w:instrText xml:space="preserve">Register" </w:instrText>
            </w:r>
            <w:r w:rsidR="00B90BF4" w:rsidRPr="00FA0C7D">
              <w:rPr>
                <w:rFonts w:asciiTheme="minorHAnsi" w:hAnsiTheme="minorHAnsi" w:cstheme="minorHAnsi"/>
              </w:rPr>
              <w:fldChar w:fldCharType="end"/>
            </w:r>
            <w:r w:rsidRPr="00FA0C7D">
              <w:rPr>
                <w:rFonts w:asciiTheme="minorHAnsi" w:hAnsiTheme="minorHAnsi" w:cstheme="minorHAnsi"/>
              </w:rPr>
              <w:t xml:space="preserve"> Policy</w:t>
            </w:r>
          </w:p>
        </w:tc>
        <w:tc>
          <w:tcPr>
            <w:tcW w:w="3123" w:type="pct"/>
          </w:tcPr>
          <w:p w14:paraId="02F579B2" w14:textId="3B7B39F1" w:rsidR="00390EBC" w:rsidRPr="00FA0C7D" w:rsidRDefault="007D0045" w:rsidP="00D87FC5">
            <w:pPr>
              <w:tabs>
                <w:tab w:val="left" w:pos="219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 xml:space="preserve">Explains the requirements for Members, Directors and </w:t>
            </w:r>
            <w:r w:rsidR="001F595F" w:rsidRPr="00FA0C7D">
              <w:rPr>
                <w:rFonts w:asciiTheme="minorHAnsi" w:hAnsiTheme="minorHAnsi" w:cstheme="minorHAnsi"/>
              </w:rPr>
              <w:t>relevant</w:t>
            </w:r>
            <w:r w:rsidRPr="00FA0C7D">
              <w:rPr>
                <w:rFonts w:asciiTheme="minorHAnsi" w:hAnsiTheme="minorHAnsi" w:cstheme="minorHAnsi"/>
              </w:rPr>
              <w:t xml:space="preserve"> officers to complete Registers of Interest</w:t>
            </w:r>
            <w:r w:rsidR="00B90BF4" w:rsidRPr="00FA0C7D">
              <w:rPr>
                <w:rFonts w:asciiTheme="minorHAnsi" w:hAnsiTheme="minorHAnsi" w:cstheme="minorHAnsi"/>
              </w:rPr>
              <w:fldChar w:fldCharType="begin"/>
            </w:r>
            <w:r w:rsidR="00B90BF4" w:rsidRPr="00FA0C7D">
              <w:instrText xml:space="preserve"> XE "</w:instrText>
            </w:r>
            <w:r w:rsidR="00B90BF4" w:rsidRPr="00FA0C7D">
              <w:rPr>
                <w:rFonts w:asciiTheme="minorHAnsi" w:hAnsiTheme="minorHAnsi" w:cstheme="minorHAnsi"/>
              </w:rPr>
              <w:instrText>Interest</w:instrText>
            </w:r>
            <w:r w:rsidR="005B0331" w:rsidRPr="00FA0C7D">
              <w:rPr>
                <w:rFonts w:asciiTheme="minorHAnsi" w:hAnsiTheme="minorHAnsi" w:cstheme="minorHAnsi"/>
              </w:rPr>
              <w:instrText>s</w:instrText>
            </w:r>
            <w:r w:rsidR="00B90BF4" w:rsidRPr="00FA0C7D">
              <w:rPr>
                <w:rFonts w:cstheme="minorHAnsi"/>
              </w:rPr>
              <w:instrText>:</w:instrText>
            </w:r>
            <w:r w:rsidR="00B90BF4" w:rsidRPr="00FA0C7D">
              <w:instrText xml:space="preserve">Register" </w:instrText>
            </w:r>
            <w:r w:rsidR="00B90BF4" w:rsidRPr="00FA0C7D">
              <w:rPr>
                <w:rFonts w:asciiTheme="minorHAnsi" w:hAnsiTheme="minorHAnsi" w:cstheme="minorHAnsi"/>
              </w:rPr>
              <w:fldChar w:fldCharType="end"/>
            </w:r>
            <w:r w:rsidRPr="00FA0C7D">
              <w:rPr>
                <w:rFonts w:asciiTheme="minorHAnsi" w:hAnsiTheme="minorHAnsi" w:cstheme="minorHAnsi"/>
              </w:rPr>
              <w:t xml:space="preserve">, </w:t>
            </w:r>
            <w:r w:rsidR="00AC5CA3" w:rsidRPr="00FA0C7D">
              <w:rPr>
                <w:rFonts w:asciiTheme="minorHAnsi" w:hAnsiTheme="minorHAnsi" w:cstheme="minorHAnsi"/>
              </w:rPr>
              <w:t>declaring interests</w:t>
            </w:r>
            <w:r w:rsidR="00B90BF4" w:rsidRPr="00FA0C7D">
              <w:rPr>
                <w:rFonts w:asciiTheme="minorHAnsi" w:hAnsiTheme="minorHAnsi" w:cstheme="minorHAnsi"/>
              </w:rPr>
              <w:fldChar w:fldCharType="begin"/>
            </w:r>
            <w:r w:rsidR="00B90BF4" w:rsidRPr="00FA0C7D">
              <w:instrText xml:space="preserve"> XE "</w:instrText>
            </w:r>
            <w:r w:rsidR="00B90BF4" w:rsidRPr="00FA0C7D">
              <w:rPr>
                <w:rFonts w:asciiTheme="minorHAnsi" w:hAnsiTheme="minorHAnsi" w:cstheme="minorHAnsi"/>
              </w:rPr>
              <w:instrText>Interests</w:instrText>
            </w:r>
            <w:r w:rsidR="00B90BF4" w:rsidRPr="00FA0C7D">
              <w:rPr>
                <w:rFonts w:cstheme="minorHAnsi"/>
              </w:rPr>
              <w:instrText>:</w:instrText>
            </w:r>
            <w:r w:rsidR="00B90BF4" w:rsidRPr="00FA0C7D">
              <w:instrText xml:space="preserve">Declaration" </w:instrText>
            </w:r>
            <w:r w:rsidR="00B90BF4" w:rsidRPr="00FA0C7D">
              <w:rPr>
                <w:rFonts w:asciiTheme="minorHAnsi" w:hAnsiTheme="minorHAnsi" w:cstheme="minorHAnsi"/>
              </w:rPr>
              <w:fldChar w:fldCharType="end"/>
            </w:r>
            <w:r w:rsidR="00AC5CA3" w:rsidRPr="00FA0C7D">
              <w:rPr>
                <w:rFonts w:asciiTheme="minorHAnsi" w:hAnsiTheme="minorHAnsi" w:cstheme="minorHAnsi"/>
              </w:rPr>
              <w:t xml:space="preserve"> in relation to meetings and appropriate actions in case of a conflict of interest</w:t>
            </w:r>
            <w:r w:rsidR="00261024" w:rsidRPr="00FA0C7D">
              <w:rPr>
                <w:rFonts w:asciiTheme="minorHAnsi" w:hAnsiTheme="minorHAnsi" w:cstheme="minorHAnsi"/>
              </w:rPr>
              <w:fldChar w:fldCharType="begin"/>
            </w:r>
            <w:r w:rsidR="00261024" w:rsidRPr="00FA0C7D">
              <w:instrText xml:space="preserve"> XE "</w:instrText>
            </w:r>
            <w:r w:rsidR="00261024" w:rsidRPr="00FA0C7D">
              <w:rPr>
                <w:rFonts w:asciiTheme="minorHAnsi" w:hAnsiTheme="minorHAnsi" w:cstheme="minorHAnsi"/>
              </w:rPr>
              <w:instrText>Interest</w:instrText>
            </w:r>
            <w:r w:rsidR="005B0331" w:rsidRPr="00FA0C7D">
              <w:rPr>
                <w:rFonts w:asciiTheme="minorHAnsi" w:hAnsiTheme="minorHAnsi" w:cstheme="minorHAnsi"/>
              </w:rPr>
              <w:instrText>s</w:instrText>
            </w:r>
            <w:r w:rsidR="00261024" w:rsidRPr="00FA0C7D">
              <w:rPr>
                <w:rFonts w:cstheme="minorHAnsi"/>
              </w:rPr>
              <w:instrText>:</w:instrText>
            </w:r>
            <w:r w:rsidR="00261024" w:rsidRPr="00FA0C7D">
              <w:instrText xml:space="preserve">Conflict" </w:instrText>
            </w:r>
            <w:r w:rsidR="00261024" w:rsidRPr="00FA0C7D">
              <w:rPr>
                <w:rFonts w:asciiTheme="minorHAnsi" w:hAnsiTheme="minorHAnsi" w:cstheme="minorHAnsi"/>
              </w:rPr>
              <w:fldChar w:fldCharType="end"/>
            </w:r>
            <w:r w:rsidR="00AC5CA3" w:rsidRPr="00FA0C7D">
              <w:rPr>
                <w:rFonts w:asciiTheme="minorHAnsi" w:hAnsiTheme="minorHAnsi" w:cstheme="minorHAnsi"/>
              </w:rPr>
              <w:t xml:space="preserve">. </w:t>
            </w:r>
          </w:p>
        </w:tc>
      </w:tr>
      <w:tr w:rsidR="00390EBC" w:rsidRPr="00FA0C7D" w14:paraId="60B24A36" w14:textId="77777777" w:rsidTr="00D87FC5">
        <w:trPr>
          <w:cantSplit/>
        </w:trPr>
        <w:tc>
          <w:tcPr>
            <w:cnfStyle w:val="001000000000" w:firstRow="0" w:lastRow="0" w:firstColumn="1" w:lastColumn="0" w:oddVBand="0" w:evenVBand="0" w:oddHBand="0" w:evenHBand="0" w:firstRowFirstColumn="0" w:firstRowLastColumn="0" w:lastRowFirstColumn="0" w:lastRowLastColumn="0"/>
            <w:tcW w:w="1877" w:type="pct"/>
          </w:tcPr>
          <w:p w14:paraId="4B663243" w14:textId="5BC48F53"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Confidential Reporting of Complaints Policy</w:t>
            </w:r>
          </w:p>
        </w:tc>
        <w:tc>
          <w:tcPr>
            <w:tcW w:w="3123" w:type="pct"/>
          </w:tcPr>
          <w:p w14:paraId="2AA312D3" w14:textId="4E407C2B" w:rsidR="00390EBC" w:rsidRPr="00FA0C7D" w:rsidRDefault="003267BB" w:rsidP="00D87FC5">
            <w:pPr>
              <w:tabs>
                <w:tab w:val="left" w:pos="219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Explains the process to report a complaint confidentially.</w:t>
            </w:r>
          </w:p>
        </w:tc>
      </w:tr>
      <w:tr w:rsidR="00390EBC" w:rsidRPr="00FA0C7D" w14:paraId="4ACAC27E" w14:textId="77777777" w:rsidTr="00D87FC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877" w:type="pct"/>
          </w:tcPr>
          <w:p w14:paraId="34EEFEB4" w14:textId="2939C8CD" w:rsidR="00390EBC" w:rsidRPr="00FA0C7D" w:rsidRDefault="005B6FD0" w:rsidP="00D87FC5">
            <w:pPr>
              <w:tabs>
                <w:tab w:val="left" w:pos="2190"/>
              </w:tabs>
              <w:autoSpaceDE w:val="0"/>
              <w:autoSpaceDN w:val="0"/>
              <w:adjustRightInd w:val="0"/>
              <w:rPr>
                <w:rFonts w:asciiTheme="minorHAnsi" w:hAnsiTheme="minorHAnsi" w:cstheme="minorHAnsi"/>
              </w:rPr>
            </w:pPr>
            <w:r>
              <w:rPr>
                <w:rFonts w:asciiTheme="minorHAnsi" w:hAnsiTheme="minorHAnsi" w:cstheme="minorHAnsi"/>
              </w:rPr>
              <w:t>Expenses Policy</w:t>
            </w:r>
          </w:p>
        </w:tc>
        <w:tc>
          <w:tcPr>
            <w:tcW w:w="3123" w:type="pct"/>
          </w:tcPr>
          <w:p w14:paraId="4FAE12DC" w14:textId="28D92F60" w:rsidR="00390EBC" w:rsidRPr="00FA0C7D" w:rsidRDefault="003267BB" w:rsidP="00D87FC5">
            <w:pPr>
              <w:tabs>
                <w:tab w:val="left" w:pos="219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 xml:space="preserve">Explains </w:t>
            </w:r>
            <w:r w:rsidR="00E94ACB" w:rsidRPr="00FA0C7D">
              <w:rPr>
                <w:rFonts w:asciiTheme="minorHAnsi" w:hAnsiTheme="minorHAnsi" w:cstheme="minorHAnsi"/>
              </w:rPr>
              <w:t xml:space="preserve">the regulations around expense claims </w:t>
            </w:r>
            <w:r w:rsidR="005B6FD0" w:rsidRPr="00FA0C7D">
              <w:rPr>
                <w:rFonts w:asciiTheme="minorHAnsi" w:hAnsiTheme="minorHAnsi" w:cstheme="minorHAnsi"/>
              </w:rPr>
              <w:t>to safeguard the use of public funds.</w:t>
            </w:r>
          </w:p>
        </w:tc>
      </w:tr>
      <w:tr w:rsidR="005B6FD0" w:rsidRPr="00FA0C7D" w14:paraId="132D4B5A" w14:textId="77777777" w:rsidTr="00D87FC5">
        <w:trPr>
          <w:cantSplit/>
        </w:trPr>
        <w:tc>
          <w:tcPr>
            <w:cnfStyle w:val="001000000000" w:firstRow="0" w:lastRow="0" w:firstColumn="1" w:lastColumn="0" w:oddVBand="0" w:evenVBand="0" w:oddHBand="0" w:evenHBand="0" w:firstRowFirstColumn="0" w:firstRowLastColumn="0" w:lastRowFirstColumn="0" w:lastRowLastColumn="0"/>
            <w:tcW w:w="1877" w:type="pct"/>
          </w:tcPr>
          <w:p w14:paraId="451987DB" w14:textId="68A4542E" w:rsidR="005B6FD0" w:rsidRPr="00FA0C7D" w:rsidDel="005B6FD0" w:rsidRDefault="005B6FD0" w:rsidP="00D87FC5">
            <w:pPr>
              <w:tabs>
                <w:tab w:val="left" w:pos="2190"/>
              </w:tabs>
              <w:autoSpaceDE w:val="0"/>
              <w:autoSpaceDN w:val="0"/>
              <w:adjustRightInd w:val="0"/>
              <w:rPr>
                <w:rFonts w:asciiTheme="minorHAnsi" w:hAnsiTheme="minorHAnsi" w:cstheme="minorHAnsi"/>
              </w:rPr>
            </w:pPr>
            <w:r>
              <w:rPr>
                <w:rFonts w:asciiTheme="minorHAnsi" w:hAnsiTheme="minorHAnsi" w:cstheme="minorHAnsi"/>
              </w:rPr>
              <w:t>Hospitality Policy</w:t>
            </w:r>
          </w:p>
        </w:tc>
        <w:tc>
          <w:tcPr>
            <w:tcW w:w="3123" w:type="pct"/>
          </w:tcPr>
          <w:p w14:paraId="7F7DAB9B" w14:textId="44E6419E" w:rsidR="005B6FD0" w:rsidRPr="00FA0C7D" w:rsidRDefault="005B6FD0" w:rsidP="00D87FC5">
            <w:pPr>
              <w:tabs>
                <w:tab w:val="left" w:pos="2190"/>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Explains the regulations around gifts and hospitality to safeguard the use of public funds.</w:t>
            </w:r>
          </w:p>
        </w:tc>
      </w:tr>
      <w:tr w:rsidR="00390EBC" w:rsidRPr="00FA0C7D" w14:paraId="3206709C" w14:textId="77777777" w:rsidTr="00D87FC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877" w:type="pct"/>
          </w:tcPr>
          <w:p w14:paraId="0B7EC201" w14:textId="2F0D172C" w:rsidR="00390EBC" w:rsidRPr="00FA0C7D" w:rsidRDefault="00390EBC" w:rsidP="00D87FC5">
            <w:pPr>
              <w:tabs>
                <w:tab w:val="left" w:pos="2190"/>
              </w:tabs>
              <w:autoSpaceDE w:val="0"/>
              <w:autoSpaceDN w:val="0"/>
              <w:adjustRightInd w:val="0"/>
              <w:rPr>
                <w:rFonts w:asciiTheme="minorHAnsi" w:hAnsiTheme="minorHAnsi" w:cstheme="minorHAnsi"/>
              </w:rPr>
            </w:pPr>
            <w:r w:rsidRPr="00FA0C7D">
              <w:rPr>
                <w:rFonts w:asciiTheme="minorHAnsi" w:hAnsiTheme="minorHAnsi" w:cstheme="minorHAnsi"/>
              </w:rPr>
              <w:t>Whistleblowing Policy</w:t>
            </w:r>
          </w:p>
        </w:tc>
        <w:tc>
          <w:tcPr>
            <w:tcW w:w="3123" w:type="pct"/>
          </w:tcPr>
          <w:p w14:paraId="5E1697BA" w14:textId="52F9920D" w:rsidR="005B6515" w:rsidRPr="00FA0C7D" w:rsidRDefault="005B6515" w:rsidP="00D87FC5">
            <w:pPr>
              <w:tabs>
                <w:tab w:val="left" w:pos="219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Provides a framework for its Board Members, Officers, those</w:t>
            </w:r>
          </w:p>
          <w:p w14:paraId="18E55A10" w14:textId="1B676C9D" w:rsidR="00390EBC" w:rsidRPr="00FA0C7D" w:rsidRDefault="005B6515" w:rsidP="00D87FC5">
            <w:pPr>
              <w:tabs>
                <w:tab w:val="left" w:pos="2190"/>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A0C7D">
              <w:rPr>
                <w:rFonts w:asciiTheme="minorHAnsi" w:hAnsiTheme="minorHAnsi" w:cstheme="minorHAnsi"/>
              </w:rPr>
              <w:t xml:space="preserve">working for the </w:t>
            </w:r>
            <w:r w:rsidR="00B11AAE" w:rsidRPr="00FA0C7D">
              <w:rPr>
                <w:rFonts w:asciiTheme="minorHAnsi" w:hAnsiTheme="minorHAnsi"/>
              </w:rPr>
              <w:t>SELEP</w:t>
            </w:r>
            <w:r w:rsidRPr="00FA0C7D">
              <w:rPr>
                <w:rFonts w:asciiTheme="minorHAnsi" w:hAnsiTheme="minorHAnsi" w:cstheme="minorHAnsi"/>
              </w:rPr>
              <w:t xml:space="preserve">, members of the public and third parties to report concerns or perceived wrongdoings within the </w:t>
            </w:r>
            <w:r w:rsidR="00B11AAE" w:rsidRPr="00FA0C7D">
              <w:rPr>
                <w:rFonts w:asciiTheme="minorHAnsi" w:hAnsiTheme="minorHAnsi"/>
              </w:rPr>
              <w:t>SELEP</w:t>
            </w:r>
            <w:r w:rsidRPr="00FA0C7D">
              <w:rPr>
                <w:rFonts w:asciiTheme="minorHAnsi" w:hAnsiTheme="minorHAnsi" w:cstheme="minorHAnsi"/>
              </w:rPr>
              <w:t xml:space="preserve"> which they believe are in the public interest and may relate to illegal, improper or unethical conduct.</w:t>
            </w:r>
          </w:p>
        </w:tc>
      </w:tr>
    </w:tbl>
    <w:p w14:paraId="5567CF16" w14:textId="16A1D8A1" w:rsidR="004A7CBE" w:rsidRPr="00FA0C7D" w:rsidRDefault="00DB475B" w:rsidP="004C06A9">
      <w:pPr>
        <w:tabs>
          <w:tab w:val="left" w:pos="2190"/>
        </w:tabs>
        <w:autoSpaceDE w:val="0"/>
        <w:autoSpaceDN w:val="0"/>
        <w:adjustRightInd w:val="0"/>
        <w:spacing w:before="120"/>
        <w:rPr>
          <w:rFonts w:asciiTheme="minorHAnsi" w:hAnsiTheme="minorHAnsi" w:cstheme="minorHAnsi"/>
        </w:rPr>
      </w:pPr>
      <w:r w:rsidRPr="00FA0C7D">
        <w:rPr>
          <w:rFonts w:asciiTheme="minorHAnsi" w:hAnsiTheme="minorHAnsi" w:cstheme="minorHAnsi"/>
        </w:rPr>
        <w:lastRenderedPageBreak/>
        <w:t xml:space="preserve"> </w:t>
      </w:r>
    </w:p>
    <w:p w14:paraId="02E9E009" w14:textId="3D82812F" w:rsidR="004A7CBE" w:rsidRPr="00FA0C7D" w:rsidRDefault="00DE2B34" w:rsidP="00B2386B">
      <w:pPr>
        <w:pStyle w:val="Heading3"/>
      </w:pPr>
      <w:hyperlink r:id="rId29" w:history="1">
        <w:r w:rsidR="006E1B28" w:rsidRPr="00FA0C7D">
          <w:rPr>
            <w:rStyle w:val="Hyperlink"/>
          </w:rPr>
          <w:t>All</w:t>
        </w:r>
        <w:r w:rsidR="005A2455" w:rsidRPr="00FA0C7D">
          <w:rPr>
            <w:rStyle w:val="Hyperlink"/>
          </w:rPr>
          <w:t xml:space="preserve"> these policies are available on the </w:t>
        </w:r>
        <w:r w:rsidR="00B11AAE" w:rsidRPr="00FA0C7D">
          <w:rPr>
            <w:rStyle w:val="Hyperlink"/>
          </w:rPr>
          <w:t>SELEP</w:t>
        </w:r>
        <w:r w:rsidR="005A2455" w:rsidRPr="00FA0C7D">
          <w:rPr>
            <w:rStyle w:val="Hyperlink"/>
          </w:rPr>
          <w:t xml:space="preserve"> website.</w:t>
        </w:r>
      </w:hyperlink>
      <w:r w:rsidR="005A2455" w:rsidRPr="00FA0C7D">
        <w:t xml:space="preserve"> </w:t>
      </w:r>
    </w:p>
    <w:p w14:paraId="5E6956B0" w14:textId="77777777" w:rsidR="004A7CBE" w:rsidRPr="00FA0C7D" w:rsidRDefault="004A7CBE" w:rsidP="004C06A9">
      <w:pPr>
        <w:autoSpaceDE w:val="0"/>
        <w:autoSpaceDN w:val="0"/>
        <w:adjustRightInd w:val="0"/>
        <w:spacing w:before="120"/>
        <w:rPr>
          <w:rFonts w:asciiTheme="minorHAnsi" w:hAnsiTheme="minorHAnsi" w:cstheme="minorHAnsi"/>
        </w:rPr>
      </w:pPr>
    </w:p>
    <w:p w14:paraId="21974F96" w14:textId="77777777" w:rsidR="004A7CBE" w:rsidRPr="00FA0C7D" w:rsidRDefault="004A7CBE" w:rsidP="004C06A9">
      <w:pPr>
        <w:autoSpaceDE w:val="0"/>
        <w:autoSpaceDN w:val="0"/>
        <w:adjustRightInd w:val="0"/>
        <w:spacing w:before="120"/>
        <w:rPr>
          <w:rFonts w:asciiTheme="minorHAnsi" w:hAnsiTheme="minorHAnsi" w:cstheme="minorHAnsi"/>
        </w:rPr>
      </w:pPr>
      <w:bookmarkStart w:id="65" w:name="B"/>
      <w:bookmarkEnd w:id="65"/>
    </w:p>
    <w:p w14:paraId="09175E3E" w14:textId="0BBCC132" w:rsidR="004A7CBE" w:rsidRPr="00FA0C7D" w:rsidRDefault="004A7CBE" w:rsidP="004C06A9">
      <w:pPr>
        <w:autoSpaceDE w:val="0"/>
        <w:autoSpaceDN w:val="0"/>
        <w:adjustRightInd w:val="0"/>
        <w:spacing w:before="120"/>
        <w:rPr>
          <w:rFonts w:asciiTheme="minorHAnsi" w:hAnsiTheme="minorHAnsi" w:cstheme="minorHAnsi"/>
        </w:rPr>
        <w:sectPr w:rsidR="004A7CBE" w:rsidRPr="00FA0C7D" w:rsidSect="001B63BB">
          <w:headerReference w:type="default" r:id="rId30"/>
          <w:pgSz w:w="11906" w:h="16838"/>
          <w:pgMar w:top="567" w:right="425" w:bottom="567" w:left="425" w:header="1474" w:footer="1077" w:gutter="0"/>
          <w:cols w:space="708"/>
          <w:docGrid w:linePitch="360"/>
        </w:sectPr>
      </w:pPr>
    </w:p>
    <w:p w14:paraId="26492714" w14:textId="41D2E45B" w:rsidR="009B2E34" w:rsidRPr="00FA0C7D" w:rsidRDefault="0024590D">
      <w:pPr>
        <w:pStyle w:val="Heading1"/>
      </w:pPr>
      <w:bookmarkStart w:id="66" w:name="_Toc25839120"/>
      <w:bookmarkStart w:id="67" w:name="_Toc29296669"/>
      <w:bookmarkStart w:id="68" w:name="_Toc102055291"/>
      <w:r w:rsidRPr="00FA0C7D">
        <w:lastRenderedPageBreak/>
        <w:t xml:space="preserve">Section 3: </w:t>
      </w:r>
      <w:r w:rsidR="009B2E34" w:rsidRPr="00FA0C7D">
        <w:t xml:space="preserve">Aims and </w:t>
      </w:r>
      <w:r w:rsidR="009E37E8" w:rsidRPr="00FA0C7D">
        <w:t>O</w:t>
      </w:r>
      <w:r w:rsidR="009B2E34" w:rsidRPr="00FA0C7D">
        <w:t>bjectives</w:t>
      </w:r>
      <w:bookmarkEnd w:id="66"/>
      <w:bookmarkEnd w:id="67"/>
      <w:bookmarkEnd w:id="68"/>
    </w:p>
    <w:p w14:paraId="19615EF3" w14:textId="629DD728" w:rsidR="00A042F8" w:rsidRPr="00FA0C7D" w:rsidRDefault="00D87FC5">
      <w:pPr>
        <w:pStyle w:val="Heading2"/>
        <w:rPr>
          <w:rFonts w:eastAsiaTheme="minorEastAsia"/>
        </w:rPr>
      </w:pPr>
      <w:bookmarkStart w:id="69" w:name="_Toc102055292"/>
      <w:r w:rsidRPr="00FA0C7D">
        <w:rPr>
          <w:rFonts w:eastAsiaTheme="minorEastAsia"/>
        </w:rPr>
        <w:t>Core Objectives</w:t>
      </w:r>
      <w:bookmarkEnd w:id="69"/>
    </w:p>
    <w:p w14:paraId="3D3330A6" w14:textId="6D2CCA3A" w:rsidR="00D14E36" w:rsidRPr="00FA0C7D" w:rsidRDefault="00D14E36" w:rsidP="00B2386B">
      <w:pPr>
        <w:pStyle w:val="Heading3"/>
      </w:pPr>
      <w:r w:rsidRPr="00FA0C7D">
        <w:t>The South East Local Enterprise Partnership (</w:t>
      </w:r>
      <w:r w:rsidR="00B11AAE" w:rsidRPr="00FA0C7D">
        <w:t>SELEP</w:t>
      </w:r>
      <w:r w:rsidR="009712D1" w:rsidRPr="00FA0C7D">
        <w:rPr>
          <w:bCs/>
        </w:rPr>
        <w:t xml:space="preserve"> Ltd</w:t>
      </w:r>
      <w:r w:rsidR="00157533" w:rsidRPr="00FA0C7D">
        <w:rPr>
          <w:bCs/>
        </w:rPr>
        <w:fldChar w:fldCharType="begin"/>
      </w:r>
      <w:r w:rsidR="00157533" w:rsidRPr="00FA0C7D">
        <w:instrText xml:space="preserve"> XE "SELEP Ltd" </w:instrText>
      </w:r>
      <w:r w:rsidR="00157533" w:rsidRPr="00FA0C7D">
        <w:rPr>
          <w:bCs/>
        </w:rPr>
        <w:fldChar w:fldCharType="end"/>
      </w:r>
      <w:r w:rsidRPr="00FA0C7D">
        <w:t>) is one of 38 Local Enterprise Partnerships (LEPs), established to “provide the clear vision and strategic leadership to drive sustainable private sector-led growth and job creation in their area</w:t>
      </w:r>
      <w:r w:rsidRPr="00FA0C7D">
        <w:rPr>
          <w:rStyle w:val="FootnoteReference"/>
        </w:rPr>
        <w:footnoteReference w:id="2"/>
      </w:r>
      <w:r w:rsidRPr="00FA0C7D">
        <w:t>”. It encompasses the Local Authority areas of East Sussex, Essex, Kent, Medway, Southend and Thurrock.</w:t>
      </w:r>
    </w:p>
    <w:p w14:paraId="3DF3C7EB" w14:textId="1E0E39FA" w:rsidR="00266120" w:rsidRPr="00FA0C7D" w:rsidRDefault="00266120" w:rsidP="00B2386B">
      <w:pPr>
        <w:pStyle w:val="Heading3"/>
      </w:pPr>
      <w:r w:rsidRPr="00FA0C7D">
        <w:t xml:space="preserve">Whilst LEPs determine their own specific priorities, in their document </w:t>
      </w:r>
      <w:hyperlink r:id="rId31" w:history="1">
        <w:r w:rsidRPr="00FA0C7D">
          <w:rPr>
            <w:rStyle w:val="Hyperlink"/>
          </w:rPr>
          <w:t>Strengthened Local Enterprise Partnerships</w:t>
        </w:r>
      </w:hyperlink>
      <w:r w:rsidRPr="00FA0C7D">
        <w:rPr>
          <w:i/>
        </w:rPr>
        <w:t xml:space="preserve"> </w:t>
      </w:r>
      <w:r w:rsidRPr="00FA0C7D">
        <w:t>Government</w:t>
      </w:r>
      <w:r w:rsidR="00157533" w:rsidRPr="00FA0C7D">
        <w:fldChar w:fldCharType="begin"/>
      </w:r>
      <w:r w:rsidR="00157533" w:rsidRPr="00FA0C7D">
        <w:instrText xml:space="preserve"> XE "Government" </w:instrText>
      </w:r>
      <w:r w:rsidR="00157533" w:rsidRPr="00FA0C7D">
        <w:fldChar w:fldCharType="end"/>
      </w:r>
      <w:r w:rsidRPr="00FA0C7D">
        <w:t xml:space="preserve"> set out </w:t>
      </w:r>
      <w:r w:rsidR="007E4F27" w:rsidRPr="00FA0C7D">
        <w:t xml:space="preserve">the requirement </w:t>
      </w:r>
      <w:r w:rsidRPr="00FA0C7D">
        <w:t>that LEPs should focus on the following four activities to support the development and delivery of their Local Industrial Strategy</w:t>
      </w:r>
      <w:r w:rsidR="00157533" w:rsidRPr="00FA0C7D">
        <w:fldChar w:fldCharType="begin"/>
      </w:r>
      <w:r w:rsidR="00157533" w:rsidRPr="00FA0C7D">
        <w:instrText xml:space="preserve"> XE "Local Industrial Strategy" </w:instrText>
      </w:r>
      <w:r w:rsidR="00157533" w:rsidRPr="00FA0C7D">
        <w:fldChar w:fldCharType="end"/>
      </w:r>
      <w:r w:rsidRPr="00FA0C7D">
        <w:t xml:space="preserve">: </w:t>
      </w:r>
    </w:p>
    <w:p w14:paraId="4C496786" w14:textId="451A87BD" w:rsidR="00266120" w:rsidRPr="00FA0C7D" w:rsidRDefault="00266120" w:rsidP="009F3464">
      <w:pPr>
        <w:pStyle w:val="Heading4"/>
        <w:rPr>
          <w:rFonts w:eastAsiaTheme="minorEastAsia"/>
        </w:rPr>
      </w:pPr>
      <w:r w:rsidRPr="00FA0C7D">
        <w:rPr>
          <w:rFonts w:eastAsiaTheme="minorEastAsia"/>
        </w:rPr>
        <w:t>Strategy: developing an evidence-based Local Industrial Strategy</w:t>
      </w:r>
      <w:r w:rsidR="00157533" w:rsidRPr="00FA0C7D">
        <w:rPr>
          <w:rFonts w:eastAsiaTheme="minorEastAsia"/>
        </w:rPr>
        <w:fldChar w:fldCharType="begin"/>
      </w:r>
      <w:r w:rsidR="00157533" w:rsidRPr="00FA0C7D">
        <w:instrText xml:space="preserve"> XE "</w:instrText>
      </w:r>
      <w:r w:rsidR="00157533" w:rsidRPr="00FA0C7D">
        <w:rPr>
          <w:rFonts w:asciiTheme="minorHAnsi" w:hAnsiTheme="minorHAnsi" w:cstheme="minorHAnsi"/>
        </w:rPr>
        <w:instrText>Local Industrial Strategy</w:instrText>
      </w:r>
      <w:r w:rsidR="00157533" w:rsidRPr="00FA0C7D">
        <w:instrText xml:space="preserve">" </w:instrText>
      </w:r>
      <w:r w:rsidR="00157533" w:rsidRPr="00FA0C7D">
        <w:rPr>
          <w:rFonts w:eastAsiaTheme="minorEastAsia"/>
        </w:rPr>
        <w:fldChar w:fldCharType="end"/>
      </w:r>
      <w:r w:rsidRPr="00FA0C7D">
        <w:rPr>
          <w:rFonts w:eastAsiaTheme="minorEastAsia"/>
        </w:rPr>
        <w:t xml:space="preserve"> that identifies local strengths and challenges, future opportunities and the action needed to boost productivity, earning power and competitiveness across their area; </w:t>
      </w:r>
    </w:p>
    <w:p w14:paraId="4C5928D1" w14:textId="41755EEF" w:rsidR="00D14E36" w:rsidRPr="00FA0C7D" w:rsidRDefault="00266120" w:rsidP="009F3464">
      <w:pPr>
        <w:pStyle w:val="Heading4"/>
      </w:pPr>
      <w:r w:rsidRPr="00FA0C7D">
        <w:rPr>
          <w:rFonts w:eastAsiaTheme="minorEastAsia"/>
        </w:rPr>
        <w:t>Allocation of funds: identifying and developing investment opportunities; prioritising the award of local growth funding; and monitoring and evaluating the impacts of its activities to improve productivity across the local economy;</w:t>
      </w:r>
      <w:r w:rsidR="002925DC" w:rsidRPr="00FA0C7D">
        <w:rPr>
          <w:rFonts w:eastAsiaTheme="minorEastAsia"/>
        </w:rPr>
        <w:t xml:space="preserve"> </w:t>
      </w:r>
      <w:r w:rsidR="002925DC" w:rsidRPr="00FA0C7D">
        <w:t>t</w:t>
      </w:r>
      <w:r w:rsidR="00D14E36" w:rsidRPr="00FA0C7D">
        <w:t xml:space="preserve">he funding streams that are awarded by </w:t>
      </w:r>
      <w:r w:rsidR="00B11AAE" w:rsidRPr="00FA0C7D">
        <w:t>SELEP</w:t>
      </w:r>
      <w:r w:rsidR="00D14E36" w:rsidRPr="00FA0C7D">
        <w:t xml:space="preserve"> </w:t>
      </w:r>
      <w:r w:rsidR="009712D1" w:rsidRPr="00FA0C7D">
        <w:rPr>
          <w:rFonts w:asciiTheme="minorHAnsi" w:hAnsiTheme="minorHAnsi" w:cstheme="minorHAnsi"/>
        </w:rPr>
        <w:t>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7E4F27" w:rsidRPr="00FA0C7D">
        <w:rPr>
          <w:rFonts w:asciiTheme="minorHAnsi" w:hAnsiTheme="minorHAnsi" w:cstheme="minorHAnsi"/>
        </w:rPr>
        <w:t xml:space="preserve"> are</w:t>
      </w:r>
      <w:r w:rsidR="00D14E36" w:rsidRPr="00FA0C7D">
        <w:t xml:space="preserve">:  </w:t>
      </w:r>
    </w:p>
    <w:p w14:paraId="137FA6CE" w14:textId="71E2E48D" w:rsidR="00D14E36" w:rsidRPr="00FA0C7D" w:rsidRDefault="00D14E36" w:rsidP="00B2386B">
      <w:pPr>
        <w:pStyle w:val="Heading5"/>
      </w:pPr>
      <w:r w:rsidRPr="00FA0C7D">
        <w:t>the Local Growth Fund (LGF</w:t>
      </w:r>
      <w:r w:rsidR="00102C15" w:rsidRPr="00FA0C7D">
        <w:fldChar w:fldCharType="begin"/>
      </w:r>
      <w:r w:rsidR="00102C15" w:rsidRPr="00FA0C7D">
        <w:instrText xml:space="preserve"> XE "Local Growth Fund (LGF)" </w:instrText>
      </w:r>
      <w:r w:rsidR="00102C15" w:rsidRPr="00FA0C7D">
        <w:fldChar w:fldCharType="end"/>
      </w:r>
      <w:r w:rsidRPr="00FA0C7D">
        <w:t>), which is a capital grant for investment in capital infrastructure projects and includes the Skills Capital Fund. This funding aims to support the delivery of jobs, homes, new learners and other economic growth objectives;</w:t>
      </w:r>
    </w:p>
    <w:p w14:paraId="232EEE40" w14:textId="6DB276F6" w:rsidR="00D14E36" w:rsidRPr="00FA0C7D" w:rsidRDefault="00D14E36" w:rsidP="00B2386B">
      <w:pPr>
        <w:pStyle w:val="Heading5"/>
      </w:pPr>
      <w:r w:rsidRPr="00FA0C7D">
        <w:t>the Growing Places Fund (GPF</w:t>
      </w:r>
      <w:r w:rsidR="00B11DA6" w:rsidRPr="00FA0C7D">
        <w:fldChar w:fldCharType="begin"/>
      </w:r>
      <w:r w:rsidR="00B11DA6" w:rsidRPr="00FA0C7D">
        <w:instrText xml:space="preserve"> XE "Growing Places Fund (GPF)" </w:instrText>
      </w:r>
      <w:r w:rsidR="00B11DA6" w:rsidRPr="00FA0C7D">
        <w:fldChar w:fldCharType="end"/>
      </w:r>
      <w:r w:rsidRPr="00FA0C7D">
        <w:t>), which is a capital loan, awarded as a low or zero percent interest rate. Similarly to the LGF</w:t>
      </w:r>
      <w:r w:rsidR="000E0B10" w:rsidRPr="00FA0C7D">
        <w:t xml:space="preserve"> and GBF</w:t>
      </w:r>
      <w:r w:rsidR="00102C15" w:rsidRPr="00FA0C7D">
        <w:fldChar w:fldCharType="begin"/>
      </w:r>
      <w:r w:rsidR="00102C15" w:rsidRPr="00FA0C7D">
        <w:instrText xml:space="preserve"> XE "Local Growth Fund (LGF)" </w:instrText>
      </w:r>
      <w:r w:rsidR="00102C15" w:rsidRPr="00FA0C7D">
        <w:fldChar w:fldCharType="end"/>
      </w:r>
      <w:r w:rsidRPr="00FA0C7D">
        <w:t>, this funding aims to tackle barriers to economic growth;</w:t>
      </w:r>
      <w:del w:id="70" w:author="Helen Dyer - Capital Programme Manager (SELEP)" w:date="2023-03-12T07:25:00Z">
        <w:r w:rsidRPr="00FA0C7D">
          <w:delText xml:space="preserve"> and</w:delText>
        </w:r>
      </w:del>
    </w:p>
    <w:p w14:paraId="5A76D6AE" w14:textId="360EC34F" w:rsidR="00D14E36" w:rsidRPr="00FA0C7D" w:rsidRDefault="00D14E36" w:rsidP="00B2386B">
      <w:pPr>
        <w:pStyle w:val="Heading5"/>
      </w:pPr>
      <w:r w:rsidRPr="00FA0C7D">
        <w:t>the Sector Support</w:t>
      </w:r>
      <w:r w:rsidR="00157533" w:rsidRPr="00FA0C7D">
        <w:fldChar w:fldCharType="begin"/>
      </w:r>
      <w:r w:rsidR="00157533" w:rsidRPr="00FA0C7D">
        <w:instrText xml:space="preserve"> XE "Sector Support Fund (SSF)" </w:instrText>
      </w:r>
      <w:r w:rsidR="00157533" w:rsidRPr="00FA0C7D">
        <w:fldChar w:fldCharType="end"/>
      </w:r>
      <w:r w:rsidRPr="00FA0C7D">
        <w:t xml:space="preserve"> Fund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which </w:t>
      </w:r>
      <w:del w:id="71" w:author="Amy Ferraro" w:date="2023-03-23T17:14:00Z">
        <w:r w:rsidRPr="00FA0C7D" w:rsidDel="008520B6">
          <w:delText xml:space="preserve">is </w:delText>
        </w:r>
      </w:del>
      <w:ins w:id="72" w:author="Amy Ferraro" w:date="2023-03-23T17:14:00Z">
        <w:r w:rsidR="008520B6">
          <w:t>was</w:t>
        </w:r>
        <w:r w:rsidR="008520B6" w:rsidRPr="00FA0C7D">
          <w:t xml:space="preserve"> </w:t>
        </w:r>
      </w:ins>
      <w:r w:rsidRPr="00FA0C7D">
        <w:t xml:space="preserve">a revenue grant aimed at supporting the work of </w:t>
      </w:r>
      <w:r w:rsidR="00B11AAE" w:rsidRPr="00FA0C7D">
        <w:t>SELEP</w:t>
      </w:r>
      <w:r w:rsidR="009712D1" w:rsidRPr="00FA0C7D">
        <w:t xml:space="preserve"> </w:t>
      </w:r>
      <w:r w:rsidRPr="00FA0C7D">
        <w:t>sector working groups</w:t>
      </w:r>
      <w:r w:rsidR="007A2C72" w:rsidRPr="00FA0C7D">
        <w:fldChar w:fldCharType="begin"/>
      </w:r>
      <w:r w:rsidR="007A2C72" w:rsidRPr="00FA0C7D">
        <w:instrText xml:space="preserve"> XE "Working Groups" </w:instrText>
      </w:r>
      <w:r w:rsidR="007A2C72" w:rsidRPr="00FA0C7D">
        <w:fldChar w:fldCharType="end"/>
      </w:r>
      <w:r w:rsidRPr="00FA0C7D">
        <w:t xml:space="preserve"> (</w:t>
      </w:r>
      <w:r w:rsidRPr="00FA0C7D">
        <w:fldChar w:fldCharType="begin"/>
      </w:r>
      <w:r w:rsidRPr="00FA0C7D">
        <w:instrText xml:space="preserve"> REF _Ref7704202 \r \p \h  \* MERGEFORMAT </w:instrText>
      </w:r>
      <w:r w:rsidRPr="00FA0C7D">
        <w:fldChar w:fldCharType="separate"/>
      </w:r>
      <w:r w:rsidR="00A130F7">
        <w:t>K.1 below</w:t>
      </w:r>
      <w:r w:rsidRPr="00FA0C7D">
        <w:fldChar w:fldCharType="end"/>
      </w:r>
      <w:r w:rsidRPr="00FA0C7D">
        <w:t>)</w:t>
      </w:r>
      <w:ins w:id="73" w:author="Helen Dyer - Capital Programme Manager (SELEP)" w:date="2023-03-12T07:27:00Z">
        <w:r w:rsidR="00B10CEE">
          <w:t>;</w:t>
        </w:r>
      </w:ins>
      <w:del w:id="74" w:author="Helen Dyer - Capital Programme Manager (SELEP)" w:date="2023-03-12T07:27:00Z">
        <w:r w:rsidRPr="00FA0C7D" w:rsidDel="00B10CEE">
          <w:delText>.</w:delText>
        </w:r>
      </w:del>
      <w:r w:rsidRPr="00FA0C7D">
        <w:t xml:space="preserve"> </w:t>
      </w:r>
    </w:p>
    <w:p w14:paraId="0F2B938F" w14:textId="12AD3D88" w:rsidR="005A3E5F" w:rsidRPr="00FA0C7D" w:rsidRDefault="00E522A7" w:rsidP="00190DBA">
      <w:pPr>
        <w:pStyle w:val="Heading5"/>
      </w:pPr>
      <w:r w:rsidRPr="00FA0C7D">
        <w:t>t</w:t>
      </w:r>
      <w:r w:rsidR="005A3E5F" w:rsidRPr="00FA0C7D">
        <w:t>he Getting Building Fund (GBF), a capital grant in response to the economic difficulties caused by the COVID-19 pandemic</w:t>
      </w:r>
      <w:ins w:id="75" w:author="Helen Dyer - Capital Programme Manager (SELEP)" w:date="2023-03-12T07:28:00Z">
        <w:r w:rsidR="00B10CEE">
          <w:t>; and</w:t>
        </w:r>
      </w:ins>
      <w:del w:id="76" w:author="Helen Dyer - Capital Programme Manager (SELEP)" w:date="2023-03-12T07:28:00Z">
        <w:r w:rsidR="005A3E5F" w:rsidRPr="00FA0C7D">
          <w:delText>.</w:delText>
        </w:r>
      </w:del>
      <w:del w:id="77" w:author="Helen Dyer - Capital Programme Manager (SELEP)" w:date="2023-03-12T07:27:00Z">
        <w:r w:rsidR="005A3E5F" w:rsidRPr="00FA0C7D">
          <w:delText xml:space="preserve"> </w:delText>
        </w:r>
      </w:del>
    </w:p>
    <w:p w14:paraId="1B16767C" w14:textId="0A6BD2F9" w:rsidR="00B91841" w:rsidRPr="00FA0C7D" w:rsidRDefault="00E522A7" w:rsidP="00E522A7">
      <w:pPr>
        <w:pStyle w:val="Heading5"/>
      </w:pPr>
      <w:r w:rsidRPr="00FA0C7D">
        <w:t>COVID-19 Recovery Funds,</w:t>
      </w:r>
      <w:r w:rsidR="007D1107" w:rsidRPr="00FA0C7D">
        <w:t xml:space="preserve"> </w:t>
      </w:r>
      <w:r w:rsidR="001D01AF" w:rsidRPr="00FA0C7D">
        <w:t xml:space="preserve">capital or </w:t>
      </w:r>
      <w:r w:rsidR="007D1107" w:rsidRPr="00FA0C7D">
        <w:t>revenue funds that</w:t>
      </w:r>
      <w:r w:rsidRPr="00FA0C7D">
        <w:t xml:space="preserve"> are targeted </w:t>
      </w:r>
      <w:r w:rsidR="00B91841" w:rsidRPr="00FA0C7D">
        <w:t>in response to the COVID-19 pandemic:</w:t>
      </w:r>
    </w:p>
    <w:p w14:paraId="434FCB51" w14:textId="77777777" w:rsidR="003D0D41" w:rsidRPr="00FA0C7D" w:rsidRDefault="00B91841" w:rsidP="003D0D41">
      <w:pPr>
        <w:pStyle w:val="Heading6"/>
      </w:pPr>
      <w:r w:rsidRPr="00FA0C7D">
        <w:t>COVID-19 Business Support Fund;</w:t>
      </w:r>
      <w:r w:rsidR="003D0D41" w:rsidRPr="00FA0C7D">
        <w:t xml:space="preserve"> and</w:t>
      </w:r>
    </w:p>
    <w:p w14:paraId="0C8F0FF2" w14:textId="2D44BBAD" w:rsidR="00E522A7" w:rsidRPr="00FA0C7D" w:rsidRDefault="003D0D41" w:rsidP="00352BD1">
      <w:pPr>
        <w:pStyle w:val="Heading6"/>
      </w:pPr>
      <w:r w:rsidRPr="00FA0C7D">
        <w:t>COVID-19 Skills Support Fund.</w:t>
      </w:r>
    </w:p>
    <w:p w14:paraId="3FC2DC8B" w14:textId="2F1BF088" w:rsidR="00D14E36" w:rsidRPr="00FA0C7D" w:rsidRDefault="00266120" w:rsidP="009F3464">
      <w:pPr>
        <w:pStyle w:val="Heading4"/>
        <w:rPr>
          <w:rFonts w:eastAsiaTheme="minorEastAsia"/>
        </w:rPr>
      </w:pPr>
      <w:r w:rsidRPr="00FA0C7D">
        <w:rPr>
          <w:rFonts w:eastAsiaTheme="minorEastAsia"/>
        </w:rPr>
        <w:t xml:space="preserve">Advocacy: Collaborating with a wide-range of local stakeholders to act as an informed and independent voice for their area. </w:t>
      </w:r>
    </w:p>
    <w:p w14:paraId="5DE760C1" w14:textId="35FEDB22" w:rsidR="00D14E36" w:rsidRPr="00FA0C7D" w:rsidRDefault="00BB73BA" w:rsidP="00B2386B">
      <w:pPr>
        <w:pStyle w:val="Heading2"/>
        <w:rPr>
          <w:rFonts w:eastAsiaTheme="minorEastAsia"/>
        </w:rPr>
      </w:pPr>
      <w:bookmarkStart w:id="78" w:name="_Toc102055293"/>
      <w:r w:rsidRPr="00FA0C7D">
        <w:rPr>
          <w:rFonts w:eastAsiaTheme="minorEastAsia"/>
        </w:rPr>
        <w:lastRenderedPageBreak/>
        <w:t>Diversity</w:t>
      </w:r>
      <w:bookmarkEnd w:id="78"/>
      <w:r w:rsidR="00DC0B5C" w:rsidRPr="00FA0C7D">
        <w:rPr>
          <w:rFonts w:eastAsiaTheme="minorEastAsia"/>
        </w:rPr>
        <w:fldChar w:fldCharType="begin"/>
      </w:r>
      <w:r w:rsidR="00DC0B5C" w:rsidRPr="00FA0C7D">
        <w:instrText xml:space="preserve"> XE "Diversity" </w:instrText>
      </w:r>
      <w:r w:rsidR="00DC0B5C" w:rsidRPr="00FA0C7D">
        <w:rPr>
          <w:rFonts w:eastAsiaTheme="minorEastAsia"/>
        </w:rPr>
        <w:fldChar w:fldCharType="end"/>
      </w:r>
    </w:p>
    <w:p w14:paraId="5A9DD73F" w14:textId="5EB8F325" w:rsidR="00785819" w:rsidRPr="00FA0C7D" w:rsidRDefault="00B11AAE" w:rsidP="00B2386B">
      <w:pPr>
        <w:pStyle w:val="Heading3"/>
      </w:pPr>
      <w:bookmarkStart w:id="79" w:name="_Toc29294717"/>
      <w:bookmarkStart w:id="80" w:name="_Toc29295137"/>
      <w:bookmarkStart w:id="81" w:name="_Toc29295949"/>
      <w:bookmarkStart w:id="82" w:name="_Ref10719576"/>
      <w:bookmarkEnd w:id="79"/>
      <w:bookmarkEnd w:id="80"/>
      <w:bookmarkEnd w:id="81"/>
      <w:r w:rsidRPr="00FA0C7D">
        <w:t>SELEP</w:t>
      </w:r>
      <w:r w:rsidR="00785819" w:rsidRPr="00FA0C7D">
        <w:t xml:space="preserve"> </w:t>
      </w:r>
      <w:r w:rsidR="000E7003" w:rsidRPr="00FA0C7D">
        <w:t>Ltd</w:t>
      </w:r>
      <w:r w:rsidR="00157533" w:rsidRPr="00FA0C7D">
        <w:fldChar w:fldCharType="begin"/>
      </w:r>
      <w:r w:rsidR="00157533" w:rsidRPr="00FA0C7D">
        <w:instrText xml:space="preserve"> XE "SELEP Ltd" </w:instrText>
      </w:r>
      <w:r w:rsidR="00157533" w:rsidRPr="00FA0C7D">
        <w:fldChar w:fldCharType="end"/>
      </w:r>
      <w:r w:rsidR="000E7003" w:rsidRPr="00FA0C7D">
        <w:t xml:space="preserve"> </w:t>
      </w:r>
      <w:r w:rsidR="00785819" w:rsidRPr="00FA0C7D">
        <w:t>commits to</w:t>
      </w:r>
      <w:r w:rsidR="004016A3" w:rsidRPr="00FA0C7D">
        <w:t xml:space="preserve"> </w:t>
      </w:r>
      <w:r w:rsidR="00385D17" w:rsidRPr="00FA0C7D">
        <w:t>divers</w:t>
      </w:r>
      <w:r w:rsidR="009265C1" w:rsidRPr="00FA0C7D">
        <w:t>ity</w:t>
      </w:r>
      <w:r w:rsidR="00DC0B5C" w:rsidRPr="00FA0C7D">
        <w:fldChar w:fldCharType="begin"/>
      </w:r>
      <w:r w:rsidR="00DC0B5C" w:rsidRPr="00FA0C7D">
        <w:instrText xml:space="preserve"> XE "Diversity" </w:instrText>
      </w:r>
      <w:r w:rsidR="00DC0B5C" w:rsidRPr="00FA0C7D">
        <w:fldChar w:fldCharType="end"/>
      </w:r>
      <w:r w:rsidR="00385D17" w:rsidRPr="00FA0C7D">
        <w:t xml:space="preserve"> and represent</w:t>
      </w:r>
      <w:r w:rsidR="009265C1" w:rsidRPr="00FA0C7D">
        <w:t xml:space="preserve">ing the local business community, including a </w:t>
      </w:r>
      <w:r w:rsidR="004016A3" w:rsidRPr="00FA0C7D">
        <w:t>gender balance within the Directors of</w:t>
      </w:r>
      <w:r w:rsidR="00785819" w:rsidRPr="00FA0C7D">
        <w:t xml:space="preserve"> </w:t>
      </w:r>
      <w:r w:rsidR="006C4BC0" w:rsidRPr="00FA0C7D">
        <w:t xml:space="preserve">at </w:t>
      </w:r>
      <w:r w:rsidR="00785819" w:rsidRPr="00FA0C7D">
        <w:t>least one third</w:t>
      </w:r>
      <w:r w:rsidR="00D02C1B" w:rsidRPr="00FA0C7D">
        <w:t xml:space="preserve"> female</w:t>
      </w:r>
      <w:r w:rsidR="007E4F27" w:rsidRPr="00FA0C7D">
        <w:t xml:space="preserve"> directors</w:t>
      </w:r>
      <w:del w:id="83" w:author="Helen Dyer - Capital Programme Manager (SELEP)" w:date="2023-03-12T07:28:00Z">
        <w:r w:rsidR="007E4F27" w:rsidRPr="00FA0C7D">
          <w:delText xml:space="preserve"> </w:delText>
        </w:r>
      </w:del>
      <w:r w:rsidR="00AC6407" w:rsidRPr="00FA0C7D">
        <w:t xml:space="preserve">, with a view to </w:t>
      </w:r>
      <w:r w:rsidR="00785819" w:rsidRPr="00FA0C7D">
        <w:t xml:space="preserve">equal representation by </w:t>
      </w:r>
      <w:r w:rsidR="00C80C75">
        <w:t xml:space="preserve">the beginning of </w:t>
      </w:r>
      <w:r w:rsidR="00785819" w:rsidRPr="00FA0C7D">
        <w:t>2023.</w:t>
      </w:r>
      <w:bookmarkEnd w:id="82"/>
      <w:r w:rsidR="00D25FA3" w:rsidRPr="00FA0C7D">
        <w:t xml:space="preserve"> To implement this, </w:t>
      </w:r>
      <w:r w:rsidRPr="00FA0C7D">
        <w:t>SELEP</w:t>
      </w:r>
      <w:r w:rsidR="00D25FA3" w:rsidRPr="00FA0C7D">
        <w:t xml:space="preserve"> </w:t>
      </w:r>
      <w:r w:rsidR="000E7003" w:rsidRPr="00FA0C7D">
        <w:t xml:space="preserve">Ltd </w:t>
      </w:r>
      <w:r w:rsidR="00D25FA3" w:rsidRPr="00FA0C7D">
        <w:t>has:</w:t>
      </w:r>
    </w:p>
    <w:p w14:paraId="7936DB38" w14:textId="10F28FD3" w:rsidR="00785819" w:rsidRPr="00FA0C7D" w:rsidRDefault="00833539" w:rsidP="009F3464">
      <w:pPr>
        <w:pStyle w:val="Heading4"/>
      </w:pPr>
      <w:r w:rsidRPr="00FA0C7D">
        <w:t xml:space="preserve">an </w:t>
      </w:r>
      <w:r w:rsidR="000F333D" w:rsidRPr="00FA0C7D">
        <w:t>o</w:t>
      </w:r>
      <w:r w:rsidR="00785819" w:rsidRPr="00FA0C7D">
        <w:t xml:space="preserve">bjective </w:t>
      </w:r>
      <w:r w:rsidRPr="00FA0C7D">
        <w:t xml:space="preserve">recruitment </w:t>
      </w:r>
      <w:r w:rsidR="00785819" w:rsidRPr="00FA0C7D">
        <w:t>process</w:t>
      </w:r>
      <w:del w:id="84" w:author="Helen Dyer - Capital Programme Manager (SELEP)" w:date="2023-03-12T07:29:00Z">
        <w:r w:rsidR="00785819" w:rsidRPr="00FA0C7D">
          <w:delText>es</w:delText>
        </w:r>
      </w:del>
      <w:r w:rsidR="00785819" w:rsidRPr="00FA0C7D">
        <w:t xml:space="preserve"> in place for all board appointments, with applications assessed against the criteria in a board member job specification;</w:t>
      </w:r>
      <w:del w:id="85" w:author="Helen Dyer - Capital Programme Manager (SELEP)" w:date="2023-03-12T07:30:00Z">
        <w:r w:rsidR="00B97934" w:rsidRPr="00FA0C7D">
          <w:delText xml:space="preserve"> and</w:delText>
        </w:r>
      </w:del>
    </w:p>
    <w:p w14:paraId="66472D37" w14:textId="526BAE5F" w:rsidR="00371B42" w:rsidRPr="00FA0C7D" w:rsidRDefault="00025764" w:rsidP="00371B42">
      <w:pPr>
        <w:pStyle w:val="Heading4"/>
      </w:pPr>
      <w:r w:rsidRPr="00FA0C7D">
        <w:t>r</w:t>
      </w:r>
      <w:r w:rsidR="000F333D" w:rsidRPr="00FA0C7D">
        <w:t>egular reporting</w:t>
      </w:r>
      <w:r w:rsidR="00B97934" w:rsidRPr="00FA0C7D">
        <w:t xml:space="preserve"> received by the </w:t>
      </w:r>
      <w:r w:rsidR="00870C91" w:rsidRPr="00FA0C7D">
        <w:t>Accountability</w:t>
      </w:r>
      <w:r w:rsidR="00B97934" w:rsidRPr="00FA0C7D">
        <w:t xml:space="preserve"> Board</w:t>
      </w:r>
      <w:r w:rsidR="00DB7FDE" w:rsidRPr="00FA0C7D">
        <w:fldChar w:fldCharType="begin"/>
      </w:r>
      <w:r w:rsidR="00DB7FDE" w:rsidRPr="00FA0C7D">
        <w:instrText xml:space="preserve"> XE "Accountability Board" </w:instrText>
      </w:r>
      <w:r w:rsidR="00DB7FDE" w:rsidRPr="00FA0C7D">
        <w:fldChar w:fldCharType="end"/>
      </w:r>
      <w:r w:rsidR="00B97934" w:rsidRPr="00FA0C7D">
        <w:t xml:space="preserve"> as part of reporting against the</w:t>
      </w:r>
      <w:r w:rsidR="00371B42" w:rsidRPr="00FA0C7D">
        <w:t xml:space="preserve"> </w:t>
      </w:r>
      <w:r w:rsidR="00870C91" w:rsidRPr="00FA0C7D">
        <w:t>governance</w:t>
      </w:r>
      <w:r w:rsidR="008E76B8" w:rsidRPr="00FA0C7D">
        <w:fldChar w:fldCharType="begin"/>
      </w:r>
      <w:r w:rsidR="008E76B8" w:rsidRPr="00FA0C7D">
        <w:instrText xml:space="preserve"> XE "Governance" </w:instrText>
      </w:r>
      <w:r w:rsidR="008E76B8" w:rsidRPr="00FA0C7D">
        <w:fldChar w:fldCharType="end"/>
      </w:r>
      <w:r w:rsidR="00870C91" w:rsidRPr="00FA0C7D">
        <w:t xml:space="preserve"> KPIs;</w:t>
      </w:r>
      <w:r w:rsidR="00B97934" w:rsidRPr="00FA0C7D">
        <w:t xml:space="preserve"> </w:t>
      </w:r>
    </w:p>
    <w:p w14:paraId="3CD685FB" w14:textId="46DE5F87" w:rsidR="00785819" w:rsidRPr="00FA0C7D" w:rsidRDefault="00785819" w:rsidP="00371B42">
      <w:pPr>
        <w:pStyle w:val="Heading4"/>
      </w:pPr>
      <w:r w:rsidRPr="00FA0C7D">
        <w:t>eliminat</w:t>
      </w:r>
      <w:r w:rsidR="007E4F27" w:rsidRPr="00FA0C7D">
        <w:t>ed</w:t>
      </w:r>
      <w:r w:rsidRPr="00FA0C7D">
        <w:t xml:space="preserve"> unlawful discrimination, harassment and victimisation and other conduct prohibited by the act;</w:t>
      </w:r>
      <w:r w:rsidR="00814102" w:rsidRPr="00FA0C7D">
        <w:t xml:space="preserve"> and</w:t>
      </w:r>
    </w:p>
    <w:p w14:paraId="58AC8B5C" w14:textId="1D141AE8" w:rsidR="00785819" w:rsidRPr="00FA0C7D" w:rsidRDefault="00833539">
      <w:pPr>
        <w:pStyle w:val="Heading4"/>
      </w:pPr>
      <w:r w:rsidRPr="00FA0C7D">
        <w:t xml:space="preserve">the aim of </w:t>
      </w:r>
      <w:r w:rsidR="00785819" w:rsidRPr="00FA0C7D">
        <w:t>advancing equality of opportunity between people from different equality groups</w:t>
      </w:r>
      <w:r w:rsidR="000D49EB" w:rsidRPr="00FA0C7D">
        <w:t>.</w:t>
      </w:r>
    </w:p>
    <w:p w14:paraId="7B69118C" w14:textId="4EFE9FE3" w:rsidR="00345478" w:rsidRPr="00FA0C7D" w:rsidRDefault="00B11AAE" w:rsidP="00B2386B">
      <w:pPr>
        <w:pStyle w:val="Heading3"/>
      </w:pPr>
      <w:bookmarkStart w:id="86" w:name="_Ref7707055"/>
      <w:r w:rsidRPr="00FA0C7D">
        <w:t>SELEP</w:t>
      </w:r>
      <w:r w:rsidR="0003562B" w:rsidRPr="00FA0C7D">
        <w:t xml:space="preserve"> Ltd</w:t>
      </w:r>
      <w:r w:rsidR="00157533" w:rsidRPr="00FA0C7D">
        <w:fldChar w:fldCharType="begin"/>
      </w:r>
      <w:r w:rsidR="00157533" w:rsidRPr="00FA0C7D">
        <w:instrText xml:space="preserve"> XE "SELEP Ltd" </w:instrText>
      </w:r>
      <w:r w:rsidR="00157533" w:rsidRPr="00FA0C7D">
        <w:fldChar w:fldCharType="end"/>
      </w:r>
      <w:r w:rsidR="00345478" w:rsidRPr="00FA0C7D">
        <w:t xml:space="preserve"> and local partners will always consider how added economic, social or environmental benefits can be maximised and secured and through its commissioning, procurement and delivery. All partners in the </w:t>
      </w:r>
      <w:r w:rsidRPr="00FA0C7D">
        <w:t>SELEP</w:t>
      </w:r>
      <w:r w:rsidR="00345478" w:rsidRPr="00FA0C7D">
        <w:t xml:space="preserve"> </w:t>
      </w:r>
      <w:r w:rsidR="0026231D" w:rsidRPr="00FA0C7D">
        <w:t xml:space="preserve">Ltd </w:t>
      </w:r>
      <w:r w:rsidR="00345478" w:rsidRPr="00FA0C7D">
        <w:t>support the principles of the Social Value</w:t>
      </w:r>
      <w:r w:rsidR="003F5137" w:rsidRPr="00FA0C7D">
        <w:fldChar w:fldCharType="begin"/>
      </w:r>
      <w:r w:rsidR="003F5137" w:rsidRPr="00FA0C7D">
        <w:instrText xml:space="preserve"> XE "Social Value" </w:instrText>
      </w:r>
      <w:r w:rsidR="003F5137" w:rsidRPr="00FA0C7D">
        <w:fldChar w:fldCharType="end"/>
      </w:r>
      <w:r w:rsidR="00345478" w:rsidRPr="00FA0C7D">
        <w:t xml:space="preserve"> Act 2012.</w:t>
      </w:r>
      <w:bookmarkEnd w:id="86"/>
      <w:r w:rsidR="00F35A83" w:rsidRPr="00FA0C7D">
        <w:t xml:space="preserve"> Within each </w:t>
      </w:r>
      <w:r w:rsidR="002F1E19" w:rsidRPr="00FA0C7D">
        <w:t>capital</w:t>
      </w:r>
      <w:del w:id="87" w:author="Helen Dyer - Capital Programme Manager (SELEP)" w:date="2023-03-12T07:31:00Z">
        <w:r w:rsidR="002F1E19" w:rsidRPr="00FA0C7D">
          <w:delText xml:space="preserve"> </w:delText>
        </w:r>
      </w:del>
      <w:r w:rsidR="00102C15" w:rsidRPr="00FA0C7D">
        <w:fldChar w:fldCharType="begin"/>
      </w:r>
      <w:r w:rsidR="00102C15" w:rsidRPr="00FA0C7D">
        <w:instrText xml:space="preserve"> XE "Local Growth Fund (LGF)" </w:instrText>
      </w:r>
      <w:r w:rsidR="00102C15" w:rsidRPr="00FA0C7D">
        <w:fldChar w:fldCharType="end"/>
      </w:r>
      <w:r w:rsidR="00F35A83" w:rsidRPr="00FA0C7D">
        <w:t xml:space="preserve"> project business case, project promoters are asked to consider any opportunities available to maximise social value</w:t>
      </w:r>
      <w:ins w:id="88" w:author="Helen Dyer - Capital Programme Manager (SELEP)" w:date="2023-03-12T07:31:00Z">
        <w:r w:rsidR="007B4F49">
          <w:t>.</w:t>
        </w:r>
      </w:ins>
      <w:r w:rsidR="003F5137" w:rsidRPr="00FA0C7D">
        <w:fldChar w:fldCharType="begin"/>
      </w:r>
      <w:r w:rsidR="003F5137" w:rsidRPr="00FA0C7D">
        <w:instrText xml:space="preserve"> XE "Social Value" </w:instrText>
      </w:r>
      <w:r w:rsidR="003F5137" w:rsidRPr="00FA0C7D">
        <w:fldChar w:fldCharType="end"/>
      </w:r>
    </w:p>
    <w:p w14:paraId="08D31316" w14:textId="08D87A4D" w:rsidR="00345478" w:rsidRPr="00FA0C7D" w:rsidRDefault="00B11AAE" w:rsidP="00B2386B">
      <w:pPr>
        <w:pStyle w:val="Heading3"/>
      </w:pPr>
      <w:r w:rsidRPr="00FA0C7D">
        <w:t>SELEP</w:t>
      </w:r>
      <w:r w:rsidR="00345478" w:rsidRPr="00FA0C7D">
        <w:t xml:space="preserve"> </w:t>
      </w:r>
      <w:r w:rsidR="0026231D" w:rsidRPr="00FA0C7D">
        <w:t>Ltd</w:t>
      </w:r>
      <w:r w:rsidR="00157533" w:rsidRPr="00FA0C7D">
        <w:fldChar w:fldCharType="begin"/>
      </w:r>
      <w:r w:rsidR="00157533" w:rsidRPr="00FA0C7D">
        <w:instrText xml:space="preserve"> XE "SELEP Ltd" </w:instrText>
      </w:r>
      <w:r w:rsidR="00157533" w:rsidRPr="00FA0C7D">
        <w:fldChar w:fldCharType="end"/>
      </w:r>
      <w:r w:rsidR="0026231D" w:rsidRPr="00FA0C7D">
        <w:t xml:space="preserve"> </w:t>
      </w:r>
      <w:r w:rsidR="00345478" w:rsidRPr="00FA0C7D">
        <w:t>will endeavour to ensure a level playing field for small businesses and voluntary, charity and social enterprise (VCSE</w:t>
      </w:r>
      <w:r w:rsidR="008D28A7" w:rsidRPr="00FA0C7D">
        <w:fldChar w:fldCharType="begin"/>
      </w:r>
      <w:r w:rsidR="008D28A7" w:rsidRPr="00FA0C7D">
        <w:instrText xml:space="preserve"> XE "Voluntary, Charity and Social Enterprise (VCSE)" </w:instrText>
      </w:r>
      <w:r w:rsidR="008D28A7" w:rsidRPr="00FA0C7D">
        <w:fldChar w:fldCharType="end"/>
      </w:r>
      <w:r w:rsidR="00345478" w:rsidRPr="00FA0C7D">
        <w:t xml:space="preserve">) organisations in bidding for the </w:t>
      </w:r>
      <w:r w:rsidRPr="00FA0C7D">
        <w:t>SELEP</w:t>
      </w:r>
      <w:r w:rsidR="0026231D" w:rsidRPr="00FA0C7D">
        <w:t xml:space="preserve"> Ltd</w:t>
      </w:r>
      <w:r w:rsidR="00345478" w:rsidRPr="00FA0C7D">
        <w:t xml:space="preserve"> or local delivery contracts, as appropriate in the delivery of </w:t>
      </w:r>
      <w:r w:rsidRPr="00FA0C7D">
        <w:t>SELEP</w:t>
      </w:r>
      <w:r w:rsidR="00345478" w:rsidRPr="00FA0C7D">
        <w:t xml:space="preserve"> </w:t>
      </w:r>
      <w:r w:rsidR="0026231D" w:rsidRPr="00FA0C7D">
        <w:t xml:space="preserve">Ltd </w:t>
      </w:r>
      <w:r w:rsidR="00345478" w:rsidRPr="00FA0C7D">
        <w:t>objectives.</w:t>
      </w:r>
    </w:p>
    <w:p w14:paraId="31B22C35" w14:textId="36060CD5" w:rsidR="00984173" w:rsidRPr="00FA0C7D" w:rsidRDefault="00345478">
      <w:pPr>
        <w:pStyle w:val="Default"/>
        <w:spacing w:before="240" w:after="160"/>
        <w:rPr>
          <w:rFonts w:asciiTheme="minorHAnsi" w:hAnsiTheme="minorHAnsi" w:cstheme="minorHAnsi"/>
          <w:color w:val="auto"/>
        </w:rPr>
        <w:sectPr w:rsidR="00984173" w:rsidRPr="00FA0C7D" w:rsidSect="001B63BB">
          <w:headerReference w:type="default" r:id="rId32"/>
          <w:pgSz w:w="11906" w:h="16838"/>
          <w:pgMar w:top="567" w:right="425" w:bottom="567" w:left="425" w:header="1474" w:footer="1077" w:gutter="0"/>
          <w:cols w:space="708"/>
          <w:docGrid w:linePitch="360"/>
        </w:sectPr>
      </w:pPr>
      <w:bookmarkStart w:id="89" w:name="C"/>
      <w:bookmarkEnd w:id="89"/>
      <w:r w:rsidRPr="00FA0C7D">
        <w:rPr>
          <w:rFonts w:asciiTheme="minorHAnsi" w:hAnsiTheme="minorHAnsi" w:cstheme="minorHAnsi"/>
          <w:color w:val="auto"/>
        </w:rPr>
        <w:t xml:space="preserve"> </w:t>
      </w:r>
    </w:p>
    <w:p w14:paraId="48AD50BC" w14:textId="119852B9" w:rsidR="009B2E34" w:rsidRPr="00FA0C7D" w:rsidRDefault="0024590D">
      <w:pPr>
        <w:pStyle w:val="Heading1"/>
      </w:pPr>
      <w:bookmarkStart w:id="90" w:name="_Toc25839121"/>
      <w:bookmarkStart w:id="91" w:name="_Toc29296673"/>
      <w:bookmarkStart w:id="92" w:name="_Toc102055294"/>
      <w:r w:rsidRPr="00FA0C7D">
        <w:lastRenderedPageBreak/>
        <w:t xml:space="preserve">Section 4: </w:t>
      </w:r>
      <w:r w:rsidR="009B2E34" w:rsidRPr="00FA0C7D">
        <w:t xml:space="preserve">Who </w:t>
      </w:r>
      <w:r w:rsidR="00034B06" w:rsidRPr="00FA0C7D">
        <w:t>W</w:t>
      </w:r>
      <w:r w:rsidR="009B2E34" w:rsidRPr="00FA0C7D">
        <w:t xml:space="preserve">e </w:t>
      </w:r>
      <w:r w:rsidR="00034B06" w:rsidRPr="00FA0C7D">
        <w:t>A</w:t>
      </w:r>
      <w:r w:rsidR="009B2E34" w:rsidRPr="00FA0C7D">
        <w:t>re</w:t>
      </w:r>
      <w:bookmarkEnd w:id="90"/>
      <w:bookmarkEnd w:id="91"/>
      <w:bookmarkEnd w:id="92"/>
    </w:p>
    <w:p w14:paraId="2B8549A6" w14:textId="2A3CEED9" w:rsidR="000A51BA" w:rsidRPr="00FA0C7D" w:rsidRDefault="000A51BA" w:rsidP="00B2386B">
      <w:pPr>
        <w:pStyle w:val="Heading2"/>
      </w:pPr>
      <w:bookmarkStart w:id="93" w:name="_Toc25839122"/>
      <w:bookmarkStart w:id="94" w:name="_Toc29296674"/>
      <w:bookmarkStart w:id="95" w:name="_Toc102055295"/>
      <w:r w:rsidRPr="00FA0C7D">
        <w:t>Governance</w:t>
      </w:r>
      <w:r w:rsidR="008E76B8" w:rsidRPr="00FA0C7D">
        <w:fldChar w:fldCharType="begin"/>
      </w:r>
      <w:r w:rsidR="008E76B8" w:rsidRPr="00FA0C7D">
        <w:instrText xml:space="preserve"> XE "</w:instrText>
      </w:r>
      <w:r w:rsidR="008E76B8" w:rsidRPr="00FA0C7D">
        <w:rPr>
          <w:rFonts w:asciiTheme="minorHAnsi" w:hAnsiTheme="minorHAnsi" w:cstheme="minorHAnsi"/>
          <w:szCs w:val="24"/>
        </w:rPr>
        <w:instrText>Governance</w:instrText>
      </w:r>
      <w:r w:rsidR="008E76B8" w:rsidRPr="00FA0C7D">
        <w:instrText xml:space="preserve">" </w:instrText>
      </w:r>
      <w:r w:rsidR="008E76B8" w:rsidRPr="00FA0C7D">
        <w:fldChar w:fldCharType="end"/>
      </w:r>
      <w:r w:rsidRPr="00FA0C7D">
        <w:t xml:space="preserve"> Structure</w:t>
      </w:r>
      <w:bookmarkEnd w:id="93"/>
      <w:bookmarkEnd w:id="94"/>
      <w:bookmarkEnd w:id="95"/>
    </w:p>
    <w:p w14:paraId="581991E5" w14:textId="35B11931" w:rsidR="007226AE" w:rsidRPr="00FA0C7D" w:rsidRDefault="00B11AAE" w:rsidP="00B2386B">
      <w:pPr>
        <w:pStyle w:val="Heading3"/>
      </w:pPr>
      <w:bookmarkStart w:id="96" w:name="_Ref7704630"/>
      <w:r w:rsidRPr="00FA0C7D">
        <w:t>SELEP</w:t>
      </w:r>
      <w:r w:rsidR="007226AE" w:rsidRPr="00FA0C7D">
        <w:t xml:space="preserve"> is a partnership between business and public sector at both </w:t>
      </w:r>
      <w:r w:rsidRPr="00FA0C7D">
        <w:t>SELEP</w:t>
      </w:r>
      <w:r w:rsidR="007226AE" w:rsidRPr="00FA0C7D">
        <w:t xml:space="preserve"> </w:t>
      </w:r>
      <w:r w:rsidR="009712D1" w:rsidRPr="00FA0C7D">
        <w:t>Ltd</w:t>
      </w:r>
      <w:r w:rsidR="00157533" w:rsidRPr="00FA0C7D">
        <w:fldChar w:fldCharType="begin"/>
      </w:r>
      <w:r w:rsidR="00157533" w:rsidRPr="00FA0C7D">
        <w:instrText xml:space="preserve"> XE "SELEP Ltd" </w:instrText>
      </w:r>
      <w:r w:rsidR="00157533" w:rsidRPr="00FA0C7D">
        <w:fldChar w:fldCharType="end"/>
      </w:r>
      <w:r w:rsidR="007226AE" w:rsidRPr="00FA0C7D">
        <w:t xml:space="preserve"> and local partnership levels. At the heart of this partnership is the devolution</w:t>
      </w:r>
      <w:r w:rsidR="00DC0B5C" w:rsidRPr="00FA0C7D">
        <w:fldChar w:fldCharType="begin"/>
      </w:r>
      <w:r w:rsidR="00DC0B5C" w:rsidRPr="00FA0C7D">
        <w:instrText xml:space="preserve"> XE "Devolution" </w:instrText>
      </w:r>
      <w:r w:rsidR="00DC0B5C" w:rsidRPr="00FA0C7D">
        <w:fldChar w:fldCharType="end"/>
      </w:r>
      <w:r w:rsidR="007226AE" w:rsidRPr="00FA0C7D">
        <w:t xml:space="preserve"> of local accountability and funding to ensure decision-making at the most appropriate level. Democratic accountability for funding decisions is ensured through Local Authority representation on the Accountability Board</w:t>
      </w:r>
      <w:r w:rsidR="00DB7FDE" w:rsidRPr="00FA0C7D">
        <w:fldChar w:fldCharType="begin"/>
      </w:r>
      <w:r w:rsidR="00DB7FDE" w:rsidRPr="00FA0C7D">
        <w:instrText xml:space="preserve"> XE "Accountability Board" </w:instrText>
      </w:r>
      <w:r w:rsidR="00DB7FDE" w:rsidRPr="00FA0C7D">
        <w:fldChar w:fldCharType="end"/>
      </w:r>
      <w:r w:rsidR="007226AE" w:rsidRPr="00FA0C7D">
        <w:t>, whilst accountability to the business community is provided by the private sector representation on the Strategic and Federated Boards</w:t>
      </w:r>
      <w:r w:rsidR="009574BE" w:rsidRPr="00FA0C7D">
        <w:fldChar w:fldCharType="begin"/>
      </w:r>
      <w:r w:rsidR="009574BE" w:rsidRPr="00FA0C7D">
        <w:instrText xml:space="preserve"> XE "Federated Boards" </w:instrText>
      </w:r>
      <w:r w:rsidR="009574BE" w:rsidRPr="00FA0C7D">
        <w:fldChar w:fldCharType="end"/>
      </w:r>
      <w:r w:rsidR="007226AE" w:rsidRPr="00FA0C7D">
        <w:t>.</w:t>
      </w:r>
      <w:bookmarkEnd w:id="96"/>
      <w:r w:rsidR="006104E3" w:rsidRPr="00FA0C7D">
        <w:t xml:space="preserve"> </w:t>
      </w:r>
    </w:p>
    <w:p w14:paraId="67FEE3F1" w14:textId="7BC87C0B" w:rsidR="007226AE" w:rsidRPr="00FA0C7D" w:rsidRDefault="007226AE" w:rsidP="004C06A9">
      <w:pPr>
        <w:shd w:val="clear" w:color="auto" w:fill="FFFFFF"/>
        <w:autoSpaceDE w:val="0"/>
        <w:autoSpaceDN w:val="0"/>
        <w:adjustRightInd w:val="0"/>
        <w:spacing w:before="120" w:after="120"/>
        <w:rPr>
          <w:rFonts w:asciiTheme="minorHAnsi" w:hAnsiTheme="minorHAnsi" w:cstheme="minorHAnsi"/>
          <w:bCs/>
        </w:rPr>
      </w:pPr>
      <w:bookmarkStart w:id="97" w:name="_Ref6995430"/>
      <w:r w:rsidRPr="00FA0C7D">
        <w:rPr>
          <w:rFonts w:asciiTheme="minorHAnsi" w:hAnsiTheme="minorHAnsi" w:cstheme="minorHAnsi"/>
          <w:noProof/>
          <w:lang w:eastAsia="en-GB"/>
        </w:rPr>
        <mc:AlternateContent>
          <mc:Choice Requires="wps">
            <w:drawing>
              <wp:anchor distT="0" distB="0" distL="114300" distR="114300" simplePos="0" relativeHeight="251658251" behindDoc="0" locked="0" layoutInCell="1" allowOverlap="1" wp14:anchorId="71EB83FE" wp14:editId="59BCF6A8">
                <wp:simplePos x="0" y="0"/>
                <wp:positionH relativeFrom="margin">
                  <wp:posOffset>3511550</wp:posOffset>
                </wp:positionH>
                <wp:positionV relativeFrom="paragraph">
                  <wp:posOffset>789305</wp:posOffset>
                </wp:positionV>
                <wp:extent cx="0" cy="1367790"/>
                <wp:effectExtent l="19050" t="19050" r="19050" b="3810"/>
                <wp:wrapNone/>
                <wp:docPr id="135" name="Straight Connector 135"/>
                <wp:cNvGraphicFramePr/>
                <a:graphic xmlns:a="http://schemas.openxmlformats.org/drawingml/2006/main">
                  <a:graphicData uri="http://schemas.microsoft.com/office/word/2010/wordprocessingShape">
                    <wps:wsp>
                      <wps:cNvCnPr/>
                      <wps:spPr>
                        <a:xfrm flipV="1">
                          <a:off x="0" y="0"/>
                          <a:ext cx="0" cy="1367790"/>
                        </a:xfrm>
                        <a:prstGeom prst="line">
                          <a:avLst/>
                        </a:prstGeom>
                        <a:ln w="28575">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C8FF2E" id="Straight Connector 135" o:spid="_x0000_s1026" style="position:absolute;flip:y;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6.5pt,62.15pt" to="276.5pt,1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" strokecolor="#f79a68 [1940]" strokeweight="2.25pt">
                <v:stroke joinstyle="miter"/>
                <w10:wrap anchorx="margin"/>
              </v:lin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48" behindDoc="0" locked="0" layoutInCell="1" allowOverlap="1" wp14:anchorId="1FE6427C" wp14:editId="414F6578">
                <wp:simplePos x="0" y="0"/>
                <wp:positionH relativeFrom="column">
                  <wp:posOffset>4606290</wp:posOffset>
                </wp:positionH>
                <wp:positionV relativeFrom="paragraph">
                  <wp:posOffset>1217930</wp:posOffset>
                </wp:positionV>
                <wp:extent cx="0" cy="252000"/>
                <wp:effectExtent l="19050" t="19050" r="19050" b="15240"/>
                <wp:wrapNone/>
                <wp:docPr id="131" name="Straight Connector 131"/>
                <wp:cNvGraphicFramePr/>
                <a:graphic xmlns:a="http://schemas.openxmlformats.org/drawingml/2006/main">
                  <a:graphicData uri="http://schemas.microsoft.com/office/word/2010/wordprocessingShape">
                    <wps:wsp>
                      <wps:cNvCnPr/>
                      <wps:spPr>
                        <a:xfrm flipH="1" flipV="1">
                          <a:off x="0" y="0"/>
                          <a:ext cx="0" cy="252000"/>
                        </a:xfrm>
                        <a:prstGeom prst="line">
                          <a:avLst/>
                        </a:prstGeom>
                        <a:ln w="28575">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4ABC4B" id="Straight Connector 131" o:spid="_x0000_s1026" style="position:absolute;flip:x y;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2.7pt,95.9pt" to="362.7pt,1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" strokecolor="#f79a68 [1940]" strokeweight="2.25pt">
                <v:stroke joinstyle="miter"/>
              </v:lin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47" behindDoc="0" locked="0" layoutInCell="1" allowOverlap="1" wp14:anchorId="62D45ECC" wp14:editId="1DF48FA7">
                <wp:simplePos x="0" y="0"/>
                <wp:positionH relativeFrom="column">
                  <wp:posOffset>2892425</wp:posOffset>
                </wp:positionH>
                <wp:positionV relativeFrom="paragraph">
                  <wp:posOffset>779145</wp:posOffset>
                </wp:positionV>
                <wp:extent cx="1066800" cy="0"/>
                <wp:effectExtent l="0" t="19050" r="19050" b="19050"/>
                <wp:wrapNone/>
                <wp:docPr id="27" name="Straight Connector 27"/>
                <wp:cNvGraphicFramePr/>
                <a:graphic xmlns:a="http://schemas.openxmlformats.org/drawingml/2006/main">
                  <a:graphicData uri="http://schemas.microsoft.com/office/word/2010/wordprocessingShape">
                    <wps:wsp>
                      <wps:cNvCnPr/>
                      <wps:spPr>
                        <a:xfrm>
                          <a:off x="0" y="0"/>
                          <a:ext cx="1066800" cy="0"/>
                        </a:xfrm>
                        <a:prstGeom prst="line">
                          <a:avLst/>
                        </a:prstGeom>
                        <a:ln w="28575">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5A60FF" id="Straight Connector 27" o:spid="_x0000_s1026" style="position:absolute;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75pt,61.35pt" to="311.7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" strokecolor="#f79a68 [1940]" strokeweight="2.25pt">
                <v:stroke joinstyle="miter"/>
              </v:lin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40" behindDoc="0" locked="0" layoutInCell="1" allowOverlap="1" wp14:anchorId="7401FAA6" wp14:editId="4A37B217">
                <wp:simplePos x="0" y="0"/>
                <wp:positionH relativeFrom="column">
                  <wp:posOffset>1506220</wp:posOffset>
                </wp:positionH>
                <wp:positionV relativeFrom="paragraph">
                  <wp:posOffset>353695</wp:posOffset>
                </wp:positionV>
                <wp:extent cx="1440000" cy="900000"/>
                <wp:effectExtent l="0" t="0" r="8255" b="0"/>
                <wp:wrapNone/>
                <wp:docPr id="16" name="Text Box 16"/>
                <wp:cNvGraphicFramePr/>
                <a:graphic xmlns:a="http://schemas.openxmlformats.org/drawingml/2006/main">
                  <a:graphicData uri="http://schemas.microsoft.com/office/word/2010/wordprocessingShape">
                    <wps:wsp>
                      <wps:cNvSpPr txBox="1"/>
                      <wps:spPr>
                        <a:xfrm>
                          <a:off x="0" y="0"/>
                          <a:ext cx="1440000" cy="900000"/>
                        </a:xfrm>
                        <a:prstGeom prst="rect">
                          <a:avLst/>
                        </a:prstGeom>
                        <a:ln>
                          <a:noFill/>
                        </a:ln>
                        <a:effectLst>
                          <a:softEdge rad="31750"/>
                        </a:effectLst>
                      </wps:spPr>
                      <wps:style>
                        <a:lnRef idx="1">
                          <a:schemeClr val="accent5"/>
                        </a:lnRef>
                        <a:fillRef idx="2">
                          <a:schemeClr val="accent5"/>
                        </a:fillRef>
                        <a:effectRef idx="1">
                          <a:schemeClr val="accent5"/>
                        </a:effectRef>
                        <a:fontRef idx="minor">
                          <a:schemeClr val="dk1"/>
                        </a:fontRef>
                      </wps:style>
                      <wps:txbx>
                        <w:txbxContent>
                          <w:p w14:paraId="41EEBD1B" w14:textId="77777777" w:rsidR="003F5137" w:rsidRDefault="003F5137" w:rsidP="007226AE">
                            <w:pPr>
                              <w:spacing w:after="0"/>
                              <w:jc w:val="center"/>
                            </w:pPr>
                            <w:r w:rsidRPr="009A2551">
                              <w:t>Account</w:t>
                            </w:r>
                            <w:r w:rsidRPr="00304200">
                              <w:t>ability</w:t>
                            </w:r>
                            <w:r>
                              <w:t xml:space="preserve"> 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01FAA6" id="_x0000_t202" coordsize="21600,21600" o:spt="202" path="m,l,21600r21600,l21600,xe">
                <v:stroke joinstyle="miter"/>
                <v:path gradientshapeok="t" o:connecttype="rect"/>
              </v:shapetype>
              <v:shape id="Text Box 16" o:spid="_x0000_s1026" type="#_x0000_t202" style="position:absolute;margin-left:118.6pt;margin-top:27.85pt;width:113.4pt;height:7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" fillcolor="#9f9e9e [2168]" stroked="f" strokeweight=".5pt">
                <v:fill color2="#8b8a8a [2616]" rotate="t" colors="0 #b5b5b5;.5 #aaa9a9;1 #9d9c9c" focus="100%" type="gradient">
                  <o:fill v:ext="view" type="gradientUnscaled"/>
                </v:fill>
                <v:textbox>
                  <w:txbxContent>
                    <w:p w14:paraId="41EEBD1B" w14:textId="77777777" w:rsidR="003F5137" w:rsidRDefault="003F5137" w:rsidP="007226AE">
                      <w:pPr>
                        <w:spacing w:after="0"/>
                        <w:jc w:val="center"/>
                      </w:pPr>
                      <w:r w:rsidRPr="009A2551">
                        <w:t>Account</w:t>
                      </w:r>
                      <w:r w:rsidRPr="00304200">
                        <w:t>ability</w:t>
                      </w:r>
                      <w:r>
                        <w:t xml:space="preserve"> Board</w:t>
                      </w:r>
                    </w:p>
                  </w:txbxContent>
                </v:textbox>
              </v:shap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42" behindDoc="0" locked="0" layoutInCell="1" allowOverlap="1" wp14:anchorId="25901603" wp14:editId="55B7ED94">
                <wp:simplePos x="0" y="0"/>
                <wp:positionH relativeFrom="column">
                  <wp:posOffset>3902075</wp:posOffset>
                </wp:positionH>
                <wp:positionV relativeFrom="paragraph">
                  <wp:posOffset>1413510</wp:posOffset>
                </wp:positionV>
                <wp:extent cx="1440000" cy="491706"/>
                <wp:effectExtent l="0" t="0" r="8255" b="3810"/>
                <wp:wrapNone/>
                <wp:docPr id="21" name="Text Box 21"/>
                <wp:cNvGraphicFramePr/>
                <a:graphic xmlns:a="http://schemas.openxmlformats.org/drawingml/2006/main">
                  <a:graphicData uri="http://schemas.microsoft.com/office/word/2010/wordprocessingShape">
                    <wps:wsp>
                      <wps:cNvSpPr txBox="1"/>
                      <wps:spPr>
                        <a:xfrm>
                          <a:off x="0" y="0"/>
                          <a:ext cx="1440000" cy="491706"/>
                        </a:xfrm>
                        <a:prstGeom prst="rect">
                          <a:avLst/>
                        </a:prstGeom>
                        <a:ln>
                          <a:noFill/>
                        </a:ln>
                        <a:effectLst>
                          <a:softEdge rad="31750"/>
                        </a:effectLst>
                      </wps:spPr>
                      <wps:style>
                        <a:lnRef idx="1">
                          <a:schemeClr val="accent5"/>
                        </a:lnRef>
                        <a:fillRef idx="2">
                          <a:schemeClr val="accent5"/>
                        </a:fillRef>
                        <a:effectRef idx="1">
                          <a:schemeClr val="accent5"/>
                        </a:effectRef>
                        <a:fontRef idx="minor">
                          <a:schemeClr val="dk1"/>
                        </a:fontRef>
                      </wps:style>
                      <wps:txbx>
                        <w:txbxContent>
                          <w:p w14:paraId="7ED99CA8" w14:textId="77777777" w:rsidR="003F5137" w:rsidRDefault="003F5137" w:rsidP="007226AE">
                            <w:pPr>
                              <w:spacing w:after="0"/>
                              <w:jc w:val="center"/>
                            </w:pPr>
                            <w:r>
                              <w:t>Investment Panel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01603" id="Text Box 21" o:spid="_x0000_s1027" type="#_x0000_t202" style="position:absolute;margin-left:307.25pt;margin-top:111.3pt;width:113.4pt;height:38.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" fillcolor="#9f9e9e [2168]" stroked="f" strokeweight=".5pt">
                <v:fill color2="#8b8a8a [2616]" rotate="t" colors="0 #b5b5b5;.5 #aaa9a9;1 #9d9c9c" focus="100%" type="gradient">
                  <o:fill v:ext="view" type="gradientUnscaled"/>
                </v:fill>
                <v:textbox>
                  <w:txbxContent>
                    <w:p w14:paraId="7ED99CA8" w14:textId="77777777" w:rsidR="003F5137" w:rsidRDefault="003F5137" w:rsidP="007226AE">
                      <w:pPr>
                        <w:spacing w:after="0"/>
                        <w:jc w:val="center"/>
                      </w:pPr>
                      <w:r>
                        <w:t>Investment Panel</w:t>
                      </w:r>
                    </w:p>
                  </w:txbxContent>
                </v:textbox>
              </v:shap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41" behindDoc="0" locked="0" layoutInCell="1" allowOverlap="1" wp14:anchorId="3064815E" wp14:editId="0C221CB6">
                <wp:simplePos x="0" y="0"/>
                <wp:positionH relativeFrom="column">
                  <wp:posOffset>3914140</wp:posOffset>
                </wp:positionH>
                <wp:positionV relativeFrom="paragraph">
                  <wp:posOffset>360680</wp:posOffset>
                </wp:positionV>
                <wp:extent cx="1440000" cy="900000"/>
                <wp:effectExtent l="0" t="0" r="8255" b="0"/>
                <wp:wrapNone/>
                <wp:docPr id="18" name="Text Box 18"/>
                <wp:cNvGraphicFramePr/>
                <a:graphic xmlns:a="http://schemas.openxmlformats.org/drawingml/2006/main">
                  <a:graphicData uri="http://schemas.microsoft.com/office/word/2010/wordprocessingShape">
                    <wps:wsp>
                      <wps:cNvSpPr txBox="1"/>
                      <wps:spPr>
                        <a:xfrm>
                          <a:off x="0" y="0"/>
                          <a:ext cx="1440000" cy="900000"/>
                        </a:xfrm>
                        <a:prstGeom prst="rect">
                          <a:avLst/>
                        </a:prstGeom>
                        <a:ln>
                          <a:noFill/>
                        </a:ln>
                        <a:effectLst>
                          <a:softEdge rad="31750"/>
                        </a:effectLst>
                      </wps:spPr>
                      <wps:style>
                        <a:lnRef idx="1">
                          <a:schemeClr val="accent5"/>
                        </a:lnRef>
                        <a:fillRef idx="2">
                          <a:schemeClr val="accent5"/>
                        </a:fillRef>
                        <a:effectRef idx="1">
                          <a:schemeClr val="accent5"/>
                        </a:effectRef>
                        <a:fontRef idx="minor">
                          <a:schemeClr val="dk1"/>
                        </a:fontRef>
                      </wps:style>
                      <wps:txbx>
                        <w:txbxContent>
                          <w:p w14:paraId="7D5BCFCA" w14:textId="0EF6A8BD" w:rsidR="003F5137" w:rsidRDefault="003F5137" w:rsidP="007226AE">
                            <w:pPr>
                              <w:spacing w:after="0"/>
                              <w:jc w:val="center"/>
                            </w:pPr>
                            <w:r>
                              <w:t>Strategic Board (</w:t>
                            </w:r>
                            <w:r w:rsidRPr="004C06A9">
                              <w:t>SELEP</w:t>
                            </w:r>
                            <w:r>
                              <w:t xml:space="preserve"> Ltd)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4815E" id="Text Box 18" o:spid="_x0000_s1028" type="#_x0000_t202" style="position:absolute;margin-left:308.2pt;margin-top:28.4pt;width:113.4pt;height:7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" fillcolor="#9f9e9e [2168]" stroked="f" strokeweight=".5pt">
                <v:fill color2="#8b8a8a [2616]" rotate="t" colors="0 #b5b5b5;.5 #aaa9a9;1 #9d9c9c" focus="100%" type="gradient">
                  <o:fill v:ext="view" type="gradientUnscaled"/>
                </v:fill>
                <v:textbox>
                  <w:txbxContent>
                    <w:p w14:paraId="7D5BCFCA" w14:textId="0EF6A8BD" w:rsidR="003F5137" w:rsidRDefault="003F5137" w:rsidP="007226AE">
                      <w:pPr>
                        <w:spacing w:after="0"/>
                        <w:jc w:val="center"/>
                      </w:pPr>
                      <w:r>
                        <w:t>Strategic Board (</w:t>
                      </w:r>
                      <w:r w:rsidRPr="004C06A9">
                        <w:t>SELEP</w:t>
                      </w:r>
                      <w:r>
                        <w:t xml:space="preserve"> Ltd)</w:t>
                      </w:r>
                    </w:p>
                  </w:txbxContent>
                </v:textbox>
              </v:shap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57" behindDoc="0" locked="0" layoutInCell="1" allowOverlap="1" wp14:anchorId="62BBCD2D" wp14:editId="13B432B5">
                <wp:simplePos x="0" y="0"/>
                <wp:positionH relativeFrom="page">
                  <wp:posOffset>6673946</wp:posOffset>
                </wp:positionH>
                <wp:positionV relativeFrom="paragraph">
                  <wp:posOffset>2432158</wp:posOffset>
                </wp:positionV>
                <wp:extent cx="776377" cy="1052422"/>
                <wp:effectExtent l="0" t="0" r="24130" b="14605"/>
                <wp:wrapNone/>
                <wp:docPr id="143" name="Right Bracket 143"/>
                <wp:cNvGraphicFramePr/>
                <a:graphic xmlns:a="http://schemas.openxmlformats.org/drawingml/2006/main">
                  <a:graphicData uri="http://schemas.microsoft.com/office/word/2010/wordprocessingShape">
                    <wps:wsp>
                      <wps:cNvSpPr/>
                      <wps:spPr>
                        <a:xfrm>
                          <a:off x="0" y="0"/>
                          <a:ext cx="776377" cy="1052422"/>
                        </a:xfrm>
                        <a:prstGeom prst="rightBracket">
                          <a:avLst/>
                        </a:prstGeom>
                        <a:ln w="1905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41C5912"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143" o:spid="_x0000_s1026" type="#_x0000_t86" style="position:absolute;margin-left:525.5pt;margin-top:191.5pt;width:61.15pt;height:82.85pt;z-index:251658257;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" adj="1328" strokecolor="#ea5b0c [3204]" strokeweight="1.5pt">
                <v:stroke joinstyle="miter"/>
                <w10:wrap anchorx="page"/>
              </v:shape>
            </w:pict>
          </mc:Fallback>
        </mc:AlternateContent>
      </w:r>
      <w:r w:rsidRPr="00FA0C7D">
        <w:rPr>
          <w:rFonts w:asciiTheme="minorHAnsi" w:hAnsiTheme="minorHAnsi" w:cstheme="minorHAnsi"/>
          <w:noProof/>
          <w:lang w:eastAsia="en-GB"/>
        </w:rPr>
        <mc:AlternateContent>
          <mc:Choice Requires="wps">
            <w:drawing>
              <wp:anchor distT="45720" distB="45720" distL="114300" distR="114300" simplePos="0" relativeHeight="251658258" behindDoc="0" locked="0" layoutInCell="1" allowOverlap="1" wp14:anchorId="456AE1DA" wp14:editId="3491AC16">
                <wp:simplePos x="0" y="0"/>
                <wp:positionH relativeFrom="margin">
                  <wp:posOffset>6461448</wp:posOffset>
                </wp:positionH>
                <wp:positionV relativeFrom="paragraph">
                  <wp:posOffset>2655469</wp:posOffset>
                </wp:positionV>
                <wp:extent cx="922679" cy="569156"/>
                <wp:effectExtent l="0" t="0" r="0" b="0"/>
                <wp:wrapNone/>
                <wp:docPr id="1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922679" cy="569156"/>
                        </a:xfrm>
                        <a:prstGeom prst="rect">
                          <a:avLst/>
                        </a:prstGeom>
                        <a:noFill/>
                        <a:ln w="9525">
                          <a:noFill/>
                          <a:miter lim="800000"/>
                          <a:headEnd/>
                          <a:tailEnd/>
                        </a:ln>
                      </wps:spPr>
                      <wps:txbx>
                        <w:txbxContent>
                          <w:p w14:paraId="0B722AB5" w14:textId="77777777" w:rsidR="003F5137" w:rsidRDefault="003F5137" w:rsidP="007226AE">
                            <w:pPr>
                              <w:jc w:val="center"/>
                            </w:pPr>
                            <w:r>
                              <w:t>Federated Boards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56AE1DA" id="_x0000_s1029" type="#_x0000_t202" style="position:absolute;margin-left:508.8pt;margin-top:209.1pt;width:72.65pt;height:44.8pt;rotation:-90;z-index:25165825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" filled="f" stroked="f">
                <v:textbox>
                  <w:txbxContent>
                    <w:p w14:paraId="0B722AB5" w14:textId="77777777" w:rsidR="003F5137" w:rsidRDefault="003F5137" w:rsidP="007226AE">
                      <w:pPr>
                        <w:jc w:val="center"/>
                      </w:pPr>
                      <w:r>
                        <w:t>Federated Boards</w:t>
                      </w:r>
                    </w:p>
                  </w:txbxContent>
                </v:textbox>
                <w10:wrap anchorx="margin"/>
              </v:shap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54" behindDoc="0" locked="0" layoutInCell="1" allowOverlap="1" wp14:anchorId="7EAC40D0" wp14:editId="787A785E">
                <wp:simplePos x="0" y="0"/>
                <wp:positionH relativeFrom="column">
                  <wp:posOffset>4299238</wp:posOffset>
                </wp:positionH>
                <wp:positionV relativeFrom="paragraph">
                  <wp:posOffset>2165015</wp:posOffset>
                </wp:positionV>
                <wp:extent cx="0" cy="388189"/>
                <wp:effectExtent l="19050" t="19050" r="19050" b="12065"/>
                <wp:wrapNone/>
                <wp:docPr id="138" name="Straight Connector 138"/>
                <wp:cNvGraphicFramePr/>
                <a:graphic xmlns:a="http://schemas.openxmlformats.org/drawingml/2006/main">
                  <a:graphicData uri="http://schemas.microsoft.com/office/word/2010/wordprocessingShape">
                    <wps:wsp>
                      <wps:cNvCnPr/>
                      <wps:spPr>
                        <a:xfrm flipH="1" flipV="1">
                          <a:off x="0" y="0"/>
                          <a:ext cx="0" cy="388189"/>
                        </a:xfrm>
                        <a:prstGeom prst="line">
                          <a:avLst/>
                        </a:prstGeom>
                        <a:ln w="28575">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78385E" id="Straight Connector 138" o:spid="_x0000_s1026" style="position:absolute;flip:x y;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5pt,170.45pt" to="338.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" strokecolor="#f79a68 [1940]" strokeweight="2.25pt">
                <v:stroke joinstyle="miter"/>
              </v:lin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55" behindDoc="0" locked="0" layoutInCell="1" allowOverlap="1" wp14:anchorId="6A917EE0" wp14:editId="0D6897A7">
                <wp:simplePos x="0" y="0"/>
                <wp:positionH relativeFrom="column">
                  <wp:posOffset>2745883</wp:posOffset>
                </wp:positionH>
                <wp:positionV relativeFrom="paragraph">
                  <wp:posOffset>2173676</wp:posOffset>
                </wp:positionV>
                <wp:extent cx="0" cy="388189"/>
                <wp:effectExtent l="19050" t="19050" r="19050" b="12065"/>
                <wp:wrapNone/>
                <wp:docPr id="139" name="Straight Connector 139"/>
                <wp:cNvGraphicFramePr/>
                <a:graphic xmlns:a="http://schemas.openxmlformats.org/drawingml/2006/main">
                  <a:graphicData uri="http://schemas.microsoft.com/office/word/2010/wordprocessingShape">
                    <wps:wsp>
                      <wps:cNvCnPr/>
                      <wps:spPr>
                        <a:xfrm flipH="1" flipV="1">
                          <a:off x="0" y="0"/>
                          <a:ext cx="0" cy="388189"/>
                        </a:xfrm>
                        <a:prstGeom prst="line">
                          <a:avLst/>
                        </a:prstGeom>
                        <a:ln w="28575">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E6F3DA" id="Straight Connector 139" o:spid="_x0000_s1026" style="position:absolute;flip:x y;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2pt,171.15pt" to="216.2pt,2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" strokecolor="#f79a68 [1940]" strokeweight="2.25pt">
                <v:stroke joinstyle="miter"/>
              </v:lin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56" behindDoc="0" locked="0" layoutInCell="1" allowOverlap="1" wp14:anchorId="7CC73B15" wp14:editId="008E8B8F">
                <wp:simplePos x="0" y="0"/>
                <wp:positionH relativeFrom="column">
                  <wp:posOffset>5842372</wp:posOffset>
                </wp:positionH>
                <wp:positionV relativeFrom="paragraph">
                  <wp:posOffset>2164511</wp:posOffset>
                </wp:positionV>
                <wp:extent cx="0" cy="388189"/>
                <wp:effectExtent l="19050" t="19050" r="19050" b="12065"/>
                <wp:wrapNone/>
                <wp:docPr id="140" name="Straight Connector 140"/>
                <wp:cNvGraphicFramePr/>
                <a:graphic xmlns:a="http://schemas.openxmlformats.org/drawingml/2006/main">
                  <a:graphicData uri="http://schemas.microsoft.com/office/word/2010/wordprocessingShape">
                    <wps:wsp>
                      <wps:cNvCnPr/>
                      <wps:spPr>
                        <a:xfrm flipH="1" flipV="1">
                          <a:off x="0" y="0"/>
                          <a:ext cx="0" cy="388189"/>
                        </a:xfrm>
                        <a:prstGeom prst="line">
                          <a:avLst/>
                        </a:prstGeom>
                        <a:ln w="28575">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BF8F79" id="Straight Connector 140" o:spid="_x0000_s1026" style="position:absolute;flip:x y;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05pt,170.45pt" to="460.0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" strokecolor="#f79a68 [1940]" strokeweight="2.25pt">
                <v:stroke joinstyle="miter"/>
              </v:lin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53" behindDoc="0" locked="0" layoutInCell="1" allowOverlap="1" wp14:anchorId="66CA007A" wp14:editId="778C8EAA">
                <wp:simplePos x="0" y="0"/>
                <wp:positionH relativeFrom="column">
                  <wp:posOffset>1205075</wp:posOffset>
                </wp:positionH>
                <wp:positionV relativeFrom="paragraph">
                  <wp:posOffset>2167890</wp:posOffset>
                </wp:positionV>
                <wp:extent cx="0" cy="388189"/>
                <wp:effectExtent l="19050" t="19050" r="19050" b="12065"/>
                <wp:wrapNone/>
                <wp:docPr id="137" name="Straight Connector 137"/>
                <wp:cNvGraphicFramePr/>
                <a:graphic xmlns:a="http://schemas.openxmlformats.org/drawingml/2006/main">
                  <a:graphicData uri="http://schemas.microsoft.com/office/word/2010/wordprocessingShape">
                    <wps:wsp>
                      <wps:cNvCnPr/>
                      <wps:spPr>
                        <a:xfrm flipH="1" flipV="1">
                          <a:off x="0" y="0"/>
                          <a:ext cx="0" cy="388189"/>
                        </a:xfrm>
                        <a:prstGeom prst="line">
                          <a:avLst/>
                        </a:prstGeom>
                        <a:ln w="28575">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130BB5" id="Straight Connector 137" o:spid="_x0000_s1026" style="position:absolute;flip:x y;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9pt,170.7pt" to="94.9pt,20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" strokecolor="#f79a68 [1940]" strokeweight="2.25pt">
                <v:stroke joinstyle="miter"/>
              </v:lin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52" behindDoc="0" locked="0" layoutInCell="1" allowOverlap="1" wp14:anchorId="6B8F817D" wp14:editId="664A05EB">
                <wp:simplePos x="0" y="0"/>
                <wp:positionH relativeFrom="margin">
                  <wp:align>center</wp:align>
                </wp:positionH>
                <wp:positionV relativeFrom="paragraph">
                  <wp:posOffset>2168141</wp:posOffset>
                </wp:positionV>
                <wp:extent cx="4641011" cy="0"/>
                <wp:effectExtent l="19050" t="19050" r="7620" b="19050"/>
                <wp:wrapNone/>
                <wp:docPr id="136" name="Straight Connector 136"/>
                <wp:cNvGraphicFramePr/>
                <a:graphic xmlns:a="http://schemas.openxmlformats.org/drawingml/2006/main">
                  <a:graphicData uri="http://schemas.microsoft.com/office/word/2010/wordprocessingShape">
                    <wps:wsp>
                      <wps:cNvCnPr/>
                      <wps:spPr>
                        <a:xfrm flipH="1" flipV="1">
                          <a:off x="0" y="0"/>
                          <a:ext cx="4641011" cy="0"/>
                        </a:xfrm>
                        <a:prstGeom prst="line">
                          <a:avLst/>
                        </a:prstGeom>
                        <a:ln w="28575">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D33B59" id="Straight Connector 136" o:spid="_x0000_s1026" style="position:absolute;flip:x y;z-index:2516582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70.7pt" to="365.45pt,1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" strokecolor="#f79a68 [1940]" strokeweight="2.25pt">
                <v:stroke joinstyle="miter"/>
                <w10:wrap anchorx="margin"/>
              </v:lin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43" behindDoc="0" locked="0" layoutInCell="1" allowOverlap="1" wp14:anchorId="4EA1A470" wp14:editId="40D1FEFC">
                <wp:simplePos x="0" y="0"/>
                <wp:positionH relativeFrom="margin">
                  <wp:posOffset>5115081</wp:posOffset>
                </wp:positionH>
                <wp:positionV relativeFrom="paragraph">
                  <wp:posOffset>2517296</wp:posOffset>
                </wp:positionV>
                <wp:extent cx="1440000" cy="900000"/>
                <wp:effectExtent l="0" t="0" r="8255" b="0"/>
                <wp:wrapNone/>
                <wp:docPr id="22" name="Text Box 22"/>
                <wp:cNvGraphicFramePr/>
                <a:graphic xmlns:a="http://schemas.openxmlformats.org/drawingml/2006/main">
                  <a:graphicData uri="http://schemas.microsoft.com/office/word/2010/wordprocessingShape">
                    <wps:wsp>
                      <wps:cNvSpPr txBox="1"/>
                      <wps:spPr>
                        <a:xfrm>
                          <a:off x="0" y="0"/>
                          <a:ext cx="1440000" cy="900000"/>
                        </a:xfrm>
                        <a:prstGeom prst="rect">
                          <a:avLst/>
                        </a:prstGeom>
                        <a:ln>
                          <a:noFill/>
                        </a:ln>
                        <a:effectLst>
                          <a:softEdge rad="31750"/>
                        </a:effectLst>
                      </wps:spPr>
                      <wps:style>
                        <a:lnRef idx="1">
                          <a:schemeClr val="accent5"/>
                        </a:lnRef>
                        <a:fillRef idx="2">
                          <a:schemeClr val="accent5"/>
                        </a:fillRef>
                        <a:effectRef idx="1">
                          <a:schemeClr val="accent5"/>
                        </a:effectRef>
                        <a:fontRef idx="minor">
                          <a:schemeClr val="dk1"/>
                        </a:fontRef>
                      </wps:style>
                      <wps:txbx>
                        <w:txbxContent>
                          <w:p w14:paraId="35DD29FC" w14:textId="77777777" w:rsidR="003F5137" w:rsidRDefault="003F5137" w:rsidP="007226AE">
                            <w:pPr>
                              <w:spacing w:after="0"/>
                              <w:jc w:val="center"/>
                            </w:pPr>
                            <w:r>
                              <w:t>Team East Sussex (TES)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A1A470" id="Text Box 22" o:spid="_x0000_s1030" type="#_x0000_t202" style="position:absolute;margin-left:402.75pt;margin-top:198.2pt;width:113.4pt;height:70.8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" fillcolor="#9f9e9e [2168]" stroked="f" strokeweight=".5pt">
                <v:fill color2="#8b8a8a [2616]" rotate="t" colors="0 #b5b5b5;.5 #aaa9a9;1 #9d9c9c" focus="100%" type="gradient">
                  <o:fill v:ext="view" type="gradientUnscaled"/>
                </v:fill>
                <v:textbox>
                  <w:txbxContent>
                    <w:p w14:paraId="35DD29FC" w14:textId="77777777" w:rsidR="003F5137" w:rsidRDefault="003F5137" w:rsidP="007226AE">
                      <w:pPr>
                        <w:spacing w:after="0"/>
                        <w:jc w:val="center"/>
                      </w:pPr>
                      <w:r>
                        <w:t>Team East Sussex (TES)</w:t>
                      </w:r>
                    </w:p>
                  </w:txbxContent>
                </v:textbox>
                <w10:wrap anchorx="margin"/>
              </v:shap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45" behindDoc="0" locked="0" layoutInCell="1" allowOverlap="1" wp14:anchorId="4CCE899B" wp14:editId="532FD1A1">
                <wp:simplePos x="0" y="0"/>
                <wp:positionH relativeFrom="margin">
                  <wp:posOffset>3581747</wp:posOffset>
                </wp:positionH>
                <wp:positionV relativeFrom="paragraph">
                  <wp:posOffset>2534549</wp:posOffset>
                </wp:positionV>
                <wp:extent cx="1440000" cy="900000"/>
                <wp:effectExtent l="0" t="0" r="8255" b="0"/>
                <wp:wrapNone/>
                <wp:docPr id="24" name="Text Box 24"/>
                <wp:cNvGraphicFramePr/>
                <a:graphic xmlns:a="http://schemas.openxmlformats.org/drawingml/2006/main">
                  <a:graphicData uri="http://schemas.microsoft.com/office/word/2010/wordprocessingShape">
                    <wps:wsp>
                      <wps:cNvSpPr txBox="1"/>
                      <wps:spPr>
                        <a:xfrm>
                          <a:off x="0" y="0"/>
                          <a:ext cx="1440000" cy="900000"/>
                        </a:xfrm>
                        <a:prstGeom prst="rect">
                          <a:avLst/>
                        </a:prstGeom>
                        <a:ln>
                          <a:noFill/>
                        </a:ln>
                        <a:effectLst>
                          <a:softEdge rad="31750"/>
                        </a:effectLst>
                      </wps:spPr>
                      <wps:style>
                        <a:lnRef idx="1">
                          <a:schemeClr val="accent5"/>
                        </a:lnRef>
                        <a:fillRef idx="2">
                          <a:schemeClr val="accent5"/>
                        </a:fillRef>
                        <a:effectRef idx="1">
                          <a:schemeClr val="accent5"/>
                        </a:effectRef>
                        <a:fontRef idx="minor">
                          <a:schemeClr val="dk1"/>
                        </a:fontRef>
                      </wps:style>
                      <wps:txbx>
                        <w:txbxContent>
                          <w:p w14:paraId="00A08649" w14:textId="77777777" w:rsidR="003F5137" w:rsidRDefault="003F5137" w:rsidP="007226AE">
                            <w:pPr>
                              <w:spacing w:after="0"/>
                              <w:jc w:val="center"/>
                            </w:pPr>
                            <w:r>
                              <w:t>Opportunity South Essex (OSE)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CE899B" id="Text Box 24" o:spid="_x0000_s1031" type="#_x0000_t202" style="position:absolute;margin-left:282.05pt;margin-top:199.55pt;width:113.4pt;height:70.8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" fillcolor="#9f9e9e [2168]" stroked="f" strokeweight=".5pt">
                <v:fill color2="#8b8a8a [2616]" rotate="t" colors="0 #b5b5b5;.5 #aaa9a9;1 #9d9c9c" focus="100%" type="gradient">
                  <o:fill v:ext="view" type="gradientUnscaled"/>
                </v:fill>
                <v:textbox>
                  <w:txbxContent>
                    <w:p w14:paraId="00A08649" w14:textId="77777777" w:rsidR="003F5137" w:rsidRDefault="003F5137" w:rsidP="007226AE">
                      <w:pPr>
                        <w:spacing w:after="0"/>
                        <w:jc w:val="center"/>
                      </w:pPr>
                      <w:r>
                        <w:t>Opportunity South Essex (OSE)</w:t>
                      </w:r>
                    </w:p>
                  </w:txbxContent>
                </v:textbox>
                <w10:wrap anchorx="margin"/>
              </v:shap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46" behindDoc="0" locked="0" layoutInCell="1" allowOverlap="1" wp14:anchorId="5542F825" wp14:editId="6C89DD49">
                <wp:simplePos x="0" y="0"/>
                <wp:positionH relativeFrom="column">
                  <wp:posOffset>2020570</wp:posOffset>
                </wp:positionH>
                <wp:positionV relativeFrom="paragraph">
                  <wp:posOffset>2529469</wp:posOffset>
                </wp:positionV>
                <wp:extent cx="1440000" cy="900000"/>
                <wp:effectExtent l="0" t="0" r="8255" b="0"/>
                <wp:wrapNone/>
                <wp:docPr id="25" name="Text Box 25"/>
                <wp:cNvGraphicFramePr/>
                <a:graphic xmlns:a="http://schemas.openxmlformats.org/drawingml/2006/main">
                  <a:graphicData uri="http://schemas.microsoft.com/office/word/2010/wordprocessingShape">
                    <wps:wsp>
                      <wps:cNvSpPr txBox="1"/>
                      <wps:spPr>
                        <a:xfrm>
                          <a:off x="0" y="0"/>
                          <a:ext cx="1440000" cy="900000"/>
                        </a:xfrm>
                        <a:prstGeom prst="rect">
                          <a:avLst/>
                        </a:prstGeom>
                        <a:ln>
                          <a:noFill/>
                        </a:ln>
                        <a:effectLst>
                          <a:softEdge rad="31750"/>
                        </a:effectLst>
                      </wps:spPr>
                      <wps:style>
                        <a:lnRef idx="1">
                          <a:schemeClr val="accent5"/>
                        </a:lnRef>
                        <a:fillRef idx="2">
                          <a:schemeClr val="accent5"/>
                        </a:fillRef>
                        <a:effectRef idx="1">
                          <a:schemeClr val="accent5"/>
                        </a:effectRef>
                        <a:fontRef idx="minor">
                          <a:schemeClr val="dk1"/>
                        </a:fontRef>
                      </wps:style>
                      <wps:txbx>
                        <w:txbxContent>
                          <w:p w14:paraId="294C5AEA" w14:textId="77777777" w:rsidR="003F5137" w:rsidRDefault="003F5137" w:rsidP="007226AE">
                            <w:pPr>
                              <w:spacing w:after="0"/>
                              <w:jc w:val="center"/>
                            </w:pPr>
                            <w:r>
                              <w:t>Kent and Medway Economic Partnership (KMEP)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42F825" id="Text Box 25" o:spid="_x0000_s1032" type="#_x0000_t202" style="position:absolute;margin-left:159.1pt;margin-top:199.15pt;width:113.4pt;height:70.8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" fillcolor="#9f9e9e [2168]" stroked="f" strokeweight=".5pt">
                <v:fill color2="#8b8a8a [2616]" rotate="t" colors="0 #b5b5b5;.5 #aaa9a9;1 #9d9c9c" focus="100%" type="gradient">
                  <o:fill v:ext="view" type="gradientUnscaled"/>
                </v:fill>
                <v:textbox>
                  <w:txbxContent>
                    <w:p w14:paraId="294C5AEA" w14:textId="77777777" w:rsidR="003F5137" w:rsidRDefault="003F5137" w:rsidP="007226AE">
                      <w:pPr>
                        <w:spacing w:after="0"/>
                        <w:jc w:val="center"/>
                      </w:pPr>
                      <w:r>
                        <w:t>Kent and Medway Economic Partnership (KMEP)</w:t>
                      </w:r>
                    </w:p>
                  </w:txbxContent>
                </v:textbox>
              </v:shape>
            </w:pict>
          </mc:Fallback>
        </mc:AlternateContent>
      </w:r>
      <w:r w:rsidRPr="00FA0C7D">
        <w:rPr>
          <w:rFonts w:asciiTheme="minorHAnsi" w:hAnsiTheme="minorHAnsi" w:cstheme="minorHAnsi"/>
          <w:noProof/>
          <w:lang w:eastAsia="en-GB"/>
        </w:rPr>
        <mc:AlternateContent>
          <mc:Choice Requires="wps">
            <w:drawing>
              <wp:anchor distT="0" distB="0" distL="114300" distR="114300" simplePos="0" relativeHeight="251658244" behindDoc="0" locked="0" layoutInCell="1" allowOverlap="1" wp14:anchorId="17347C09" wp14:editId="7FFB2483">
                <wp:simplePos x="0" y="0"/>
                <wp:positionH relativeFrom="column">
                  <wp:posOffset>485092</wp:posOffset>
                </wp:positionH>
                <wp:positionV relativeFrom="paragraph">
                  <wp:posOffset>2518410</wp:posOffset>
                </wp:positionV>
                <wp:extent cx="1440000" cy="900000"/>
                <wp:effectExtent l="0" t="0" r="8255" b="0"/>
                <wp:wrapNone/>
                <wp:docPr id="23" name="Text Box 23"/>
                <wp:cNvGraphicFramePr/>
                <a:graphic xmlns:a="http://schemas.openxmlformats.org/drawingml/2006/main">
                  <a:graphicData uri="http://schemas.microsoft.com/office/word/2010/wordprocessingShape">
                    <wps:wsp>
                      <wps:cNvSpPr txBox="1"/>
                      <wps:spPr>
                        <a:xfrm>
                          <a:off x="0" y="0"/>
                          <a:ext cx="1440000" cy="900000"/>
                        </a:xfrm>
                        <a:prstGeom prst="rect">
                          <a:avLst/>
                        </a:prstGeom>
                        <a:ln>
                          <a:noFill/>
                        </a:ln>
                        <a:effectLst>
                          <a:softEdge rad="31750"/>
                        </a:effectLst>
                      </wps:spPr>
                      <wps:style>
                        <a:lnRef idx="1">
                          <a:schemeClr val="accent5"/>
                        </a:lnRef>
                        <a:fillRef idx="2">
                          <a:schemeClr val="accent5"/>
                        </a:fillRef>
                        <a:effectRef idx="1">
                          <a:schemeClr val="accent5"/>
                        </a:effectRef>
                        <a:fontRef idx="minor">
                          <a:schemeClr val="dk1"/>
                        </a:fontRef>
                      </wps:style>
                      <wps:txbx>
                        <w:txbxContent>
                          <w:p w14:paraId="714885EB" w14:textId="6DD0ED9C" w:rsidR="003F5137" w:rsidRDefault="003F5137" w:rsidP="007226AE">
                            <w:pPr>
                              <w:spacing w:after="0"/>
                              <w:jc w:val="center"/>
                            </w:pPr>
                            <w:r>
                              <w:t>Success Essex 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47C09" id="Text Box 23" o:spid="_x0000_s1033" type="#_x0000_t202" style="position:absolute;margin-left:38.2pt;margin-top:198.3pt;width:113.4pt;height:70.8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" fillcolor="#9f9e9e [2168]" stroked="f" strokeweight=".5pt">
                <v:fill color2="#8b8a8a [2616]" rotate="t" colors="0 #b5b5b5;.5 #aaa9a9;1 #9d9c9c" focus="100%" type="gradient">
                  <o:fill v:ext="view" type="gradientUnscaled"/>
                </v:fill>
                <v:textbox>
                  <w:txbxContent>
                    <w:p w14:paraId="714885EB" w14:textId="6DD0ED9C" w:rsidR="003F5137" w:rsidRDefault="003F5137" w:rsidP="007226AE">
                      <w:pPr>
                        <w:spacing w:after="0"/>
                        <w:jc w:val="center"/>
                      </w:pPr>
                      <w:r>
                        <w:t>Success Essex Board</w:t>
                      </w:r>
                    </w:p>
                  </w:txbxContent>
                </v:textbox>
              </v:shape>
            </w:pict>
          </mc:Fallback>
        </mc:AlternateContent>
      </w:r>
      <w:r w:rsidRPr="00FA0C7D">
        <w:rPr>
          <w:rFonts w:asciiTheme="minorHAnsi" w:hAnsiTheme="minorHAnsi" w:cstheme="minorHAnsi"/>
          <w:noProof/>
          <w:lang w:eastAsia="en-GB"/>
        </w:rPr>
        <mc:AlternateContent>
          <mc:Choice Requires="wps">
            <w:drawing>
              <wp:inline distT="0" distB="0" distL="0" distR="0" wp14:anchorId="04BB3BCC" wp14:editId="60B4C47A">
                <wp:extent cx="6443933" cy="3720662"/>
                <wp:effectExtent l="0" t="0" r="0" b="0"/>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933" cy="3720662"/>
                        </a:xfrm>
                        <a:prstGeom prst="rect">
                          <a:avLst/>
                        </a:prstGeom>
                        <a:noFill/>
                        <a:ln w="9525">
                          <a:noFill/>
                          <a:miter lim="800000"/>
                          <a:headEnd/>
                          <a:tailEnd/>
                        </a:ln>
                      </wps:spPr>
                      <wps:txbx>
                        <w:txbxContent>
                          <w:p w14:paraId="06467595" w14:textId="77777777" w:rsidR="003F5137" w:rsidRDefault="003F5137" w:rsidP="007226AE"/>
                        </w:txbxContent>
                      </wps:txbx>
                      <wps:bodyPr rot="0" vert="horz" wrap="square" lIns="91440" tIns="45720" rIns="91440" bIns="45720" anchor="t" anchorCtr="0">
                        <a:noAutofit/>
                      </wps:bodyPr>
                    </wps:wsp>
                  </a:graphicData>
                </a:graphic>
              </wp:inline>
            </w:drawing>
          </mc:Choice>
          <mc:Fallback>
            <w:pict>
              <v:shape w14:anchorId="04BB3BCC" id="Text Box 2" o:spid="_x0000_s1034" type="#_x0000_t202" style="width:507.4pt;height:29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" filled="f" stroked="f">
                <v:textbox>
                  <w:txbxContent>
                    <w:p w14:paraId="06467595" w14:textId="77777777" w:rsidR="003F5137" w:rsidRDefault="003F5137" w:rsidP="007226AE"/>
                  </w:txbxContent>
                </v:textbox>
                <w10:anchorlock/>
              </v:shape>
            </w:pict>
          </mc:Fallback>
        </mc:AlternateContent>
      </w:r>
      <w:bookmarkEnd w:id="97"/>
    </w:p>
    <w:p w14:paraId="387B8804" w14:textId="7293A19F" w:rsidR="007226AE" w:rsidRPr="00FA0C7D" w:rsidRDefault="007226AE" w:rsidP="00B2386B">
      <w:pPr>
        <w:pStyle w:val="Heading3"/>
      </w:pPr>
      <w:bookmarkStart w:id="98" w:name="_Ref7770978"/>
      <w:bookmarkStart w:id="99" w:name="_Ref6995546"/>
      <w:r w:rsidRPr="00FA0C7D">
        <w:lastRenderedPageBreak/>
        <w:t xml:space="preserve">The </w:t>
      </w:r>
      <w:r w:rsidR="004E64B7" w:rsidRPr="00FA0C7D">
        <w:rPr>
          <w:bCs/>
        </w:rPr>
        <w:t>partnership</w:t>
      </w:r>
      <w:r w:rsidR="004E64B7" w:rsidRPr="00FA0C7D">
        <w:t xml:space="preserve"> </w:t>
      </w:r>
      <w:r w:rsidRPr="00FA0C7D">
        <w:t>operates under a Federated Model (see above diagram). The Strategic and Accountability Boards are supported by four 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w:t>
      </w:r>
      <w:r w:rsidR="00D10B40" w:rsidRPr="00FA0C7D">
        <w:t>Success Essex</w:t>
      </w:r>
      <w:r w:rsidR="00620FE4" w:rsidRPr="00FA0C7D">
        <w:fldChar w:fldCharType="begin"/>
      </w:r>
      <w:r w:rsidR="00620FE4" w:rsidRPr="00FA0C7D">
        <w:instrText xml:space="preserve"> XE "Success Essex" </w:instrText>
      </w:r>
      <w:r w:rsidR="00620FE4" w:rsidRPr="00FA0C7D">
        <w:fldChar w:fldCharType="end"/>
      </w:r>
      <w:r w:rsidRPr="00FA0C7D">
        <w:t xml:space="preserve"> (</w:t>
      </w:r>
      <w:r w:rsidR="00D10B40" w:rsidRPr="00FA0C7D">
        <w:t>SE</w:t>
      </w:r>
      <w:r w:rsidRPr="00FA0C7D">
        <w:t>), Kent and Medway Economic Partnership (KMEP), Opportunity South Essex (OSE) and Team East Sussex</w:t>
      </w:r>
      <w:r w:rsidR="008D28A7" w:rsidRPr="00FA0C7D">
        <w:fldChar w:fldCharType="begin"/>
      </w:r>
      <w:r w:rsidR="008D28A7" w:rsidRPr="00FA0C7D">
        <w:instrText xml:space="preserve"> XE "Team East Sussex (TES)" </w:instrText>
      </w:r>
      <w:r w:rsidR="008D28A7" w:rsidRPr="00FA0C7D">
        <w:fldChar w:fldCharType="end"/>
      </w:r>
      <w:r w:rsidRPr="00FA0C7D">
        <w:t xml:space="preserve"> (TES). </w:t>
      </w:r>
      <w:hyperlink r:id="rId33" w:history="1">
        <w:r w:rsidRPr="00FA0C7D">
          <w:rPr>
            <w:rStyle w:val="Hyperlink"/>
          </w:rPr>
          <w:t>Each Federated Board</w:t>
        </w:r>
        <w:r w:rsidR="009574BE" w:rsidRPr="00FA0C7D">
          <w:rPr>
            <w:rStyle w:val="Hyperlink"/>
          </w:rPr>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rPr>
            <w:rStyle w:val="Hyperlink"/>
          </w:rPr>
          <w:fldChar w:fldCharType="end"/>
        </w:r>
        <w:r w:rsidRPr="00FA0C7D">
          <w:rPr>
            <w:rStyle w:val="Hyperlink"/>
          </w:rPr>
          <w:t xml:space="preserve"> has their own Terms of Reference</w:t>
        </w:r>
        <w:r w:rsidR="008D28A7" w:rsidRPr="00FA0C7D">
          <w:rPr>
            <w:rStyle w:val="Hyperlink"/>
          </w:rPr>
          <w:fldChar w:fldCharType="begin"/>
        </w:r>
        <w:r w:rsidR="008D28A7" w:rsidRPr="00FA0C7D">
          <w:instrText xml:space="preserve"> XE "Terms of Reference" </w:instrText>
        </w:r>
        <w:r w:rsidR="008D28A7" w:rsidRPr="00FA0C7D">
          <w:rPr>
            <w:rStyle w:val="Hyperlink"/>
          </w:rPr>
          <w:fldChar w:fldCharType="end"/>
        </w:r>
      </w:hyperlink>
      <w:r w:rsidRPr="00FA0C7D">
        <w:t xml:space="preserve"> (aligned to the overall </w:t>
      </w:r>
      <w:r w:rsidR="00B11AAE" w:rsidRPr="00FA0C7D">
        <w:t>SELEP</w:t>
      </w:r>
      <w:r w:rsidRPr="00FA0C7D">
        <w:t xml:space="preserve"> </w:t>
      </w:r>
      <w:r w:rsidR="00AD7A30" w:rsidRPr="00FA0C7D">
        <w:t>Ltd</w:t>
      </w:r>
      <w:r w:rsidR="00157533" w:rsidRPr="00FA0C7D">
        <w:fldChar w:fldCharType="begin"/>
      </w:r>
      <w:r w:rsidR="00157533" w:rsidRPr="00FA0C7D">
        <w:instrText xml:space="preserve"> XE "SELEP Ltd" </w:instrText>
      </w:r>
      <w:r w:rsidR="00157533" w:rsidRPr="00FA0C7D">
        <w:fldChar w:fldCharType="end"/>
      </w:r>
      <w:r w:rsidR="00AD7A30" w:rsidRPr="00FA0C7D">
        <w:t xml:space="preserve"> </w:t>
      </w:r>
      <w:r w:rsidRPr="00FA0C7D">
        <w:t>Terms of Reference (</w:t>
      </w:r>
      <w:r w:rsidRPr="00FA0C7D">
        <w:fldChar w:fldCharType="begin"/>
      </w:r>
      <w:r w:rsidRPr="00FA0C7D">
        <w:instrText xml:space="preserve"> REF _Ref7771156 \r \p \h  \* MERGEFORMAT </w:instrText>
      </w:r>
      <w:r w:rsidRPr="00FA0C7D">
        <w:fldChar w:fldCharType="separate"/>
      </w:r>
      <w:r w:rsidR="00A130F7">
        <w:t>D.5 above</w:t>
      </w:r>
      <w:r w:rsidRPr="00FA0C7D">
        <w:fldChar w:fldCharType="end"/>
      </w:r>
      <w:r w:rsidRPr="00FA0C7D">
        <w:t>) and this Assurance Framework).</w:t>
      </w:r>
      <w:bookmarkEnd w:id="98"/>
      <w:bookmarkEnd w:id="99"/>
    </w:p>
    <w:p w14:paraId="2AA2C866" w14:textId="2F946650" w:rsidR="007226AE" w:rsidRPr="00FA0C7D" w:rsidRDefault="007226AE" w:rsidP="00B2386B">
      <w:pPr>
        <w:pStyle w:val="Heading3"/>
      </w:pPr>
      <w:r w:rsidRPr="00FA0C7D">
        <w:t xml:space="preserve">The </w:t>
      </w:r>
      <w:r w:rsidR="004E64B7" w:rsidRPr="00FA0C7D">
        <w:t>partnership</w:t>
      </w:r>
      <w:r w:rsidRPr="00FA0C7D">
        <w:t xml:space="preserve"> is committed to ensuring fairness in its decision–making and to follow best practice, with due regard to the general equality duty and the principles of public life.</w:t>
      </w:r>
    </w:p>
    <w:p w14:paraId="493BB9D6" w14:textId="129F893D" w:rsidR="000A51BA" w:rsidRPr="00FA0C7D" w:rsidRDefault="000A51BA" w:rsidP="00B2386B">
      <w:pPr>
        <w:pStyle w:val="Heading2"/>
      </w:pPr>
      <w:bookmarkStart w:id="100" w:name="_Toc25839123"/>
      <w:bookmarkStart w:id="101" w:name="_Toc29296675"/>
      <w:bookmarkStart w:id="102" w:name="_Toc102055296"/>
      <w:r w:rsidRPr="00FA0C7D">
        <w:t>Our Boards</w:t>
      </w:r>
      <w:bookmarkEnd w:id="100"/>
      <w:bookmarkEnd w:id="101"/>
      <w:bookmarkEnd w:id="102"/>
    </w:p>
    <w:p w14:paraId="4C8E5EAF" w14:textId="37B175A0" w:rsidR="00654706" w:rsidRPr="00FA0C7D" w:rsidRDefault="00654706" w:rsidP="00C149AF">
      <w:pPr>
        <w:pStyle w:val="Heading25"/>
      </w:pPr>
      <w:bookmarkStart w:id="103" w:name="_Toc29294732"/>
      <w:bookmarkStart w:id="104" w:name="_Toc29295152"/>
      <w:bookmarkStart w:id="105" w:name="_Toc29295964"/>
      <w:bookmarkStart w:id="106" w:name="_Toc29294733"/>
      <w:bookmarkStart w:id="107" w:name="_Toc29295153"/>
      <w:bookmarkStart w:id="108" w:name="_Toc29295965"/>
      <w:bookmarkStart w:id="109" w:name="_Toc29294734"/>
      <w:bookmarkStart w:id="110" w:name="_Toc29295154"/>
      <w:bookmarkStart w:id="111" w:name="_Toc29295966"/>
      <w:bookmarkStart w:id="112" w:name="_Toc29294735"/>
      <w:bookmarkStart w:id="113" w:name="_Toc29295155"/>
      <w:bookmarkStart w:id="114" w:name="_Toc29295967"/>
      <w:bookmarkStart w:id="115" w:name="_Toc29294736"/>
      <w:bookmarkStart w:id="116" w:name="_Toc29295156"/>
      <w:bookmarkStart w:id="117" w:name="_Toc29295968"/>
      <w:bookmarkStart w:id="118" w:name="_Toc29294737"/>
      <w:bookmarkStart w:id="119" w:name="_Toc29295157"/>
      <w:bookmarkStart w:id="120" w:name="_Toc29295969"/>
      <w:bookmarkStart w:id="121" w:name="_Toc29294738"/>
      <w:bookmarkStart w:id="122" w:name="_Toc29295158"/>
      <w:bookmarkStart w:id="123" w:name="_Toc29295970"/>
      <w:bookmarkStart w:id="124" w:name="_Toc29294739"/>
      <w:bookmarkStart w:id="125" w:name="_Toc29295159"/>
      <w:bookmarkStart w:id="126" w:name="_Toc29295971"/>
      <w:bookmarkStart w:id="127" w:name="_Toc29294740"/>
      <w:bookmarkStart w:id="128" w:name="_Toc29295160"/>
      <w:bookmarkStart w:id="129" w:name="_Toc29295972"/>
      <w:bookmarkStart w:id="130" w:name="_Toc29294741"/>
      <w:bookmarkStart w:id="131" w:name="_Toc29295161"/>
      <w:bookmarkStart w:id="132" w:name="_Toc29295973"/>
      <w:bookmarkStart w:id="133" w:name="_Ref27036326"/>
      <w:bookmarkStart w:id="134" w:name="_Toc29296676"/>
      <w:bookmarkStart w:id="135" w:name="_Toc102055297"/>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FA0C7D">
        <w:t>Strategic Board</w:t>
      </w:r>
      <w:bookmarkEnd w:id="133"/>
      <w:bookmarkEnd w:id="134"/>
      <w:bookmarkEnd w:id="135"/>
      <w:r w:rsidR="003F5137" w:rsidRPr="00FA0C7D">
        <w:fldChar w:fldCharType="begin"/>
      </w:r>
      <w:r w:rsidR="003F5137" w:rsidRPr="00FA0C7D">
        <w:instrText xml:space="preserve"> XE "Strategic Board" </w:instrText>
      </w:r>
      <w:r w:rsidR="003F5137" w:rsidRPr="00FA0C7D">
        <w:fldChar w:fldCharType="end"/>
      </w:r>
    </w:p>
    <w:p w14:paraId="241B321E" w14:textId="0C67A01B" w:rsidR="008570A9" w:rsidRPr="00FA0C7D" w:rsidRDefault="008570A9" w:rsidP="009F3464">
      <w:pPr>
        <w:pStyle w:val="Heading4"/>
      </w:pPr>
      <w:r w:rsidRPr="00FA0C7D">
        <w:t>The Strategic Board</w:t>
      </w:r>
      <w:r w:rsidR="003F5137" w:rsidRPr="00FA0C7D">
        <w:fldChar w:fldCharType="begin"/>
      </w:r>
      <w:r w:rsidR="003F5137" w:rsidRPr="00FA0C7D">
        <w:instrText xml:space="preserve"> XE "Strategic Board" </w:instrText>
      </w:r>
      <w:r w:rsidR="003F5137" w:rsidRPr="00FA0C7D">
        <w:fldChar w:fldCharType="end"/>
      </w:r>
      <w:r w:rsidR="00CD6596" w:rsidRPr="00FA0C7D">
        <w:t xml:space="preserve"> (</w:t>
      </w:r>
      <w:r w:rsidR="00B11AAE" w:rsidRPr="00FA0C7D">
        <w:t>SELEP</w:t>
      </w:r>
      <w:r w:rsidR="00CD6596" w:rsidRPr="00FA0C7D">
        <w:t xml:space="preserve"> Ltd</w:t>
      </w:r>
      <w:r w:rsidR="00157533" w:rsidRPr="00FA0C7D">
        <w:fldChar w:fldCharType="begin"/>
      </w:r>
      <w:r w:rsidR="00157533" w:rsidRPr="00FA0C7D">
        <w:instrText xml:space="preserve"> XE "SELEP Ltd" </w:instrText>
      </w:r>
      <w:r w:rsidR="00157533" w:rsidRPr="00FA0C7D">
        <w:fldChar w:fldCharType="end"/>
      </w:r>
      <w:r w:rsidR="00CD6596" w:rsidRPr="00FA0C7D">
        <w:t>)</w:t>
      </w:r>
      <w:r w:rsidRPr="00FA0C7D">
        <w:t xml:space="preserve"> </w:t>
      </w:r>
      <w:r w:rsidR="00CD6596" w:rsidRPr="00FA0C7D">
        <w:t xml:space="preserve">consists of the Directors of the </w:t>
      </w:r>
      <w:r w:rsidR="00B11AAE" w:rsidRPr="00FA0C7D">
        <w:t>SELEP</w:t>
      </w:r>
      <w:r w:rsidR="00CD6596" w:rsidRPr="00FA0C7D">
        <w:t xml:space="preserve"> Ltd and </w:t>
      </w:r>
      <w:r w:rsidRPr="00FA0C7D">
        <w:t xml:space="preserve">sets the strategic direction of the </w:t>
      </w:r>
      <w:r w:rsidR="00B11AAE" w:rsidRPr="00FA0C7D">
        <w:t>SELEP</w:t>
      </w:r>
      <w:r w:rsidR="00AD7A30" w:rsidRPr="00FA0C7D">
        <w:t xml:space="preserve"> Ltd</w:t>
      </w:r>
      <w:r w:rsidRPr="00FA0C7D">
        <w:t xml:space="preserve">, providing clear strategic leadership and championing shared </w:t>
      </w:r>
      <w:r w:rsidR="00B11AAE" w:rsidRPr="00FA0C7D">
        <w:t>SELEP</w:t>
      </w:r>
      <w:r w:rsidR="00AD7A30" w:rsidRPr="00FA0C7D">
        <w:t xml:space="preserve"> Ltd</w:t>
      </w:r>
      <w:r w:rsidRPr="00FA0C7D">
        <w:t xml:space="preserve"> priorities. It is the main interface with Government</w:t>
      </w:r>
      <w:r w:rsidR="00157533" w:rsidRPr="00FA0C7D">
        <w:fldChar w:fldCharType="begin"/>
      </w:r>
      <w:r w:rsidR="00157533" w:rsidRPr="00FA0C7D">
        <w:instrText xml:space="preserve"> XE "Government" </w:instrText>
      </w:r>
      <w:r w:rsidR="00157533" w:rsidRPr="00FA0C7D">
        <w:fldChar w:fldCharType="end"/>
      </w:r>
      <w:r w:rsidRPr="00FA0C7D">
        <w:t xml:space="preserve">, bringing together both private and public sectors to drive local growth and job creation, and to oversee all activity to deliver these aims. </w:t>
      </w:r>
    </w:p>
    <w:p w14:paraId="425E5FD2" w14:textId="79B649F1" w:rsidR="008570A9" w:rsidRPr="00FA0C7D" w:rsidRDefault="008570A9" w:rsidP="009F3464">
      <w:pPr>
        <w:pStyle w:val="Heading4"/>
      </w:pPr>
      <w:r w:rsidRPr="00FA0C7D">
        <w:t xml:space="preserve">Working collectively, </w:t>
      </w:r>
      <w:r w:rsidR="00AD7A30" w:rsidRPr="00FA0C7D">
        <w:t>SELEP Ltd</w:t>
      </w:r>
      <w:r w:rsidR="00157533" w:rsidRPr="00FA0C7D">
        <w:fldChar w:fldCharType="begin"/>
      </w:r>
      <w:r w:rsidR="00157533" w:rsidRPr="00FA0C7D">
        <w:instrText xml:space="preserve"> XE "SELEP Ltd" </w:instrText>
      </w:r>
      <w:r w:rsidR="00157533" w:rsidRPr="00FA0C7D">
        <w:fldChar w:fldCharType="end"/>
      </w:r>
      <w:r w:rsidR="00AD7A30" w:rsidRPr="00FA0C7D">
        <w:t xml:space="preserve"> Directors (</w:t>
      </w:r>
      <w:r w:rsidRPr="00FA0C7D">
        <w:t>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members</w:t>
      </w:r>
      <w:r w:rsidR="00C77A22" w:rsidRPr="00FA0C7D">
        <w:t>)</w:t>
      </w:r>
      <w:r w:rsidRPr="00FA0C7D">
        <w:t xml:space="preserve"> are responsible for:</w:t>
      </w:r>
      <w:bookmarkStart w:id="136" w:name="_Hlk3455908"/>
    </w:p>
    <w:p w14:paraId="398EDA99" w14:textId="7F777786" w:rsidR="008570A9" w:rsidRPr="00FA0C7D" w:rsidRDefault="008570A9" w:rsidP="00B2386B">
      <w:pPr>
        <w:pStyle w:val="Heading5"/>
        <w:rPr>
          <w:bCs w:val="0"/>
        </w:rPr>
      </w:pPr>
      <w:r w:rsidRPr="00FA0C7D">
        <w:t xml:space="preserve">setting the vision, strategic direction and priorities of the LEP overall; </w:t>
      </w:r>
    </w:p>
    <w:p w14:paraId="3864FB38" w14:textId="409C62E5" w:rsidR="008570A9" w:rsidRPr="00FA0C7D" w:rsidDel="00081604" w:rsidRDefault="008570A9" w:rsidP="00B2386B">
      <w:pPr>
        <w:pStyle w:val="Heading5"/>
        <w:rPr>
          <w:del w:id="137" w:author="Amy Ferraro" w:date="2023-03-23T17:15:00Z"/>
          <w:bCs w:val="0"/>
        </w:rPr>
      </w:pPr>
      <w:r w:rsidRPr="00FA0C7D">
        <w:t>ensuring the development, maintenance and delivery of evidence-based strategy</w:t>
      </w:r>
      <w:del w:id="138" w:author="Amy Ferraro" w:date="2023-03-23T17:15:00Z">
        <w:r w:rsidRPr="00FA0C7D" w:rsidDel="00081604">
          <w:delText>. These strategies include, but are not limited to:</w:delText>
        </w:r>
      </w:del>
    </w:p>
    <w:p w14:paraId="150672CE" w14:textId="57CC2FED" w:rsidR="008570A9" w:rsidRPr="00FA0C7D" w:rsidDel="00081604" w:rsidRDefault="008570A9" w:rsidP="00B2386B">
      <w:pPr>
        <w:pStyle w:val="ListParagraph"/>
        <w:numPr>
          <w:ilvl w:val="4"/>
          <w:numId w:val="1"/>
        </w:numPr>
        <w:autoSpaceDE w:val="0"/>
        <w:autoSpaceDN w:val="0"/>
        <w:adjustRightInd w:val="0"/>
        <w:spacing w:before="120"/>
        <w:rPr>
          <w:del w:id="139" w:author="Amy Ferraro" w:date="2023-03-23T17:15:00Z"/>
          <w:rFonts w:asciiTheme="minorHAnsi" w:hAnsiTheme="minorHAnsi" w:cstheme="minorHAnsi"/>
          <w:bCs/>
        </w:rPr>
      </w:pPr>
      <w:del w:id="140" w:author="Amy Ferraro" w:date="2023-03-23T17:15:00Z">
        <w:r w:rsidRPr="00FA0C7D" w:rsidDel="00081604">
          <w:rPr>
            <w:rFonts w:asciiTheme="minorHAnsi" w:hAnsiTheme="minorHAnsi" w:cstheme="minorHAnsi"/>
          </w:rPr>
          <w:delText>the Economic Strategy Statement</w:delText>
        </w:r>
        <w:r w:rsidR="00DC0B5C" w:rsidRPr="00FA0C7D" w:rsidDel="00081604">
          <w:rPr>
            <w:rFonts w:asciiTheme="minorHAnsi" w:hAnsiTheme="minorHAnsi" w:cstheme="minorHAnsi"/>
          </w:rPr>
          <w:fldChar w:fldCharType="begin"/>
        </w:r>
        <w:r w:rsidR="00DC0B5C" w:rsidRPr="00FA0C7D" w:rsidDel="00081604">
          <w:delInstrText xml:space="preserve"> XE "</w:delInstrText>
        </w:r>
        <w:r w:rsidR="00DC0B5C" w:rsidRPr="00FA0C7D" w:rsidDel="00081604">
          <w:rPr>
            <w:rFonts w:asciiTheme="minorHAnsi" w:hAnsiTheme="minorHAnsi" w:cstheme="minorHAnsi"/>
          </w:rPr>
          <w:delInstrText>Economic Strategy Statement</w:delInstrText>
        </w:r>
        <w:r w:rsidR="00DC0B5C" w:rsidRPr="00FA0C7D" w:rsidDel="00081604">
          <w:delInstrText xml:space="preserve">" </w:delInstrText>
        </w:r>
        <w:r w:rsidR="00DC0B5C" w:rsidRPr="00FA0C7D" w:rsidDel="00081604">
          <w:rPr>
            <w:rFonts w:asciiTheme="minorHAnsi" w:hAnsiTheme="minorHAnsi" w:cstheme="minorHAnsi"/>
          </w:rPr>
          <w:fldChar w:fldCharType="end"/>
        </w:r>
        <w:r w:rsidRPr="00FA0C7D" w:rsidDel="00081604">
          <w:rPr>
            <w:rFonts w:asciiTheme="minorHAnsi" w:hAnsiTheme="minorHAnsi" w:cstheme="minorHAnsi"/>
          </w:rPr>
          <w:delText xml:space="preserve"> (ESS);</w:delText>
        </w:r>
      </w:del>
    </w:p>
    <w:p w14:paraId="336F0C0C" w14:textId="6C37CEF5" w:rsidR="008570A9" w:rsidRPr="00FA0C7D" w:rsidDel="00081604" w:rsidRDefault="008570A9" w:rsidP="00B2386B">
      <w:pPr>
        <w:pStyle w:val="ListParagraph"/>
        <w:numPr>
          <w:ilvl w:val="4"/>
          <w:numId w:val="1"/>
        </w:numPr>
        <w:autoSpaceDE w:val="0"/>
        <w:autoSpaceDN w:val="0"/>
        <w:adjustRightInd w:val="0"/>
        <w:spacing w:before="120"/>
        <w:rPr>
          <w:del w:id="141" w:author="Amy Ferraro" w:date="2023-03-23T17:15:00Z"/>
          <w:rFonts w:asciiTheme="minorHAnsi" w:hAnsiTheme="minorHAnsi" w:cstheme="minorHAnsi"/>
          <w:bCs/>
        </w:rPr>
      </w:pPr>
      <w:del w:id="142" w:author="Amy Ferraro" w:date="2023-03-23T17:15:00Z">
        <w:r w:rsidRPr="00FA0C7D" w:rsidDel="00081604">
          <w:rPr>
            <w:rFonts w:asciiTheme="minorHAnsi" w:hAnsiTheme="minorHAnsi" w:cstheme="minorHAnsi"/>
          </w:rPr>
          <w:delText xml:space="preserve">a Skills Strategy; </w:delText>
        </w:r>
      </w:del>
    </w:p>
    <w:p w14:paraId="462DFF93" w14:textId="3583720F" w:rsidR="008570A9" w:rsidRPr="00FA0C7D" w:rsidDel="00081604" w:rsidRDefault="008570A9" w:rsidP="00B2386B">
      <w:pPr>
        <w:pStyle w:val="ListParagraph"/>
        <w:numPr>
          <w:ilvl w:val="4"/>
          <w:numId w:val="1"/>
        </w:numPr>
        <w:autoSpaceDE w:val="0"/>
        <w:autoSpaceDN w:val="0"/>
        <w:adjustRightInd w:val="0"/>
        <w:spacing w:before="120" w:after="0"/>
        <w:rPr>
          <w:del w:id="143" w:author="Amy Ferraro" w:date="2023-03-23T17:15:00Z"/>
          <w:rFonts w:asciiTheme="minorHAnsi" w:hAnsiTheme="minorHAnsi" w:cstheme="minorHAnsi"/>
          <w:bCs/>
        </w:rPr>
      </w:pPr>
      <w:del w:id="144" w:author="Amy Ferraro" w:date="2023-03-23T17:15:00Z">
        <w:r w:rsidRPr="00FA0C7D" w:rsidDel="00081604">
          <w:rPr>
            <w:rFonts w:asciiTheme="minorHAnsi" w:hAnsiTheme="minorHAnsi" w:cstheme="minorHAnsi"/>
            <w:bCs/>
          </w:rPr>
          <w:delText>The Energy Strategy;</w:delText>
        </w:r>
      </w:del>
    </w:p>
    <w:p w14:paraId="6DB294B9" w14:textId="2D5F91EE" w:rsidR="008570A9" w:rsidRPr="00FA0C7D" w:rsidDel="00081604" w:rsidRDefault="008570A9" w:rsidP="00B2386B">
      <w:pPr>
        <w:pStyle w:val="Default"/>
        <w:numPr>
          <w:ilvl w:val="4"/>
          <w:numId w:val="1"/>
        </w:numPr>
        <w:spacing w:before="120" w:after="120"/>
        <w:rPr>
          <w:del w:id="145" w:author="Amy Ferraro" w:date="2023-03-23T17:15:00Z"/>
          <w:rFonts w:asciiTheme="minorHAnsi" w:hAnsiTheme="minorHAnsi" w:cstheme="minorHAnsi"/>
          <w:bCs/>
        </w:rPr>
      </w:pPr>
      <w:del w:id="146" w:author="Amy Ferraro" w:date="2023-03-23T17:15:00Z">
        <w:r w:rsidRPr="00FA0C7D" w:rsidDel="00081604">
          <w:rPr>
            <w:rFonts w:asciiTheme="minorHAnsi" w:hAnsiTheme="minorHAnsi" w:cstheme="minorHAnsi"/>
            <w:color w:val="auto"/>
          </w:rPr>
          <w:delText>the European Structural Investment Funds (ESIF) strategy; and</w:delText>
        </w:r>
      </w:del>
    </w:p>
    <w:p w14:paraId="770073BE" w14:textId="5065C722" w:rsidR="008570A9" w:rsidRPr="00FA0C7D" w:rsidRDefault="008570A9" w:rsidP="001A3E09">
      <w:pPr>
        <w:pStyle w:val="Heading5"/>
        <w:rPr>
          <w:rFonts w:cstheme="minorBidi"/>
        </w:rPr>
      </w:pPr>
      <w:del w:id="147" w:author="Amy Ferraro" w:date="2023-03-23T17:15:00Z">
        <w:r w:rsidRPr="342DEEB5" w:rsidDel="00081604">
          <w:rPr>
            <w:rFonts w:cstheme="minorBidi"/>
          </w:rPr>
          <w:delText>a Local Industrial Strategy</w:delText>
        </w:r>
        <w:r w:rsidR="00157533" w:rsidRPr="342DEEB5" w:rsidDel="00081604">
          <w:rPr>
            <w:rFonts w:cstheme="minorBidi"/>
          </w:rPr>
          <w:fldChar w:fldCharType="begin"/>
        </w:r>
        <w:r w:rsidR="00157533" w:rsidRPr="00FA0C7D" w:rsidDel="00081604">
          <w:delInstrText xml:space="preserve"> XE "</w:delInstrText>
        </w:r>
        <w:r w:rsidR="00157533" w:rsidRPr="342DEEB5" w:rsidDel="00081604">
          <w:rPr>
            <w:rFonts w:cstheme="minorBidi"/>
          </w:rPr>
          <w:delInstrText>Local Industrial Strategy</w:delInstrText>
        </w:r>
        <w:r w:rsidR="00157533" w:rsidRPr="00FA0C7D" w:rsidDel="00081604">
          <w:delInstrText xml:space="preserve">" </w:delInstrText>
        </w:r>
        <w:r w:rsidR="00157533" w:rsidRPr="342DEEB5" w:rsidDel="00081604">
          <w:rPr>
            <w:rFonts w:cstheme="minorBidi"/>
          </w:rPr>
          <w:fldChar w:fldCharType="end"/>
        </w:r>
        <w:r w:rsidRPr="342DEEB5" w:rsidDel="00081604">
          <w:rPr>
            <w:rFonts w:cstheme="minorBidi"/>
          </w:rPr>
          <w:delText>;</w:delText>
        </w:r>
      </w:del>
      <w:ins w:id="148" w:author="Amy Ferraro" w:date="2023-03-23T17:15:00Z">
        <w:r w:rsidR="00081604">
          <w:t>;</w:t>
        </w:r>
      </w:ins>
    </w:p>
    <w:p w14:paraId="676527A6" w14:textId="13E089F0" w:rsidR="008570A9" w:rsidRPr="00FA0C7D" w:rsidRDefault="008570A9" w:rsidP="00B2386B">
      <w:pPr>
        <w:pStyle w:val="Heading5"/>
      </w:pPr>
      <w:bookmarkStart w:id="149" w:name="_Ref10731517"/>
      <w:r w:rsidRPr="00FA0C7D">
        <w:t>developing a pipeline of projects for investment: a role it has delegated to the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in respect of </w:t>
      </w:r>
      <w:r w:rsidR="00433E5F" w:rsidRPr="00FA0C7D">
        <w:t xml:space="preserve">specific funding streams; </w:t>
      </w:r>
      <w:bookmarkEnd w:id="149"/>
    </w:p>
    <w:p w14:paraId="2EAEED3D" w14:textId="77777777" w:rsidR="008570A9" w:rsidRPr="00FA0C7D" w:rsidRDefault="008570A9" w:rsidP="00B2386B">
      <w:pPr>
        <w:pStyle w:val="Heading5"/>
      </w:pPr>
      <w:r w:rsidRPr="00FA0C7D">
        <w:t>considering and agreeing a position on major items of strategic importance;</w:t>
      </w:r>
    </w:p>
    <w:p w14:paraId="07D00026" w14:textId="77777777" w:rsidR="008570A9" w:rsidRPr="00FA0C7D" w:rsidRDefault="008570A9" w:rsidP="00B2386B">
      <w:pPr>
        <w:pStyle w:val="Heading5"/>
      </w:pPr>
      <w:r w:rsidRPr="00FA0C7D">
        <w:t xml:space="preserve">publishing arrangements for developing, prioritising, appraising and approving projects with a view to ensuring that a wide range of delivery partners can be involved; </w:t>
      </w:r>
    </w:p>
    <w:p w14:paraId="51A2741E" w14:textId="1FA6BB8C" w:rsidR="008570A9" w:rsidRPr="00FA0C7D" w:rsidRDefault="008570A9" w:rsidP="00B2386B">
      <w:pPr>
        <w:pStyle w:val="Heading5"/>
      </w:pPr>
      <w:r w:rsidRPr="00FA0C7D">
        <w:t>approving the annual Delivery Plan;</w:t>
      </w:r>
    </w:p>
    <w:p w14:paraId="604D7338" w14:textId="77777777" w:rsidR="008570A9" w:rsidRPr="00FA0C7D" w:rsidRDefault="008570A9" w:rsidP="00B2386B">
      <w:pPr>
        <w:pStyle w:val="Heading5"/>
      </w:pPr>
      <w:r w:rsidRPr="00FA0C7D">
        <w:t xml:space="preserve">monitoring progress in completing the activities and KPIs set out in the Delivery Plan; </w:t>
      </w:r>
    </w:p>
    <w:p w14:paraId="164A20C2" w14:textId="77777777" w:rsidR="008570A9" w:rsidRPr="00FA0C7D" w:rsidRDefault="008570A9" w:rsidP="00B2386B">
      <w:pPr>
        <w:pStyle w:val="Heading5"/>
      </w:pPr>
      <w:r w:rsidRPr="00FA0C7D">
        <w:t xml:space="preserve">championing the LEP and the LEP area in all other forums; </w:t>
      </w:r>
    </w:p>
    <w:p w14:paraId="34D77E28" w14:textId="6C2602E5" w:rsidR="008570A9" w:rsidRPr="00FA0C7D" w:rsidRDefault="008570A9" w:rsidP="00B2386B">
      <w:pPr>
        <w:pStyle w:val="Heading5"/>
      </w:pPr>
      <w:r w:rsidRPr="00FA0C7D">
        <w:lastRenderedPageBreak/>
        <w:t>supporting pan-LEP activity undertaken by the working groups</w:t>
      </w:r>
      <w:r w:rsidR="007A2C72" w:rsidRPr="00FA0C7D">
        <w:fldChar w:fldCharType="begin"/>
      </w:r>
      <w:r w:rsidR="007A2C72" w:rsidRPr="00FA0C7D">
        <w:instrText xml:space="preserve"> XE "Working Groups" </w:instrText>
      </w:r>
      <w:r w:rsidR="007A2C72" w:rsidRPr="00FA0C7D">
        <w:fldChar w:fldCharType="end"/>
      </w:r>
      <w:r w:rsidRPr="00FA0C7D">
        <w:t xml:space="preserve">; </w:t>
      </w:r>
    </w:p>
    <w:p w14:paraId="4A0F898A" w14:textId="1C466680" w:rsidR="008570A9" w:rsidRPr="00FA0C7D" w:rsidRDefault="008570A9" w:rsidP="00B2386B">
      <w:pPr>
        <w:pStyle w:val="Heading5"/>
      </w:pPr>
      <w:r w:rsidRPr="00FA0C7D">
        <w:t>working closely with 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to oversee Growth Hub, Enterprise Zone and City Deal activities; </w:t>
      </w:r>
    </w:p>
    <w:p w14:paraId="511C5823" w14:textId="77777777" w:rsidR="008570A9" w:rsidRPr="00FA0C7D" w:rsidRDefault="008570A9" w:rsidP="00B2386B">
      <w:pPr>
        <w:pStyle w:val="Heading5"/>
      </w:pPr>
      <w:r w:rsidRPr="00FA0C7D">
        <w:t xml:space="preserve">endorsing local areas’ efforts to advance projects for economic growth which may not be directly linked to the LEP; </w:t>
      </w:r>
    </w:p>
    <w:p w14:paraId="476E0ADC" w14:textId="767D3368" w:rsidR="008570A9" w:rsidRPr="00FA0C7D" w:rsidRDefault="008570A9" w:rsidP="00B2386B">
      <w:pPr>
        <w:pStyle w:val="Heading5"/>
      </w:pPr>
      <w:r w:rsidRPr="00FA0C7D">
        <w:t>ensuring that adequate capacity and expertise is maintained to deliver against the above (</w:t>
      </w:r>
      <w:r w:rsidR="00C77A22" w:rsidRPr="00FA0C7D">
        <w:t>i-xi</w:t>
      </w:r>
      <w:r w:rsidRPr="00FA0C7D">
        <w:t>).</w:t>
      </w:r>
    </w:p>
    <w:p w14:paraId="63A37316" w14:textId="17388231" w:rsidR="008570A9" w:rsidRPr="00FA0C7D" w:rsidRDefault="008570A9" w:rsidP="009F3464">
      <w:pPr>
        <w:pStyle w:val="Heading4"/>
      </w:pPr>
      <w:bookmarkStart w:id="150" w:name="_Ref6995500"/>
      <w:bookmarkEnd w:id="136"/>
      <w:r w:rsidRPr="00FA0C7D">
        <w:t>Where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put</w:t>
      </w:r>
      <w:r w:rsidR="00A533A7" w:rsidRPr="00FA0C7D">
        <w:t>s</w:t>
      </w:r>
      <w:r w:rsidRPr="00FA0C7D">
        <w:t xml:space="preserve"> in place schemes of delegation to the 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or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the Strategic Board remains responsible for the delegated decision. </w:t>
      </w:r>
    </w:p>
    <w:p w14:paraId="1995E8D8" w14:textId="13573985" w:rsidR="00B52F04" w:rsidRPr="00B52F04" w:rsidRDefault="00B52F04" w:rsidP="00B52F04">
      <w:pPr>
        <w:pStyle w:val="Heading4"/>
      </w:pPr>
      <w:r w:rsidRPr="00B52F04">
        <w:t>All Board members including the Chair and Deputy Chair are appointed on a term not exceeding 2 years, up to a maximum of 6 years</w:t>
      </w:r>
      <w:r w:rsidR="00331ACC">
        <w:t>.</w:t>
      </w:r>
    </w:p>
    <w:bookmarkEnd w:id="150"/>
    <w:p w14:paraId="0DB6AE34" w14:textId="238DC2F8" w:rsidR="006A443D" w:rsidRPr="00FA0C7D" w:rsidRDefault="008570A9" w:rsidP="00D87FC5">
      <w:pPr>
        <w:pStyle w:val="Heading4"/>
        <w:keepNext/>
        <w:ind w:left="1702" w:hanging="851"/>
      </w:pPr>
      <w:r w:rsidRPr="00FA0C7D">
        <w:t>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membership currently is as follows</w:t>
      </w:r>
      <w:r w:rsidR="00945D33" w:rsidRPr="00FA0C7D">
        <w:t xml:space="preserve"> (please see the Terms of Reference</w:t>
      </w:r>
      <w:r w:rsidR="008D28A7" w:rsidRPr="00FA0C7D">
        <w:fldChar w:fldCharType="begin"/>
      </w:r>
      <w:r w:rsidR="008D28A7" w:rsidRPr="00FA0C7D">
        <w:instrText xml:space="preserve"> XE "</w:instrText>
      </w:r>
      <w:r w:rsidR="008D28A7" w:rsidRPr="00FA0C7D">
        <w:rPr>
          <w:rFonts w:asciiTheme="minorHAnsi" w:hAnsiTheme="minorHAnsi" w:cstheme="minorHAnsi"/>
        </w:rPr>
        <w:instrText>Terms of Reference</w:instrText>
      </w:r>
      <w:r w:rsidR="008D28A7" w:rsidRPr="00FA0C7D">
        <w:instrText xml:space="preserve">" </w:instrText>
      </w:r>
      <w:r w:rsidR="008D28A7" w:rsidRPr="00FA0C7D">
        <w:fldChar w:fldCharType="end"/>
      </w:r>
      <w:r w:rsidR="00945D33" w:rsidRPr="00FA0C7D">
        <w:t xml:space="preserve"> for more detail)</w:t>
      </w:r>
      <w:r w:rsidRPr="00FA0C7D">
        <w:t>:</w:t>
      </w:r>
    </w:p>
    <w:p w14:paraId="324B6D0C" w14:textId="6400BFA5" w:rsidR="00E109C9" w:rsidRPr="00FA0C7D" w:rsidRDefault="009F6349" w:rsidP="00B2386B">
      <w:pPr>
        <w:pStyle w:val="Heading5"/>
      </w:pPr>
      <w:r w:rsidRPr="00FA0C7D">
        <w:t>Chair</w:t>
      </w:r>
      <w:r w:rsidR="00DB0C87" w:rsidRPr="00FA0C7D">
        <w:fldChar w:fldCharType="begin"/>
      </w:r>
      <w:r w:rsidR="00DB0C87" w:rsidRPr="00FA0C7D">
        <w:instrText xml:space="preserve"> XE "Chair" </w:instrText>
      </w:r>
      <w:r w:rsidR="00DB0C87" w:rsidRPr="00FA0C7D">
        <w:fldChar w:fldCharType="end"/>
      </w:r>
      <w:r w:rsidRPr="00FA0C7D">
        <w:t xml:space="preserve"> (private sector)</w:t>
      </w:r>
      <w:r w:rsidR="002F540F" w:rsidRPr="00FA0C7D">
        <w:t>;</w:t>
      </w:r>
    </w:p>
    <w:p w14:paraId="5DC36365" w14:textId="6299C22F" w:rsidR="009F6349" w:rsidRPr="00FA0C7D" w:rsidRDefault="009F6349" w:rsidP="00B2386B">
      <w:pPr>
        <w:pStyle w:val="Heading5"/>
      </w:pPr>
      <w:r w:rsidRPr="00FA0C7D">
        <w:t>Deputy Chair</w:t>
      </w:r>
      <w:r w:rsidR="00DB0C87" w:rsidRPr="00FA0C7D">
        <w:fldChar w:fldCharType="begin"/>
      </w:r>
      <w:r w:rsidR="00DB0C87" w:rsidRPr="00FA0C7D">
        <w:instrText xml:space="preserve"> XE "Chair" </w:instrText>
      </w:r>
      <w:r w:rsidR="00DB0C87" w:rsidRPr="00FA0C7D">
        <w:fldChar w:fldCharType="end"/>
      </w:r>
      <w:r w:rsidRPr="00FA0C7D">
        <w:t xml:space="preserve"> (private sector)</w:t>
      </w:r>
      <w:r w:rsidR="002F540F" w:rsidRPr="00FA0C7D">
        <w:t>;</w:t>
      </w:r>
    </w:p>
    <w:p w14:paraId="0FF1E7CA" w14:textId="34A5B8B6" w:rsidR="003D2BCB" w:rsidRPr="00FA0C7D" w:rsidRDefault="00D94424" w:rsidP="00B2386B">
      <w:pPr>
        <w:pStyle w:val="Heading5"/>
      </w:pPr>
      <w:r w:rsidRPr="00FA0C7D">
        <w:t>Leader or Cabinet member from</w:t>
      </w:r>
      <w:r w:rsidR="003D2BCB" w:rsidRPr="00FA0C7D">
        <w:t xml:space="preserve"> each of the 3 County and 3 Unitary </w:t>
      </w:r>
      <w:r w:rsidR="00880C4D" w:rsidRPr="00FA0C7D">
        <w:t>Councils</w:t>
      </w:r>
      <w:r w:rsidR="002F540F" w:rsidRPr="00FA0C7D">
        <w:t>;</w:t>
      </w:r>
    </w:p>
    <w:p w14:paraId="427F05B9" w14:textId="5BCB8C46" w:rsidR="009F6349" w:rsidRPr="00FA0C7D" w:rsidRDefault="003D2BCB" w:rsidP="00B2386B">
      <w:pPr>
        <w:pStyle w:val="Heading5"/>
      </w:pPr>
      <w:r w:rsidRPr="00FA0C7D">
        <w:t>12 business representatives from the Federated Boards</w:t>
      </w:r>
      <w:r w:rsidR="009574BE" w:rsidRPr="00FA0C7D">
        <w:fldChar w:fldCharType="begin"/>
      </w:r>
      <w:r w:rsidR="009574BE" w:rsidRPr="00FA0C7D">
        <w:instrText xml:space="preserve"> XE "Federated Boards" </w:instrText>
      </w:r>
      <w:r w:rsidR="009574BE" w:rsidRPr="00FA0C7D">
        <w:fldChar w:fldCharType="end"/>
      </w:r>
      <w:r w:rsidR="00D72992" w:rsidRPr="00FA0C7D">
        <w:t xml:space="preserve"> (one of whom must be designated as the SELEP-wide SME</w:t>
      </w:r>
      <w:r w:rsidR="003F5137" w:rsidRPr="00FA0C7D">
        <w:fldChar w:fldCharType="begin"/>
      </w:r>
      <w:r w:rsidR="003F5137" w:rsidRPr="00FA0C7D">
        <w:instrText xml:space="preserve"> XE "Small and Medium Enterprise (SME)" </w:instrText>
      </w:r>
      <w:r w:rsidR="003F5137" w:rsidRPr="00FA0C7D">
        <w:fldChar w:fldCharType="end"/>
      </w:r>
      <w:r w:rsidR="00D72992" w:rsidRPr="00FA0C7D">
        <w:t xml:space="preserve"> champ</w:t>
      </w:r>
      <w:r w:rsidR="004217FC" w:rsidRPr="00FA0C7D">
        <w:t>ion)</w:t>
      </w:r>
      <w:r w:rsidRPr="00FA0C7D">
        <w:t>, comprising of:</w:t>
      </w:r>
    </w:p>
    <w:p w14:paraId="1546FD16" w14:textId="6401FA64" w:rsidR="003D2BCB" w:rsidRPr="00FA0C7D" w:rsidRDefault="003D2BCB" w:rsidP="00B2386B">
      <w:pPr>
        <w:pStyle w:val="ListParagraph"/>
        <w:numPr>
          <w:ilvl w:val="4"/>
          <w:numId w:val="1"/>
        </w:numPr>
        <w:spacing w:before="120"/>
        <w:rPr>
          <w:rFonts w:asciiTheme="minorHAnsi" w:hAnsiTheme="minorHAnsi" w:cstheme="minorHAnsi"/>
        </w:rPr>
      </w:pPr>
      <w:r w:rsidRPr="00FA0C7D">
        <w:rPr>
          <w:rFonts w:asciiTheme="minorHAnsi" w:hAnsiTheme="minorHAnsi" w:cstheme="minorHAnsi"/>
        </w:rPr>
        <w:t>2 from Success Essex</w:t>
      </w:r>
      <w:r w:rsidR="00620FE4" w:rsidRPr="00FA0C7D">
        <w:rPr>
          <w:rFonts w:asciiTheme="minorHAnsi" w:hAnsiTheme="minorHAnsi" w:cstheme="minorHAnsi"/>
        </w:rPr>
        <w:fldChar w:fldCharType="begin"/>
      </w:r>
      <w:r w:rsidR="00620FE4" w:rsidRPr="00FA0C7D">
        <w:instrText xml:space="preserve"> XE "</w:instrText>
      </w:r>
      <w:r w:rsidR="00620FE4" w:rsidRPr="00FA0C7D">
        <w:rPr>
          <w:rFonts w:asciiTheme="minorHAnsi" w:hAnsiTheme="minorHAnsi" w:cstheme="minorHAnsi"/>
        </w:rPr>
        <w:instrText>Success Essex</w:instrText>
      </w:r>
      <w:r w:rsidR="00620FE4" w:rsidRPr="00FA0C7D">
        <w:instrText xml:space="preserve">" </w:instrText>
      </w:r>
      <w:r w:rsidR="00620FE4" w:rsidRPr="00FA0C7D">
        <w:rPr>
          <w:rFonts w:asciiTheme="minorHAnsi" w:hAnsiTheme="minorHAnsi" w:cstheme="minorHAnsi"/>
        </w:rPr>
        <w:fldChar w:fldCharType="end"/>
      </w:r>
      <w:r w:rsidRPr="00FA0C7D">
        <w:rPr>
          <w:rFonts w:asciiTheme="minorHAnsi" w:hAnsiTheme="minorHAnsi" w:cstheme="minorHAnsi"/>
        </w:rPr>
        <w:t>;</w:t>
      </w:r>
    </w:p>
    <w:p w14:paraId="7F1BDD0A" w14:textId="2024F049" w:rsidR="003D2BCB" w:rsidRPr="00FA0C7D" w:rsidRDefault="003D2BCB" w:rsidP="00B2386B">
      <w:pPr>
        <w:pStyle w:val="ListParagraph"/>
        <w:numPr>
          <w:ilvl w:val="4"/>
          <w:numId w:val="1"/>
        </w:numPr>
        <w:spacing w:before="120"/>
        <w:rPr>
          <w:rFonts w:asciiTheme="minorHAnsi" w:hAnsiTheme="minorHAnsi" w:cstheme="minorHAnsi"/>
        </w:rPr>
      </w:pPr>
      <w:r w:rsidRPr="00FA0C7D">
        <w:rPr>
          <w:rFonts w:asciiTheme="minorHAnsi" w:hAnsiTheme="minorHAnsi" w:cstheme="minorHAnsi"/>
        </w:rPr>
        <w:t>5 from the Kent and Medway Economic Partnership;</w:t>
      </w:r>
    </w:p>
    <w:p w14:paraId="7E932917" w14:textId="5D96D0BD" w:rsidR="003D2BCB" w:rsidRPr="00FA0C7D" w:rsidRDefault="003D2BCB" w:rsidP="00B2386B">
      <w:pPr>
        <w:pStyle w:val="ListParagraph"/>
        <w:numPr>
          <w:ilvl w:val="4"/>
          <w:numId w:val="1"/>
        </w:numPr>
        <w:spacing w:before="120"/>
        <w:rPr>
          <w:rFonts w:asciiTheme="minorHAnsi" w:hAnsiTheme="minorHAnsi" w:cstheme="minorHAnsi"/>
        </w:rPr>
      </w:pPr>
      <w:r w:rsidRPr="00FA0C7D">
        <w:rPr>
          <w:rFonts w:asciiTheme="minorHAnsi" w:hAnsiTheme="minorHAnsi" w:cstheme="minorHAnsi"/>
        </w:rPr>
        <w:t>2 from Opportunity South Essex; and</w:t>
      </w:r>
    </w:p>
    <w:p w14:paraId="47A54EEE" w14:textId="075FF071" w:rsidR="003D2BCB" w:rsidRPr="00FA0C7D" w:rsidRDefault="003D2BCB" w:rsidP="00B2386B">
      <w:pPr>
        <w:pStyle w:val="ListParagraph"/>
        <w:numPr>
          <w:ilvl w:val="4"/>
          <w:numId w:val="1"/>
        </w:numPr>
        <w:spacing w:before="120"/>
        <w:rPr>
          <w:rFonts w:asciiTheme="minorHAnsi" w:hAnsiTheme="minorHAnsi" w:cstheme="minorHAnsi"/>
        </w:rPr>
      </w:pPr>
      <w:r w:rsidRPr="00FA0C7D">
        <w:rPr>
          <w:rFonts w:asciiTheme="minorHAnsi" w:hAnsiTheme="minorHAnsi" w:cstheme="minorHAnsi"/>
        </w:rPr>
        <w:t>3 from Team East Sussex</w:t>
      </w:r>
      <w:r w:rsidR="008D28A7" w:rsidRPr="00FA0C7D">
        <w:rPr>
          <w:rFonts w:asciiTheme="minorHAnsi" w:hAnsiTheme="minorHAnsi" w:cstheme="minorHAnsi"/>
        </w:rPr>
        <w:fldChar w:fldCharType="begin"/>
      </w:r>
      <w:r w:rsidR="008D28A7" w:rsidRPr="00FA0C7D">
        <w:instrText xml:space="preserve"> XE "</w:instrText>
      </w:r>
      <w:r w:rsidR="008D28A7" w:rsidRPr="00FA0C7D">
        <w:rPr>
          <w:rFonts w:asciiTheme="minorHAnsi" w:hAnsiTheme="minorHAnsi" w:cstheme="minorHAnsi"/>
        </w:rPr>
        <w:instrText>Team East Sussex (TES)</w:instrText>
      </w:r>
      <w:r w:rsidR="008D28A7" w:rsidRPr="00FA0C7D">
        <w:instrText xml:space="preserve">" </w:instrText>
      </w:r>
      <w:r w:rsidR="008D28A7" w:rsidRPr="00FA0C7D">
        <w:rPr>
          <w:rFonts w:asciiTheme="minorHAnsi" w:hAnsiTheme="minorHAnsi" w:cstheme="minorHAnsi"/>
        </w:rPr>
        <w:fldChar w:fldCharType="end"/>
      </w:r>
      <w:r w:rsidR="002F540F" w:rsidRPr="00FA0C7D">
        <w:rPr>
          <w:rFonts w:asciiTheme="minorHAnsi" w:hAnsiTheme="minorHAnsi" w:cstheme="minorHAnsi"/>
        </w:rPr>
        <w:t>;</w:t>
      </w:r>
    </w:p>
    <w:p w14:paraId="028805A3" w14:textId="7E01CFA2" w:rsidR="008B3F83" w:rsidRPr="00FA0C7D" w:rsidRDefault="008B3F83" w:rsidP="00B2386B">
      <w:pPr>
        <w:pStyle w:val="Heading5"/>
      </w:pPr>
      <w:r w:rsidRPr="00FA0C7D">
        <w:t>There are also 5 co-opted</w:t>
      </w:r>
      <w:r w:rsidR="0076707B" w:rsidRPr="00FA0C7D">
        <w:fldChar w:fldCharType="begin"/>
      </w:r>
      <w:r w:rsidR="0076707B" w:rsidRPr="00FA0C7D">
        <w:instrText xml:space="preserve"> XE "Co-opted" </w:instrText>
      </w:r>
      <w:r w:rsidR="0076707B" w:rsidRPr="00FA0C7D">
        <w:fldChar w:fldCharType="end"/>
      </w:r>
      <w:r w:rsidRPr="00FA0C7D">
        <w:t xml:space="preserve"> positions on the Board</w:t>
      </w:r>
      <w:r w:rsidR="00DF1F01" w:rsidRPr="00FA0C7D">
        <w:t xml:space="preserve">; these Board members are also </w:t>
      </w:r>
      <w:r w:rsidR="004E64B7" w:rsidRPr="00FA0C7D">
        <w:t>Directors</w:t>
      </w:r>
      <w:r w:rsidR="00DF1F01" w:rsidRPr="00FA0C7D">
        <w:t xml:space="preserve"> of SELEP Ltd</w:t>
      </w:r>
      <w:r w:rsidR="00157533" w:rsidRPr="00FA0C7D">
        <w:fldChar w:fldCharType="begin"/>
      </w:r>
      <w:r w:rsidR="00157533" w:rsidRPr="00FA0C7D">
        <w:instrText xml:space="preserve"> XE "SELEP Ltd" </w:instrText>
      </w:r>
      <w:r w:rsidR="00157533" w:rsidRPr="00FA0C7D">
        <w:fldChar w:fldCharType="end"/>
      </w:r>
      <w:r w:rsidR="00DF1F01" w:rsidRPr="00FA0C7D">
        <w:t xml:space="preserve">, but are appointed on a 1-year rolling term (please see </w:t>
      </w:r>
      <w:r w:rsidR="00DF1F01" w:rsidRPr="00FA0C7D">
        <w:fldChar w:fldCharType="begin"/>
      </w:r>
      <w:r w:rsidR="00DF1F01" w:rsidRPr="00FA0C7D">
        <w:instrText xml:space="preserve"> REF _Ref27131441 \r \p \h </w:instrText>
      </w:r>
      <w:r w:rsidR="00D87FC5" w:rsidRPr="00FA0C7D">
        <w:instrText xml:space="preserve"> \* MERGEFORMAT </w:instrText>
      </w:r>
      <w:r w:rsidR="00DF1F01" w:rsidRPr="00FA0C7D">
        <w:fldChar w:fldCharType="separate"/>
      </w:r>
      <w:r w:rsidR="00A130F7">
        <w:t>I.1.8.i below</w:t>
      </w:r>
      <w:r w:rsidR="00DF1F01" w:rsidRPr="00FA0C7D">
        <w:fldChar w:fldCharType="end"/>
      </w:r>
      <w:r w:rsidR="00DF1F01" w:rsidRPr="00FA0C7D">
        <w:t xml:space="preserve"> for more detail). The co-opted</w:t>
      </w:r>
      <w:r w:rsidR="0076707B" w:rsidRPr="00FA0C7D">
        <w:fldChar w:fldCharType="begin"/>
      </w:r>
      <w:r w:rsidR="0076707B" w:rsidRPr="00FA0C7D">
        <w:instrText xml:space="preserve"> XE "Co-opted" </w:instrText>
      </w:r>
      <w:r w:rsidR="0076707B" w:rsidRPr="00FA0C7D">
        <w:fldChar w:fldCharType="end"/>
      </w:r>
      <w:r w:rsidR="00DF1F01" w:rsidRPr="00FA0C7D">
        <w:t xml:space="preserve"> members are as follows:</w:t>
      </w:r>
    </w:p>
    <w:p w14:paraId="6E08AEA3" w14:textId="09628226" w:rsidR="009F6349" w:rsidRPr="00FA0C7D" w:rsidRDefault="002F540F" w:rsidP="00B2386B">
      <w:pPr>
        <w:pStyle w:val="Heading6"/>
      </w:pPr>
      <w:r w:rsidRPr="00FA0C7D">
        <w:t>2 representatives from District/Borough/City Councils</w:t>
      </w:r>
      <w:del w:id="151" w:author="Amy Ferraro" w:date="2023-03-23T17:15:00Z">
        <w:r w:rsidR="00880C4D" w:rsidRPr="00FA0C7D" w:rsidDel="00081604">
          <w:delText xml:space="preserve"> (Kent and Essex areas for 2020/21</w:delText>
        </w:r>
        <w:r w:rsidR="004217FC" w:rsidRPr="00FA0C7D" w:rsidDel="00081604">
          <w:delText>, and it is expected that one of the representatives will be from East Sussex in 2021/22</w:delText>
        </w:r>
        <w:r w:rsidR="00880C4D" w:rsidRPr="00FA0C7D" w:rsidDel="00081604">
          <w:delText>);</w:delText>
        </w:r>
      </w:del>
    </w:p>
    <w:p w14:paraId="62A5C386" w14:textId="0082039A" w:rsidR="00880C4D" w:rsidRPr="00FA0C7D" w:rsidRDefault="00EC47FF" w:rsidP="00B2386B">
      <w:pPr>
        <w:pStyle w:val="ListParagraph"/>
        <w:numPr>
          <w:ilvl w:val="4"/>
          <w:numId w:val="1"/>
        </w:numPr>
        <w:spacing w:before="120"/>
        <w:rPr>
          <w:rFonts w:asciiTheme="minorHAnsi" w:hAnsiTheme="minorHAnsi" w:cstheme="minorHAnsi"/>
        </w:rPr>
      </w:pPr>
      <w:r w:rsidRPr="00FA0C7D">
        <w:rPr>
          <w:rFonts w:asciiTheme="minorHAnsi" w:hAnsiTheme="minorHAnsi" w:cstheme="minorHAnsi"/>
        </w:rPr>
        <w:t>a</w:t>
      </w:r>
      <w:r w:rsidR="006025CD" w:rsidRPr="00FA0C7D">
        <w:rPr>
          <w:rFonts w:asciiTheme="minorHAnsi" w:hAnsiTheme="minorHAnsi" w:cstheme="minorHAnsi"/>
        </w:rPr>
        <w:t xml:space="preserve"> </w:t>
      </w:r>
      <w:r w:rsidRPr="00FA0C7D">
        <w:rPr>
          <w:rFonts w:asciiTheme="minorHAnsi" w:hAnsiTheme="minorHAnsi" w:cstheme="minorHAnsi"/>
        </w:rPr>
        <w:t>further education representative;</w:t>
      </w:r>
    </w:p>
    <w:p w14:paraId="0F0D1A91" w14:textId="16D0E84C" w:rsidR="00EC47FF" w:rsidRPr="00FA0C7D" w:rsidRDefault="00EC47FF" w:rsidP="00B2386B">
      <w:pPr>
        <w:pStyle w:val="ListParagraph"/>
        <w:numPr>
          <w:ilvl w:val="4"/>
          <w:numId w:val="1"/>
        </w:numPr>
        <w:spacing w:before="120"/>
        <w:rPr>
          <w:rFonts w:asciiTheme="minorHAnsi" w:hAnsiTheme="minorHAnsi" w:cstheme="minorHAnsi"/>
        </w:rPr>
      </w:pPr>
      <w:r w:rsidRPr="00FA0C7D">
        <w:rPr>
          <w:rFonts w:asciiTheme="minorHAnsi" w:hAnsiTheme="minorHAnsi" w:cstheme="minorHAnsi"/>
        </w:rPr>
        <w:t>a higher education representative; and</w:t>
      </w:r>
    </w:p>
    <w:p w14:paraId="61EA6C2D" w14:textId="4359F644" w:rsidR="00EC47FF" w:rsidRPr="00FA0C7D" w:rsidRDefault="00EC47FF" w:rsidP="00B2386B">
      <w:pPr>
        <w:pStyle w:val="ListParagraph"/>
        <w:numPr>
          <w:ilvl w:val="4"/>
          <w:numId w:val="1"/>
        </w:numPr>
        <w:spacing w:before="120"/>
        <w:rPr>
          <w:rFonts w:asciiTheme="minorHAnsi" w:hAnsiTheme="minorHAnsi" w:cstheme="minorHAnsi"/>
        </w:rPr>
      </w:pPr>
      <w:r w:rsidRPr="00FA0C7D">
        <w:rPr>
          <w:rFonts w:asciiTheme="minorHAnsi" w:hAnsiTheme="minorHAnsi" w:cstheme="minorHAnsi"/>
        </w:rPr>
        <w:t>a social enterprise representative.</w:t>
      </w:r>
    </w:p>
    <w:p w14:paraId="07EFB71F" w14:textId="77777777" w:rsidR="00D87FC5" w:rsidRPr="00FA0C7D" w:rsidRDefault="00D87FC5" w:rsidP="00D87FC5">
      <w:pPr>
        <w:pStyle w:val="ListParagraph"/>
        <w:numPr>
          <w:ilvl w:val="0"/>
          <w:numId w:val="3"/>
        </w:numPr>
        <w:autoSpaceDE w:val="0"/>
        <w:autoSpaceDN w:val="0"/>
        <w:adjustRightInd w:val="0"/>
        <w:spacing w:before="120"/>
        <w:rPr>
          <w:rFonts w:asciiTheme="minorHAnsi" w:hAnsiTheme="minorHAnsi" w:cstheme="minorHAnsi"/>
          <w:vanish/>
        </w:rPr>
      </w:pPr>
    </w:p>
    <w:p w14:paraId="3F56C82C" w14:textId="77777777" w:rsidR="00D87FC5" w:rsidRPr="00FA0C7D" w:rsidRDefault="00D87FC5" w:rsidP="00D87FC5">
      <w:pPr>
        <w:pStyle w:val="ListParagraph"/>
        <w:numPr>
          <w:ilvl w:val="0"/>
          <w:numId w:val="3"/>
        </w:numPr>
        <w:autoSpaceDE w:val="0"/>
        <w:autoSpaceDN w:val="0"/>
        <w:adjustRightInd w:val="0"/>
        <w:spacing w:before="120"/>
        <w:rPr>
          <w:rFonts w:asciiTheme="minorHAnsi" w:hAnsiTheme="minorHAnsi" w:cstheme="minorHAnsi"/>
          <w:vanish/>
        </w:rPr>
      </w:pPr>
    </w:p>
    <w:p w14:paraId="587A2913" w14:textId="77777777" w:rsidR="00D87FC5" w:rsidRPr="00FA0C7D" w:rsidRDefault="00D87FC5" w:rsidP="00D87FC5">
      <w:pPr>
        <w:pStyle w:val="ListParagraph"/>
        <w:numPr>
          <w:ilvl w:val="0"/>
          <w:numId w:val="3"/>
        </w:numPr>
        <w:autoSpaceDE w:val="0"/>
        <w:autoSpaceDN w:val="0"/>
        <w:adjustRightInd w:val="0"/>
        <w:spacing w:before="120"/>
        <w:rPr>
          <w:rFonts w:asciiTheme="minorHAnsi" w:hAnsiTheme="minorHAnsi" w:cstheme="minorHAnsi"/>
          <w:vanish/>
        </w:rPr>
      </w:pPr>
    </w:p>
    <w:p w14:paraId="04135EB7" w14:textId="77777777" w:rsidR="00D87FC5" w:rsidRPr="00FA0C7D" w:rsidRDefault="00D87FC5" w:rsidP="00D87FC5">
      <w:pPr>
        <w:pStyle w:val="ListParagraph"/>
        <w:numPr>
          <w:ilvl w:val="0"/>
          <w:numId w:val="3"/>
        </w:numPr>
        <w:autoSpaceDE w:val="0"/>
        <w:autoSpaceDN w:val="0"/>
        <w:adjustRightInd w:val="0"/>
        <w:spacing w:before="120"/>
        <w:rPr>
          <w:rFonts w:asciiTheme="minorHAnsi" w:hAnsiTheme="minorHAnsi" w:cstheme="minorHAnsi"/>
          <w:vanish/>
        </w:rPr>
      </w:pPr>
    </w:p>
    <w:p w14:paraId="100D8D44" w14:textId="77777777" w:rsidR="00D87FC5" w:rsidRPr="00FA0C7D" w:rsidRDefault="00D87FC5" w:rsidP="00D87FC5">
      <w:pPr>
        <w:pStyle w:val="ListParagraph"/>
        <w:numPr>
          <w:ilvl w:val="0"/>
          <w:numId w:val="3"/>
        </w:numPr>
        <w:autoSpaceDE w:val="0"/>
        <w:autoSpaceDN w:val="0"/>
        <w:adjustRightInd w:val="0"/>
        <w:spacing w:before="120"/>
        <w:rPr>
          <w:rFonts w:asciiTheme="minorHAnsi" w:hAnsiTheme="minorHAnsi" w:cstheme="minorHAnsi"/>
          <w:vanish/>
        </w:rPr>
      </w:pPr>
    </w:p>
    <w:p w14:paraId="2521D498" w14:textId="77777777" w:rsidR="00D87FC5" w:rsidRPr="00FA0C7D" w:rsidRDefault="00D87FC5" w:rsidP="00D87FC5">
      <w:pPr>
        <w:pStyle w:val="ListParagraph"/>
        <w:numPr>
          <w:ilvl w:val="0"/>
          <w:numId w:val="3"/>
        </w:numPr>
        <w:autoSpaceDE w:val="0"/>
        <w:autoSpaceDN w:val="0"/>
        <w:adjustRightInd w:val="0"/>
        <w:spacing w:before="120"/>
        <w:rPr>
          <w:rFonts w:asciiTheme="minorHAnsi" w:hAnsiTheme="minorHAnsi" w:cstheme="minorHAnsi"/>
          <w:vanish/>
        </w:rPr>
      </w:pPr>
    </w:p>
    <w:p w14:paraId="0BBB1BFD" w14:textId="77777777" w:rsidR="00D87FC5" w:rsidRPr="00FA0C7D" w:rsidRDefault="00D87FC5" w:rsidP="00D87FC5">
      <w:pPr>
        <w:pStyle w:val="ListParagraph"/>
        <w:numPr>
          <w:ilvl w:val="0"/>
          <w:numId w:val="3"/>
        </w:numPr>
        <w:autoSpaceDE w:val="0"/>
        <w:autoSpaceDN w:val="0"/>
        <w:adjustRightInd w:val="0"/>
        <w:spacing w:before="120"/>
        <w:rPr>
          <w:rFonts w:asciiTheme="minorHAnsi" w:hAnsiTheme="minorHAnsi" w:cstheme="minorHAnsi"/>
          <w:vanish/>
        </w:rPr>
      </w:pPr>
    </w:p>
    <w:p w14:paraId="005B8458" w14:textId="77777777" w:rsidR="00D87FC5" w:rsidRPr="00FA0C7D" w:rsidRDefault="00D87FC5" w:rsidP="00D87FC5">
      <w:pPr>
        <w:pStyle w:val="ListParagraph"/>
        <w:numPr>
          <w:ilvl w:val="0"/>
          <w:numId w:val="3"/>
        </w:numPr>
        <w:autoSpaceDE w:val="0"/>
        <w:autoSpaceDN w:val="0"/>
        <w:adjustRightInd w:val="0"/>
        <w:spacing w:before="120"/>
        <w:rPr>
          <w:rFonts w:asciiTheme="minorHAnsi" w:hAnsiTheme="minorHAnsi" w:cstheme="minorHAnsi"/>
          <w:vanish/>
        </w:rPr>
      </w:pPr>
    </w:p>
    <w:p w14:paraId="1F7A829B" w14:textId="77777777" w:rsidR="00D87FC5" w:rsidRPr="00FA0C7D" w:rsidRDefault="00D87FC5" w:rsidP="00D87FC5">
      <w:pPr>
        <w:pStyle w:val="ListParagraph"/>
        <w:numPr>
          <w:ilvl w:val="0"/>
          <w:numId w:val="3"/>
        </w:numPr>
        <w:autoSpaceDE w:val="0"/>
        <w:autoSpaceDN w:val="0"/>
        <w:adjustRightInd w:val="0"/>
        <w:spacing w:before="120"/>
        <w:rPr>
          <w:rFonts w:asciiTheme="minorHAnsi" w:hAnsiTheme="minorHAnsi" w:cstheme="minorHAnsi"/>
          <w:vanish/>
        </w:rPr>
      </w:pPr>
    </w:p>
    <w:p w14:paraId="781F272F" w14:textId="77777777" w:rsidR="00D87FC5" w:rsidRPr="00FA0C7D" w:rsidRDefault="00D87FC5" w:rsidP="00D87FC5">
      <w:pPr>
        <w:pStyle w:val="ListParagraph"/>
        <w:numPr>
          <w:ilvl w:val="1"/>
          <w:numId w:val="3"/>
        </w:numPr>
        <w:autoSpaceDE w:val="0"/>
        <w:autoSpaceDN w:val="0"/>
        <w:adjustRightInd w:val="0"/>
        <w:spacing w:before="120"/>
        <w:rPr>
          <w:rFonts w:asciiTheme="minorHAnsi" w:hAnsiTheme="minorHAnsi" w:cstheme="minorHAnsi"/>
          <w:vanish/>
        </w:rPr>
      </w:pPr>
    </w:p>
    <w:p w14:paraId="50AA3CEC" w14:textId="77777777" w:rsidR="00D87FC5" w:rsidRPr="00FA0C7D" w:rsidRDefault="00D87FC5" w:rsidP="00D87FC5">
      <w:pPr>
        <w:pStyle w:val="ListParagraph"/>
        <w:numPr>
          <w:ilvl w:val="2"/>
          <w:numId w:val="3"/>
        </w:numPr>
        <w:autoSpaceDE w:val="0"/>
        <w:autoSpaceDN w:val="0"/>
        <w:adjustRightInd w:val="0"/>
        <w:spacing w:before="120"/>
        <w:rPr>
          <w:rFonts w:asciiTheme="minorHAnsi" w:hAnsiTheme="minorHAnsi" w:cstheme="minorHAnsi"/>
          <w:vanish/>
        </w:rPr>
      </w:pPr>
    </w:p>
    <w:p w14:paraId="6EE7EBFD" w14:textId="77777777" w:rsidR="00D87FC5" w:rsidRPr="00FA0C7D" w:rsidRDefault="00D87FC5" w:rsidP="00D87FC5">
      <w:pPr>
        <w:pStyle w:val="ListParagraph"/>
        <w:numPr>
          <w:ilvl w:val="2"/>
          <w:numId w:val="3"/>
        </w:numPr>
        <w:autoSpaceDE w:val="0"/>
        <w:autoSpaceDN w:val="0"/>
        <w:adjustRightInd w:val="0"/>
        <w:spacing w:before="120"/>
        <w:rPr>
          <w:rFonts w:asciiTheme="minorHAnsi" w:hAnsiTheme="minorHAnsi" w:cstheme="minorHAnsi"/>
          <w:vanish/>
        </w:rPr>
      </w:pPr>
    </w:p>
    <w:p w14:paraId="2CFC8E0B" w14:textId="77777777" w:rsidR="00D87FC5" w:rsidRPr="00FA0C7D" w:rsidRDefault="00D87FC5" w:rsidP="00D87FC5">
      <w:pPr>
        <w:pStyle w:val="ListParagraph"/>
        <w:numPr>
          <w:ilvl w:val="2"/>
          <w:numId w:val="3"/>
        </w:numPr>
        <w:autoSpaceDE w:val="0"/>
        <w:autoSpaceDN w:val="0"/>
        <w:adjustRightInd w:val="0"/>
        <w:spacing w:before="120"/>
        <w:rPr>
          <w:rFonts w:asciiTheme="minorHAnsi" w:hAnsiTheme="minorHAnsi" w:cstheme="minorHAnsi"/>
          <w:vanish/>
        </w:rPr>
      </w:pPr>
    </w:p>
    <w:p w14:paraId="4F8C22FE" w14:textId="77777777" w:rsidR="00D87FC5" w:rsidRPr="00FA0C7D" w:rsidRDefault="00D87FC5" w:rsidP="00D87FC5">
      <w:pPr>
        <w:pStyle w:val="ListParagraph"/>
        <w:numPr>
          <w:ilvl w:val="2"/>
          <w:numId w:val="3"/>
        </w:numPr>
        <w:autoSpaceDE w:val="0"/>
        <w:autoSpaceDN w:val="0"/>
        <w:adjustRightInd w:val="0"/>
        <w:spacing w:before="120"/>
        <w:rPr>
          <w:rFonts w:asciiTheme="minorHAnsi" w:hAnsiTheme="minorHAnsi" w:cstheme="minorHAnsi"/>
          <w:vanish/>
        </w:rPr>
      </w:pPr>
    </w:p>
    <w:p w14:paraId="52532AE1" w14:textId="77777777" w:rsidR="00D87FC5" w:rsidRPr="00FA0C7D" w:rsidRDefault="00D87FC5" w:rsidP="00D87FC5">
      <w:pPr>
        <w:pStyle w:val="ListParagraph"/>
        <w:numPr>
          <w:ilvl w:val="2"/>
          <w:numId w:val="3"/>
        </w:numPr>
        <w:autoSpaceDE w:val="0"/>
        <w:autoSpaceDN w:val="0"/>
        <w:adjustRightInd w:val="0"/>
        <w:spacing w:before="120"/>
        <w:rPr>
          <w:rFonts w:asciiTheme="minorHAnsi" w:hAnsiTheme="minorHAnsi" w:cstheme="minorHAnsi"/>
          <w:vanish/>
        </w:rPr>
      </w:pPr>
    </w:p>
    <w:p w14:paraId="67480ED9" w14:textId="59C15A71" w:rsidR="004A7421" w:rsidRPr="00FA0C7D" w:rsidRDefault="004A7421" w:rsidP="00D87FC5">
      <w:pPr>
        <w:pStyle w:val="ListParagraph"/>
        <w:numPr>
          <w:ilvl w:val="2"/>
          <w:numId w:val="3"/>
        </w:numPr>
        <w:autoSpaceDE w:val="0"/>
        <w:autoSpaceDN w:val="0"/>
        <w:adjustRightInd w:val="0"/>
        <w:spacing w:before="120"/>
        <w:rPr>
          <w:rFonts w:asciiTheme="minorHAnsi" w:hAnsiTheme="minorHAnsi" w:cstheme="minorHAnsi"/>
        </w:rPr>
      </w:pPr>
      <w:r w:rsidRPr="00FA0C7D">
        <w:rPr>
          <w:rFonts w:asciiTheme="minorHAnsi" w:hAnsiTheme="minorHAnsi" w:cstheme="minorHAnsi"/>
        </w:rPr>
        <w:t>Recruitment to the Strategic Board</w:t>
      </w:r>
      <w:r w:rsidR="003F5137" w:rsidRPr="00FA0C7D">
        <w:rPr>
          <w:rFonts w:asciiTheme="minorHAnsi" w:hAnsiTheme="minorHAnsi" w:cstheme="minorHAnsi"/>
        </w:rPr>
        <w:fldChar w:fldCharType="begin"/>
      </w:r>
      <w:r w:rsidR="003F5137" w:rsidRPr="00FA0C7D">
        <w:instrText xml:space="preserve"> XE "Strategic Board" </w:instrText>
      </w:r>
      <w:r w:rsidR="003F5137" w:rsidRPr="00FA0C7D">
        <w:rPr>
          <w:rFonts w:asciiTheme="minorHAnsi" w:hAnsiTheme="minorHAnsi" w:cstheme="minorHAnsi"/>
        </w:rPr>
        <w:fldChar w:fldCharType="end"/>
      </w:r>
      <w:r w:rsidRPr="00FA0C7D">
        <w:rPr>
          <w:rFonts w:asciiTheme="minorHAnsi" w:hAnsiTheme="minorHAnsi" w:cstheme="minorHAnsi"/>
        </w:rPr>
        <w:t xml:space="preserve"> and Federated Boards</w:t>
      </w:r>
      <w:r w:rsidR="009574BE" w:rsidRPr="00FA0C7D">
        <w:rPr>
          <w:rFonts w:asciiTheme="minorHAnsi" w:hAnsiTheme="minorHAnsi" w:cstheme="minorHAnsi"/>
        </w:rPr>
        <w:fldChar w:fldCharType="begin"/>
      </w:r>
      <w:r w:rsidR="009574BE" w:rsidRPr="00FA0C7D">
        <w:instrText xml:space="preserve"> XE "Federated Boards" </w:instrText>
      </w:r>
      <w:r w:rsidR="009574BE" w:rsidRPr="00FA0C7D">
        <w:rPr>
          <w:rFonts w:asciiTheme="minorHAnsi" w:hAnsiTheme="minorHAnsi" w:cstheme="minorHAnsi"/>
        </w:rPr>
        <w:fldChar w:fldCharType="end"/>
      </w:r>
      <w:r w:rsidRPr="00FA0C7D">
        <w:rPr>
          <w:rFonts w:asciiTheme="minorHAnsi" w:hAnsiTheme="minorHAnsi" w:cstheme="minorHAnsi"/>
        </w:rPr>
        <w:t xml:space="preserve"> will be </w:t>
      </w:r>
      <w:r w:rsidRPr="00FA0C7D">
        <w:rPr>
          <w:rFonts w:asciiTheme="minorHAnsi" w:hAnsiTheme="minorHAnsi" w:cstheme="minorHAnsi"/>
          <w:iCs/>
        </w:rPr>
        <w:t>conducted through an open, transparent, competitive and non-discriminatory process,</w:t>
      </w:r>
      <w:r w:rsidRPr="00FA0C7D" w:rsidDel="00D84194">
        <w:rPr>
          <w:rFonts w:asciiTheme="minorHAnsi" w:hAnsiTheme="minorHAnsi" w:cstheme="minorHAnsi"/>
          <w:iCs/>
        </w:rPr>
        <w:t xml:space="preserve"> </w:t>
      </w:r>
      <w:r w:rsidRPr="00FA0C7D">
        <w:rPr>
          <w:rFonts w:asciiTheme="minorHAnsi" w:hAnsiTheme="minorHAnsi" w:cstheme="minorHAnsi"/>
          <w:iCs/>
        </w:rPr>
        <w:t xml:space="preserve">with extensive private sector engagement. </w:t>
      </w:r>
    </w:p>
    <w:p w14:paraId="5FF0014B" w14:textId="37791037" w:rsidR="008570A9" w:rsidRPr="00FA0C7D" w:rsidRDefault="008570A9" w:rsidP="00D87FC5">
      <w:pPr>
        <w:pStyle w:val="Heading4"/>
        <w:numPr>
          <w:ilvl w:val="2"/>
          <w:numId w:val="13"/>
        </w:numPr>
      </w:pPr>
      <w:r w:rsidRPr="00FA0C7D">
        <w:t xml:space="preserve">The </w:t>
      </w:r>
      <w:r w:rsidR="00AC1D0B" w:rsidRPr="00FA0C7D">
        <w:t>Board Recruitment Policy (</w:t>
      </w:r>
      <w:r w:rsidR="00AC1D0B" w:rsidRPr="00FA0C7D">
        <w:fldChar w:fldCharType="begin"/>
      </w:r>
      <w:r w:rsidR="00AC1D0B" w:rsidRPr="00FA0C7D">
        <w:instrText xml:space="preserve"> REF _Ref27052512 \p \h </w:instrText>
      </w:r>
      <w:r w:rsidR="00D87FC5" w:rsidRPr="00FA0C7D">
        <w:instrText xml:space="preserve"> \* MERGEFORMAT </w:instrText>
      </w:r>
      <w:r w:rsidR="00AC1D0B" w:rsidRPr="00FA0C7D">
        <w:fldChar w:fldCharType="separate"/>
      </w:r>
      <w:r w:rsidR="00A130F7">
        <w:t>above</w:t>
      </w:r>
      <w:r w:rsidR="00AC1D0B" w:rsidRPr="00FA0C7D">
        <w:fldChar w:fldCharType="end"/>
      </w:r>
      <w:r w:rsidR="00AC1D0B" w:rsidRPr="00FA0C7D">
        <w:t xml:space="preserve">) </w:t>
      </w:r>
      <w:r w:rsidRPr="00FA0C7D">
        <w:rPr>
          <w:rFonts w:asciiTheme="minorHAnsi" w:hAnsiTheme="minorHAnsi" w:cstheme="minorHAnsi"/>
        </w:rPr>
        <w:t>set</w:t>
      </w:r>
      <w:r w:rsidR="004A7421" w:rsidRPr="00FA0C7D">
        <w:rPr>
          <w:rFonts w:asciiTheme="minorHAnsi" w:hAnsiTheme="minorHAnsi" w:cstheme="minorHAnsi"/>
        </w:rPr>
        <w:t>s</w:t>
      </w:r>
      <w:r w:rsidRPr="00FA0C7D">
        <w:t xml:space="preserve"> out how </w:t>
      </w:r>
      <w:r w:rsidR="00A533A7" w:rsidRPr="00FA0C7D">
        <w:t xml:space="preserve">Directors </w:t>
      </w:r>
      <w:r w:rsidRPr="00FA0C7D">
        <w:t>are appointed to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Any updates to </w:t>
      </w:r>
      <w:r w:rsidRPr="00FA0C7D">
        <w:rPr>
          <w:rFonts w:asciiTheme="minorHAnsi" w:hAnsiTheme="minorHAnsi" w:cstheme="minorHAnsi"/>
        </w:rPr>
        <w:t>th</w:t>
      </w:r>
      <w:r w:rsidR="00925D81" w:rsidRPr="00FA0C7D">
        <w:rPr>
          <w:rFonts w:asciiTheme="minorHAnsi" w:hAnsiTheme="minorHAnsi" w:cstheme="minorHAnsi"/>
        </w:rPr>
        <w:t xml:space="preserve">is policy </w:t>
      </w:r>
      <w:r w:rsidRPr="00FA0C7D">
        <w:rPr>
          <w:rFonts w:asciiTheme="minorHAnsi" w:hAnsiTheme="minorHAnsi" w:cstheme="minorHAnsi"/>
        </w:rPr>
        <w:t xml:space="preserve">will be </w:t>
      </w:r>
      <w:r w:rsidRPr="00FA0C7D">
        <w:t>agreed by the Strategic Board.</w:t>
      </w:r>
    </w:p>
    <w:p w14:paraId="522D7FE0" w14:textId="29046B7B" w:rsidR="0078502A" w:rsidRPr="00FA0C7D" w:rsidRDefault="00C33357" w:rsidP="009F3464">
      <w:pPr>
        <w:pStyle w:val="Heading4"/>
      </w:pPr>
      <w:bookmarkStart w:id="152" w:name="_Ref27131400"/>
      <w:r w:rsidRPr="00FA0C7D">
        <w:t>The Succession Plan</w:t>
      </w:r>
      <w:r w:rsidR="00620FE4" w:rsidRPr="00FA0C7D">
        <w:fldChar w:fldCharType="begin"/>
      </w:r>
      <w:r w:rsidR="00620FE4" w:rsidRPr="00FA0C7D">
        <w:instrText xml:space="preserve"> XE "Succession Plan" </w:instrText>
      </w:r>
      <w:r w:rsidR="00620FE4" w:rsidRPr="00FA0C7D">
        <w:fldChar w:fldCharType="end"/>
      </w:r>
      <w:r w:rsidRPr="00FA0C7D">
        <w:t xml:space="preserve"> </w:t>
      </w:r>
      <w:r w:rsidR="00BE0F0E" w:rsidRPr="00FA0C7D">
        <w:t>for Strategic Board</w:t>
      </w:r>
      <w:r w:rsidR="003F5137" w:rsidRPr="00FA0C7D">
        <w:fldChar w:fldCharType="begin"/>
      </w:r>
      <w:r w:rsidR="003F5137" w:rsidRPr="00FA0C7D">
        <w:instrText xml:space="preserve"> XE "Strategic Board" </w:instrText>
      </w:r>
      <w:r w:rsidR="003F5137" w:rsidRPr="00FA0C7D">
        <w:fldChar w:fldCharType="end"/>
      </w:r>
      <w:r w:rsidR="00BE0F0E" w:rsidRPr="00FA0C7D">
        <w:t xml:space="preserve"> members </w:t>
      </w:r>
      <w:r w:rsidRPr="00FA0C7D">
        <w:t>is as follows:</w:t>
      </w:r>
      <w:bookmarkEnd w:id="152"/>
    </w:p>
    <w:tbl>
      <w:tblPr>
        <w:tblStyle w:val="TableGrid"/>
        <w:tblW w:w="9214" w:type="dxa"/>
        <w:tblInd w:w="1838" w:type="dxa"/>
        <w:tblLook w:val="04A0" w:firstRow="1" w:lastRow="0" w:firstColumn="1" w:lastColumn="0" w:noHBand="0" w:noVBand="1"/>
      </w:tblPr>
      <w:tblGrid>
        <w:gridCol w:w="2268"/>
        <w:gridCol w:w="3686"/>
        <w:gridCol w:w="3260"/>
      </w:tblGrid>
      <w:tr w:rsidR="00BE0F0E" w:rsidRPr="00FA0C7D" w14:paraId="6D4BBAA2" w14:textId="77777777" w:rsidTr="004C06A9">
        <w:tc>
          <w:tcPr>
            <w:tcW w:w="2268" w:type="dxa"/>
            <w:shd w:val="clear" w:color="auto" w:fill="E2E2E2" w:themeFill="accent5" w:themeFillTint="33"/>
          </w:tcPr>
          <w:p w14:paraId="2ACF7A79" w14:textId="77777777" w:rsidR="00BE0F0E" w:rsidRPr="00FA0C7D" w:rsidRDefault="00BE0F0E" w:rsidP="00972CCF">
            <w:pPr>
              <w:pStyle w:val="ListParagraph"/>
              <w:tabs>
                <w:tab w:val="left" w:pos="1107"/>
              </w:tabs>
              <w:spacing w:before="51"/>
              <w:ind w:right="502"/>
              <w:rPr>
                <w:rFonts w:asciiTheme="minorHAnsi" w:eastAsia="Calibri" w:hAnsiTheme="minorHAnsi" w:cstheme="minorHAnsi"/>
                <w:b/>
              </w:rPr>
            </w:pPr>
            <w:r w:rsidRPr="00FA0C7D">
              <w:rPr>
                <w:rFonts w:asciiTheme="minorHAnsi" w:eastAsia="Calibri" w:hAnsiTheme="minorHAnsi" w:cstheme="minorHAnsi"/>
                <w:b/>
              </w:rPr>
              <w:t>Category of Board Member</w:t>
            </w:r>
          </w:p>
        </w:tc>
        <w:tc>
          <w:tcPr>
            <w:tcW w:w="3686" w:type="dxa"/>
            <w:shd w:val="clear" w:color="auto" w:fill="E2E2E2" w:themeFill="accent5" w:themeFillTint="33"/>
          </w:tcPr>
          <w:p w14:paraId="749A4C12" w14:textId="77777777" w:rsidR="00BE0F0E" w:rsidRPr="00FA0C7D" w:rsidRDefault="00BE0F0E" w:rsidP="00972CCF">
            <w:pPr>
              <w:pStyle w:val="ListParagraph"/>
              <w:tabs>
                <w:tab w:val="left" w:pos="1107"/>
              </w:tabs>
              <w:spacing w:before="51"/>
              <w:ind w:right="502"/>
              <w:rPr>
                <w:rFonts w:asciiTheme="minorHAnsi" w:eastAsia="Calibri" w:hAnsiTheme="minorHAnsi" w:cstheme="minorHAnsi"/>
                <w:b/>
              </w:rPr>
            </w:pPr>
            <w:r w:rsidRPr="00FA0C7D">
              <w:rPr>
                <w:rFonts w:asciiTheme="minorHAnsi" w:eastAsia="Calibri" w:hAnsiTheme="minorHAnsi" w:cstheme="minorHAnsi"/>
                <w:b/>
              </w:rPr>
              <w:t>Succession Approach</w:t>
            </w:r>
          </w:p>
        </w:tc>
        <w:tc>
          <w:tcPr>
            <w:tcW w:w="3260" w:type="dxa"/>
            <w:shd w:val="clear" w:color="auto" w:fill="E2E2E2" w:themeFill="accent5" w:themeFillTint="33"/>
          </w:tcPr>
          <w:p w14:paraId="5E653FC1" w14:textId="2BC85C87" w:rsidR="00BE0F0E" w:rsidRPr="00FA0C7D" w:rsidRDefault="00BE0F0E" w:rsidP="00972CCF">
            <w:pPr>
              <w:pStyle w:val="ListParagraph"/>
              <w:tabs>
                <w:tab w:val="left" w:pos="1107"/>
              </w:tabs>
              <w:spacing w:before="51"/>
              <w:ind w:right="502"/>
              <w:rPr>
                <w:rFonts w:asciiTheme="minorHAnsi" w:eastAsia="Calibri" w:hAnsiTheme="minorHAnsi" w:cstheme="minorHAnsi"/>
                <w:b/>
              </w:rPr>
            </w:pPr>
            <w:r w:rsidRPr="00FA0C7D">
              <w:rPr>
                <w:rFonts w:asciiTheme="minorHAnsi" w:eastAsia="Calibri" w:hAnsiTheme="minorHAnsi" w:cstheme="minorHAnsi"/>
                <w:b/>
              </w:rPr>
              <w:t>Policy/Governance</w:t>
            </w:r>
            <w:r w:rsidR="008E76B8" w:rsidRPr="00FA0C7D">
              <w:rPr>
                <w:rFonts w:asciiTheme="minorHAnsi" w:eastAsia="Calibri" w:hAnsiTheme="minorHAnsi" w:cstheme="minorHAnsi"/>
                <w:b/>
              </w:rPr>
              <w:fldChar w:fldCharType="begin"/>
            </w:r>
            <w:r w:rsidR="008E76B8" w:rsidRPr="00FA0C7D">
              <w:instrText xml:space="preserve"> XE "</w:instrText>
            </w:r>
            <w:r w:rsidR="008E76B8" w:rsidRPr="00FA0C7D">
              <w:rPr>
                <w:rFonts w:asciiTheme="minorHAnsi" w:hAnsiTheme="minorHAnsi" w:cstheme="minorHAnsi"/>
              </w:rPr>
              <w:instrText>Governance</w:instrText>
            </w:r>
            <w:r w:rsidR="008E76B8" w:rsidRPr="00FA0C7D">
              <w:instrText xml:space="preserve">" </w:instrText>
            </w:r>
            <w:r w:rsidR="008E76B8" w:rsidRPr="00FA0C7D">
              <w:rPr>
                <w:rFonts w:asciiTheme="minorHAnsi" w:eastAsia="Calibri" w:hAnsiTheme="minorHAnsi" w:cstheme="minorHAnsi"/>
                <w:b/>
              </w:rPr>
              <w:fldChar w:fldCharType="end"/>
            </w:r>
          </w:p>
        </w:tc>
      </w:tr>
      <w:tr w:rsidR="00BE0F0E" w:rsidRPr="00FA0C7D" w14:paraId="3D66C8EA" w14:textId="77777777" w:rsidTr="00BE0F0E">
        <w:tc>
          <w:tcPr>
            <w:tcW w:w="2268" w:type="dxa"/>
          </w:tcPr>
          <w:p w14:paraId="0D43CBCC" w14:textId="1614ABB6" w:rsidR="00BE0F0E" w:rsidRPr="00FA0C7D" w:rsidRDefault="00BE0F0E"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Chair</w:t>
            </w:r>
            <w:r w:rsidR="00DB0C87" w:rsidRPr="00FA0C7D">
              <w:rPr>
                <w:rFonts w:asciiTheme="minorHAnsi" w:eastAsia="Calibri" w:hAnsiTheme="minorHAnsi" w:cstheme="minorHAnsi"/>
              </w:rPr>
              <w:fldChar w:fldCharType="begin"/>
            </w:r>
            <w:r w:rsidR="00DB0C87" w:rsidRPr="00FA0C7D">
              <w:instrText xml:space="preserve"> XE "</w:instrText>
            </w:r>
            <w:r w:rsidR="00DB0C87" w:rsidRPr="00FA0C7D">
              <w:rPr>
                <w:rFonts w:asciiTheme="minorHAnsi" w:hAnsiTheme="minorHAnsi" w:cstheme="minorHAnsi"/>
              </w:rPr>
              <w:instrText>Chair</w:instrText>
            </w:r>
            <w:r w:rsidR="00DB0C87" w:rsidRPr="00FA0C7D">
              <w:instrText xml:space="preserve">" </w:instrText>
            </w:r>
            <w:r w:rsidR="00DB0C87" w:rsidRPr="00FA0C7D">
              <w:rPr>
                <w:rFonts w:asciiTheme="minorHAnsi" w:eastAsia="Calibri" w:hAnsiTheme="minorHAnsi" w:cstheme="minorHAnsi"/>
              </w:rPr>
              <w:fldChar w:fldCharType="end"/>
            </w:r>
            <w:r w:rsidRPr="00FA0C7D">
              <w:rPr>
                <w:rFonts w:asciiTheme="minorHAnsi" w:eastAsia="Calibri" w:hAnsiTheme="minorHAnsi" w:cstheme="minorHAnsi"/>
              </w:rPr>
              <w:t xml:space="preserve"> of SELEP</w:t>
            </w:r>
          </w:p>
        </w:tc>
        <w:tc>
          <w:tcPr>
            <w:tcW w:w="3686" w:type="dxa"/>
          </w:tcPr>
          <w:p w14:paraId="7CEDF6CB" w14:textId="581C509E" w:rsidR="00BE0F0E" w:rsidRPr="00FA0C7D" w:rsidRDefault="00BE0F0E"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Open recruitment – run by Secretariat/Decided by Strategic Board</w:t>
            </w:r>
            <w:r w:rsidR="003F5137" w:rsidRPr="00FA0C7D">
              <w:rPr>
                <w:rFonts w:asciiTheme="minorHAnsi" w:eastAsia="Calibri" w:hAnsiTheme="minorHAnsi" w:cstheme="minorHAnsi"/>
              </w:rPr>
              <w:fldChar w:fldCharType="begin"/>
            </w:r>
            <w:r w:rsidR="003F5137" w:rsidRPr="00FA0C7D">
              <w:instrText xml:space="preserve"> XE "Strategic Board" </w:instrText>
            </w:r>
            <w:r w:rsidR="003F5137" w:rsidRPr="00FA0C7D">
              <w:rPr>
                <w:rFonts w:asciiTheme="minorHAnsi" w:eastAsia="Calibri" w:hAnsiTheme="minorHAnsi" w:cstheme="minorHAnsi"/>
              </w:rPr>
              <w:fldChar w:fldCharType="end"/>
            </w:r>
          </w:p>
        </w:tc>
        <w:tc>
          <w:tcPr>
            <w:tcW w:w="3260" w:type="dxa"/>
          </w:tcPr>
          <w:p w14:paraId="5021D7F6" w14:textId="27A23274" w:rsidR="00BE0F0E" w:rsidRPr="00FA0C7D" w:rsidRDefault="00DF1F01"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Board</w:t>
            </w:r>
            <w:r w:rsidR="00BE0F0E" w:rsidRPr="00FA0C7D">
              <w:rPr>
                <w:rFonts w:asciiTheme="minorHAnsi" w:eastAsia="Calibri" w:hAnsiTheme="minorHAnsi" w:cstheme="minorHAnsi"/>
              </w:rPr>
              <w:t xml:space="preserve"> Recruitment Policy</w:t>
            </w:r>
          </w:p>
        </w:tc>
      </w:tr>
      <w:tr w:rsidR="00BE0F0E" w:rsidRPr="00FA0C7D" w14:paraId="4310ED36" w14:textId="77777777" w:rsidTr="004C06A9">
        <w:tc>
          <w:tcPr>
            <w:tcW w:w="2268" w:type="dxa"/>
            <w:shd w:val="clear" w:color="auto" w:fill="FFFFFF" w:themeFill="background1"/>
          </w:tcPr>
          <w:p w14:paraId="2B369CF7" w14:textId="5DA1EE78" w:rsidR="00BE0F0E" w:rsidRPr="00FA0C7D" w:rsidRDefault="00BE0F0E"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Deputy Chair</w:t>
            </w:r>
            <w:r w:rsidR="00DB0C87" w:rsidRPr="00FA0C7D">
              <w:rPr>
                <w:rFonts w:asciiTheme="minorHAnsi" w:eastAsia="Calibri" w:hAnsiTheme="minorHAnsi" w:cstheme="minorHAnsi"/>
              </w:rPr>
              <w:fldChar w:fldCharType="begin"/>
            </w:r>
            <w:r w:rsidR="00DB0C87" w:rsidRPr="00FA0C7D">
              <w:instrText xml:space="preserve"> XE "</w:instrText>
            </w:r>
            <w:r w:rsidR="00DB0C87" w:rsidRPr="00FA0C7D">
              <w:rPr>
                <w:rFonts w:asciiTheme="minorHAnsi" w:hAnsiTheme="minorHAnsi" w:cstheme="minorHAnsi"/>
              </w:rPr>
              <w:instrText>Chair</w:instrText>
            </w:r>
            <w:r w:rsidR="00DB0C87" w:rsidRPr="00FA0C7D">
              <w:instrText xml:space="preserve">" </w:instrText>
            </w:r>
            <w:r w:rsidR="00DB0C87" w:rsidRPr="00FA0C7D">
              <w:rPr>
                <w:rFonts w:asciiTheme="minorHAnsi" w:eastAsia="Calibri" w:hAnsiTheme="minorHAnsi" w:cstheme="minorHAnsi"/>
              </w:rPr>
              <w:fldChar w:fldCharType="end"/>
            </w:r>
            <w:r w:rsidRPr="00FA0C7D">
              <w:rPr>
                <w:rFonts w:asciiTheme="minorHAnsi" w:eastAsia="Calibri" w:hAnsiTheme="minorHAnsi" w:cstheme="minorHAnsi"/>
              </w:rPr>
              <w:t xml:space="preserve"> of SELEP</w:t>
            </w:r>
          </w:p>
        </w:tc>
        <w:tc>
          <w:tcPr>
            <w:tcW w:w="3686" w:type="dxa"/>
            <w:shd w:val="clear" w:color="auto" w:fill="FFFFFF" w:themeFill="background1"/>
          </w:tcPr>
          <w:p w14:paraId="69306F0B" w14:textId="5FB458E0" w:rsidR="00BE0F0E" w:rsidRPr="00FA0C7D" w:rsidRDefault="00BE0F0E"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Open recruitment – run by Secretariat/Decided by Strategic Board</w:t>
            </w:r>
            <w:r w:rsidR="003F5137" w:rsidRPr="00FA0C7D">
              <w:rPr>
                <w:rFonts w:asciiTheme="minorHAnsi" w:eastAsia="Calibri" w:hAnsiTheme="minorHAnsi" w:cstheme="minorHAnsi"/>
              </w:rPr>
              <w:fldChar w:fldCharType="begin"/>
            </w:r>
            <w:r w:rsidR="003F5137" w:rsidRPr="00FA0C7D">
              <w:instrText xml:space="preserve"> XE "Strategic Board" </w:instrText>
            </w:r>
            <w:r w:rsidR="003F5137" w:rsidRPr="00FA0C7D">
              <w:rPr>
                <w:rFonts w:asciiTheme="minorHAnsi" w:eastAsia="Calibri" w:hAnsiTheme="minorHAnsi" w:cstheme="minorHAnsi"/>
              </w:rPr>
              <w:fldChar w:fldCharType="end"/>
            </w:r>
          </w:p>
        </w:tc>
        <w:tc>
          <w:tcPr>
            <w:tcW w:w="3260" w:type="dxa"/>
            <w:shd w:val="clear" w:color="auto" w:fill="FFFFFF" w:themeFill="background1"/>
          </w:tcPr>
          <w:p w14:paraId="0220E57F" w14:textId="19793905" w:rsidR="00BE0F0E" w:rsidRPr="00FA0C7D" w:rsidRDefault="00DF1F01"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Board</w:t>
            </w:r>
            <w:r w:rsidR="00BE0F0E" w:rsidRPr="00FA0C7D">
              <w:rPr>
                <w:rFonts w:asciiTheme="minorHAnsi" w:eastAsia="Calibri" w:hAnsiTheme="minorHAnsi" w:cstheme="minorHAnsi"/>
              </w:rPr>
              <w:t xml:space="preserve"> Recruitment Policy</w:t>
            </w:r>
          </w:p>
        </w:tc>
      </w:tr>
      <w:tr w:rsidR="00BE0F0E" w:rsidRPr="00FA0C7D" w14:paraId="3DF05D42" w14:textId="77777777" w:rsidTr="00BE0F0E">
        <w:tc>
          <w:tcPr>
            <w:tcW w:w="2268" w:type="dxa"/>
          </w:tcPr>
          <w:p w14:paraId="7B6913AC" w14:textId="66D11505" w:rsidR="00BE0F0E" w:rsidRPr="00FA0C7D" w:rsidRDefault="006025CD"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Council</w:t>
            </w:r>
            <w:r w:rsidR="00157533" w:rsidRPr="00FA0C7D">
              <w:rPr>
                <w:rFonts w:asciiTheme="minorHAnsi" w:eastAsia="Calibri" w:hAnsiTheme="minorHAnsi" w:cstheme="minorHAnsi"/>
              </w:rPr>
              <w:fldChar w:fldCharType="begin"/>
            </w:r>
            <w:r w:rsidR="00157533" w:rsidRPr="00FA0C7D">
              <w:instrText xml:space="preserve"> XE "Council" </w:instrText>
            </w:r>
            <w:r w:rsidR="00157533" w:rsidRPr="00FA0C7D">
              <w:rPr>
                <w:rFonts w:asciiTheme="minorHAnsi" w:eastAsia="Calibri" w:hAnsiTheme="minorHAnsi" w:cstheme="minorHAnsi"/>
              </w:rPr>
              <w:fldChar w:fldCharType="end"/>
            </w:r>
            <w:r w:rsidRPr="00FA0C7D">
              <w:rPr>
                <w:rFonts w:asciiTheme="minorHAnsi" w:eastAsia="Calibri" w:hAnsiTheme="minorHAnsi" w:cstheme="minorHAnsi"/>
              </w:rPr>
              <w:t xml:space="preserve"> representatives </w:t>
            </w:r>
          </w:p>
        </w:tc>
        <w:tc>
          <w:tcPr>
            <w:tcW w:w="3686" w:type="dxa"/>
          </w:tcPr>
          <w:p w14:paraId="0924A346" w14:textId="1F10DDE8" w:rsidR="00BE0F0E" w:rsidRPr="00FA0C7D" w:rsidRDefault="00BE0F0E"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 xml:space="preserve">Each </w:t>
            </w:r>
            <w:r w:rsidR="006025CD" w:rsidRPr="00FA0C7D">
              <w:rPr>
                <w:rFonts w:asciiTheme="minorHAnsi" w:eastAsia="Calibri" w:hAnsiTheme="minorHAnsi" w:cstheme="minorHAnsi"/>
              </w:rPr>
              <w:t>Council</w:t>
            </w:r>
            <w:r w:rsidR="00157533" w:rsidRPr="00FA0C7D">
              <w:rPr>
                <w:rFonts w:asciiTheme="minorHAnsi" w:eastAsia="Calibri" w:hAnsiTheme="minorHAnsi" w:cstheme="minorHAnsi"/>
              </w:rPr>
              <w:fldChar w:fldCharType="begin"/>
            </w:r>
            <w:r w:rsidR="00157533" w:rsidRPr="00FA0C7D">
              <w:instrText xml:space="preserve"> XE "Council" </w:instrText>
            </w:r>
            <w:r w:rsidR="00157533" w:rsidRPr="00FA0C7D">
              <w:rPr>
                <w:rFonts w:asciiTheme="minorHAnsi" w:eastAsia="Calibri" w:hAnsiTheme="minorHAnsi" w:cstheme="minorHAnsi"/>
              </w:rPr>
              <w:fldChar w:fldCharType="end"/>
            </w:r>
            <w:r w:rsidR="006025CD" w:rsidRPr="00FA0C7D">
              <w:rPr>
                <w:rFonts w:asciiTheme="minorHAnsi" w:eastAsia="Calibri" w:hAnsiTheme="minorHAnsi" w:cstheme="minorHAnsi"/>
              </w:rPr>
              <w:t xml:space="preserve"> </w:t>
            </w:r>
            <w:r w:rsidRPr="00FA0C7D">
              <w:rPr>
                <w:rFonts w:asciiTheme="minorHAnsi" w:eastAsia="Calibri" w:hAnsiTheme="minorHAnsi" w:cstheme="minorHAnsi"/>
              </w:rPr>
              <w:t>puts forward their representative. Must be a leader or member of Cabinet</w:t>
            </w:r>
            <w:r w:rsidR="006025CD" w:rsidRPr="00FA0C7D">
              <w:rPr>
                <w:rFonts w:asciiTheme="minorHAnsi" w:eastAsia="Calibri" w:hAnsiTheme="minorHAnsi" w:cstheme="minorHAnsi"/>
              </w:rPr>
              <w:t xml:space="preserve"> or equivalent committee</w:t>
            </w:r>
          </w:p>
        </w:tc>
        <w:tc>
          <w:tcPr>
            <w:tcW w:w="3260" w:type="dxa"/>
          </w:tcPr>
          <w:p w14:paraId="5D987C96" w14:textId="0FBC9CE5" w:rsidR="00BE0F0E" w:rsidRPr="00FA0C7D" w:rsidRDefault="00BE0F0E"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Terms of Reference</w:t>
            </w:r>
            <w:r w:rsidR="008D28A7" w:rsidRPr="00FA0C7D">
              <w:rPr>
                <w:rFonts w:asciiTheme="minorHAnsi" w:eastAsia="Calibri" w:hAnsiTheme="minorHAnsi" w:cstheme="minorHAnsi"/>
              </w:rPr>
              <w:fldChar w:fldCharType="begin"/>
            </w:r>
            <w:r w:rsidR="008D28A7" w:rsidRPr="00FA0C7D">
              <w:instrText xml:space="preserve"> XE "</w:instrText>
            </w:r>
            <w:r w:rsidR="008D28A7" w:rsidRPr="00FA0C7D">
              <w:rPr>
                <w:rFonts w:asciiTheme="minorHAnsi" w:hAnsiTheme="minorHAnsi" w:cstheme="minorHAnsi"/>
              </w:rPr>
              <w:instrText>Terms of Reference</w:instrText>
            </w:r>
            <w:r w:rsidR="008D28A7" w:rsidRPr="00FA0C7D">
              <w:instrText xml:space="preserve">" </w:instrText>
            </w:r>
            <w:r w:rsidR="008D28A7" w:rsidRPr="00FA0C7D">
              <w:rPr>
                <w:rFonts w:asciiTheme="minorHAnsi" w:eastAsia="Calibri" w:hAnsiTheme="minorHAnsi" w:cstheme="minorHAnsi"/>
              </w:rPr>
              <w:fldChar w:fldCharType="end"/>
            </w:r>
            <w:r w:rsidRPr="00FA0C7D">
              <w:rPr>
                <w:rFonts w:asciiTheme="minorHAnsi" w:eastAsia="Calibri" w:hAnsiTheme="minorHAnsi" w:cstheme="minorHAnsi"/>
              </w:rPr>
              <w:t>/Articles of Association</w:t>
            </w:r>
            <w:r w:rsidR="001C69AC" w:rsidRPr="00FA0C7D">
              <w:rPr>
                <w:rFonts w:asciiTheme="minorHAnsi" w:eastAsia="Calibri" w:hAnsiTheme="minorHAnsi" w:cstheme="minorHAnsi"/>
              </w:rPr>
              <w:t>/Board Recruitment Policy</w:t>
            </w:r>
          </w:p>
        </w:tc>
      </w:tr>
      <w:tr w:rsidR="00BE0F0E" w:rsidRPr="00FA0C7D" w14:paraId="05B2A8F8" w14:textId="77777777" w:rsidTr="00BE0F0E">
        <w:tc>
          <w:tcPr>
            <w:tcW w:w="2268" w:type="dxa"/>
          </w:tcPr>
          <w:p w14:paraId="493693DA" w14:textId="70DB272A" w:rsidR="00BE0F0E" w:rsidRPr="00FA0C7D" w:rsidRDefault="00BE0F0E"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Federated Board</w:t>
            </w:r>
            <w:r w:rsidR="009574BE" w:rsidRPr="00FA0C7D">
              <w:rPr>
                <w:rFonts w:asciiTheme="minorHAnsi" w:eastAsia="Calibri" w:hAnsiTheme="minorHAnsi" w:cstheme="minorHAnsi"/>
              </w:rPr>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rPr>
                <w:rFonts w:asciiTheme="minorHAnsi" w:eastAsia="Calibri" w:hAnsiTheme="minorHAnsi" w:cstheme="minorHAnsi"/>
              </w:rPr>
              <w:fldChar w:fldCharType="end"/>
            </w:r>
            <w:r w:rsidRPr="00FA0C7D">
              <w:rPr>
                <w:rFonts w:asciiTheme="minorHAnsi" w:eastAsia="Calibri" w:hAnsiTheme="minorHAnsi" w:cstheme="minorHAnsi"/>
              </w:rPr>
              <w:t xml:space="preserve"> business representatives</w:t>
            </w:r>
          </w:p>
        </w:tc>
        <w:tc>
          <w:tcPr>
            <w:tcW w:w="3686" w:type="dxa"/>
          </w:tcPr>
          <w:p w14:paraId="4DD2FB18" w14:textId="17CD6A62" w:rsidR="00BE0F0E" w:rsidRPr="00FA0C7D" w:rsidRDefault="00BE0F0E"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Nominated by Federated Boards</w:t>
            </w:r>
            <w:r w:rsidR="009574BE" w:rsidRPr="00FA0C7D">
              <w:rPr>
                <w:rFonts w:asciiTheme="minorHAnsi" w:eastAsia="Calibri" w:hAnsiTheme="minorHAnsi" w:cstheme="minorHAnsi"/>
              </w:rPr>
              <w:fldChar w:fldCharType="begin"/>
            </w:r>
            <w:r w:rsidR="009574BE" w:rsidRPr="00FA0C7D">
              <w:instrText xml:space="preserve"> XE "Federated Boards" </w:instrText>
            </w:r>
            <w:r w:rsidR="009574BE" w:rsidRPr="00FA0C7D">
              <w:rPr>
                <w:rFonts w:asciiTheme="minorHAnsi" w:eastAsia="Calibri" w:hAnsiTheme="minorHAnsi" w:cstheme="minorHAnsi"/>
              </w:rPr>
              <w:fldChar w:fldCharType="end"/>
            </w:r>
            <w:r w:rsidRPr="00FA0C7D">
              <w:rPr>
                <w:rFonts w:asciiTheme="minorHAnsi" w:eastAsia="Calibri" w:hAnsiTheme="minorHAnsi" w:cstheme="minorHAnsi"/>
              </w:rPr>
              <w:t>. Recruitment to Federated Boards via open recruitment</w:t>
            </w:r>
          </w:p>
        </w:tc>
        <w:tc>
          <w:tcPr>
            <w:tcW w:w="3260" w:type="dxa"/>
          </w:tcPr>
          <w:p w14:paraId="31F7ACF3" w14:textId="4C635C44" w:rsidR="00BE0F0E" w:rsidRPr="00FA0C7D" w:rsidRDefault="00BE0F0E"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Federated board recruitment policies which comply with Board Recruitment policy</w:t>
            </w:r>
          </w:p>
        </w:tc>
      </w:tr>
      <w:tr w:rsidR="00180EEF" w:rsidRPr="00FA0C7D" w14:paraId="385064E5" w14:textId="77777777" w:rsidTr="00BE0F0E">
        <w:tc>
          <w:tcPr>
            <w:tcW w:w="2268" w:type="dxa"/>
          </w:tcPr>
          <w:p w14:paraId="54824045" w14:textId="4B5436FA" w:rsidR="00180EEF" w:rsidRPr="00FA0C7D" w:rsidRDefault="00180EEF"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Higher and Further Education and Social Enterprise representatives</w:t>
            </w:r>
          </w:p>
        </w:tc>
        <w:tc>
          <w:tcPr>
            <w:tcW w:w="3686" w:type="dxa"/>
          </w:tcPr>
          <w:p w14:paraId="23E87939" w14:textId="2499AAAF" w:rsidR="00180EEF" w:rsidRPr="00FA0C7D" w:rsidRDefault="00180EEF"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Nominated by relevant working groups</w:t>
            </w:r>
            <w:r w:rsidR="007A2C72" w:rsidRPr="00FA0C7D">
              <w:rPr>
                <w:rFonts w:asciiTheme="minorHAnsi" w:eastAsia="Calibri" w:hAnsiTheme="minorHAnsi" w:cstheme="minorHAnsi"/>
              </w:rPr>
              <w:fldChar w:fldCharType="begin"/>
            </w:r>
            <w:r w:rsidR="007A2C72" w:rsidRPr="00FA0C7D">
              <w:instrText xml:space="preserve"> XE "</w:instrText>
            </w:r>
            <w:r w:rsidR="007A2C72" w:rsidRPr="00FA0C7D">
              <w:rPr>
                <w:rFonts w:asciiTheme="minorHAnsi" w:hAnsiTheme="minorHAnsi" w:cstheme="minorHAnsi"/>
              </w:rPr>
              <w:instrText>Working Groups</w:instrText>
            </w:r>
            <w:r w:rsidR="007A2C72" w:rsidRPr="00FA0C7D">
              <w:instrText xml:space="preserve">" </w:instrText>
            </w:r>
            <w:r w:rsidR="007A2C72" w:rsidRPr="00FA0C7D">
              <w:rPr>
                <w:rFonts w:asciiTheme="minorHAnsi" w:eastAsia="Calibri" w:hAnsiTheme="minorHAnsi" w:cstheme="minorHAnsi"/>
              </w:rPr>
              <w:fldChar w:fldCharType="end"/>
            </w:r>
            <w:r w:rsidRPr="00FA0C7D">
              <w:rPr>
                <w:rFonts w:asciiTheme="minorHAnsi" w:eastAsia="Calibri" w:hAnsiTheme="minorHAnsi" w:cstheme="minorHAnsi"/>
              </w:rPr>
              <w:t>.</w:t>
            </w:r>
          </w:p>
        </w:tc>
        <w:tc>
          <w:tcPr>
            <w:tcW w:w="3260" w:type="dxa"/>
          </w:tcPr>
          <w:p w14:paraId="287F579A" w14:textId="5A4887A7" w:rsidR="00180EEF" w:rsidRPr="00FA0C7D" w:rsidRDefault="00180EEF" w:rsidP="00972CCF">
            <w:pPr>
              <w:pStyle w:val="ListParagraph"/>
              <w:tabs>
                <w:tab w:val="left" w:pos="1107"/>
              </w:tabs>
              <w:spacing w:before="51"/>
              <w:ind w:right="502"/>
              <w:rPr>
                <w:rFonts w:asciiTheme="minorHAnsi" w:eastAsia="Calibri" w:hAnsiTheme="minorHAnsi" w:cstheme="minorHAnsi"/>
              </w:rPr>
            </w:pPr>
            <w:r w:rsidRPr="00FA0C7D">
              <w:rPr>
                <w:rFonts w:asciiTheme="minorHAnsi" w:eastAsia="Calibri" w:hAnsiTheme="minorHAnsi" w:cstheme="minorHAnsi"/>
              </w:rPr>
              <w:t>Board Recruitment Policy</w:t>
            </w:r>
          </w:p>
        </w:tc>
      </w:tr>
    </w:tbl>
    <w:p w14:paraId="60117DBD" w14:textId="6CF20FF7" w:rsidR="0078502A" w:rsidRPr="00FA0C7D" w:rsidRDefault="0078502A" w:rsidP="00B2386B">
      <w:pPr>
        <w:pStyle w:val="Heading5"/>
      </w:pPr>
      <w:bookmarkStart w:id="153" w:name="_Ref27131441"/>
      <w:r w:rsidRPr="00FA0C7D">
        <w:t>In order to vote on the Board of Directors it will be necessary for the co-opted</w:t>
      </w:r>
      <w:r w:rsidR="0076707B" w:rsidRPr="00FA0C7D">
        <w:fldChar w:fldCharType="begin"/>
      </w:r>
      <w:r w:rsidR="0076707B" w:rsidRPr="00FA0C7D">
        <w:instrText xml:space="preserve"> XE "Co-opted" </w:instrText>
      </w:r>
      <w:r w:rsidR="0076707B" w:rsidRPr="00FA0C7D">
        <w:fldChar w:fldCharType="end"/>
      </w:r>
      <w:r w:rsidRPr="00FA0C7D">
        <w:t xml:space="preserve"> members to be Directors of SELEP Ltd</w:t>
      </w:r>
      <w:r w:rsidR="00157533" w:rsidRPr="00FA0C7D">
        <w:fldChar w:fldCharType="begin"/>
      </w:r>
      <w:r w:rsidR="00157533" w:rsidRPr="00FA0C7D">
        <w:instrText xml:space="preserve"> XE "SELEP Ltd" </w:instrText>
      </w:r>
      <w:r w:rsidR="00157533" w:rsidRPr="00FA0C7D">
        <w:fldChar w:fldCharType="end"/>
      </w:r>
      <w:r w:rsidRPr="00FA0C7D">
        <w:t xml:space="preserve"> for the year of their service. This means that there may need to be approvals gained from their employing organisation. The Assurance Framework runs from April to March, as does the financial year and the delivery plan for SELEP</w:t>
      </w:r>
      <w:r w:rsidR="009712D1" w:rsidRPr="00FA0C7D">
        <w:rPr>
          <w:iCs/>
        </w:rPr>
        <w:t xml:space="preserve"> Ltd</w:t>
      </w:r>
      <w:r w:rsidRPr="00FA0C7D">
        <w:t>. It is recommended that the year that co-opted</w:t>
      </w:r>
      <w:r w:rsidR="0076707B" w:rsidRPr="00FA0C7D">
        <w:fldChar w:fldCharType="begin"/>
      </w:r>
      <w:r w:rsidR="0076707B" w:rsidRPr="00FA0C7D">
        <w:instrText xml:space="preserve"> XE "Co-opted" </w:instrText>
      </w:r>
      <w:r w:rsidR="0076707B" w:rsidRPr="00FA0C7D">
        <w:fldChar w:fldCharType="end"/>
      </w:r>
      <w:r w:rsidRPr="00FA0C7D">
        <w:t xml:space="preserve"> members serve would also be April to March (covering June, September, December and March Boards) to align.</w:t>
      </w:r>
      <w:bookmarkEnd w:id="153"/>
    </w:p>
    <w:p w14:paraId="318CAB0F" w14:textId="73ADE739" w:rsidR="0078502A" w:rsidRPr="00FA0C7D" w:rsidRDefault="0078502A" w:rsidP="00B2386B">
      <w:pPr>
        <w:pStyle w:val="Heading5"/>
      </w:pPr>
      <w:r w:rsidRPr="00FA0C7D">
        <w:t>Further Education, Higher Education and Social Enterprise Co-opts</w:t>
      </w:r>
      <w:r w:rsidR="00CA6A99" w:rsidRPr="00FA0C7D">
        <w:t xml:space="preserve"> </w:t>
      </w:r>
      <w:r w:rsidRPr="00FA0C7D">
        <w:t xml:space="preserve">will be nominated by their sector groups as set out within the </w:t>
      </w:r>
      <w:hyperlink r:id="rId34" w:history="1">
        <w:r w:rsidRPr="00FA0C7D">
          <w:rPr>
            <w:rStyle w:val="Hyperlink"/>
          </w:rPr>
          <w:t xml:space="preserve">Board Recruitment </w:t>
        </w:r>
        <w:r w:rsidR="000176EC" w:rsidRPr="00FA0C7D">
          <w:rPr>
            <w:rStyle w:val="Hyperlink"/>
          </w:rPr>
          <w:t>Policy</w:t>
        </w:r>
      </w:hyperlink>
      <w:r w:rsidRPr="00FA0C7D">
        <w:t xml:space="preserve">. This would be the Skills Advisory Group, the U9 Group and the Social Enterprise Group respectively. </w:t>
      </w:r>
    </w:p>
    <w:p w14:paraId="7C8B29AD" w14:textId="6738D4DF" w:rsidR="0078502A" w:rsidRPr="00FA0C7D" w:rsidRDefault="001E6036" w:rsidP="00B2386B">
      <w:pPr>
        <w:pStyle w:val="Heading5"/>
        <w:rPr>
          <w:iCs/>
        </w:rPr>
      </w:pPr>
      <w:r w:rsidRPr="00FA0C7D">
        <w:t>The</w:t>
      </w:r>
      <w:r w:rsidR="0078502A" w:rsidRPr="00FA0C7D">
        <w:rPr>
          <w:iCs/>
        </w:rPr>
        <w:t xml:space="preserve"> Strategic Board</w:t>
      </w:r>
      <w:r w:rsidR="003F5137" w:rsidRPr="00FA0C7D">
        <w:rPr>
          <w:iCs/>
        </w:rPr>
        <w:fldChar w:fldCharType="begin"/>
      </w:r>
      <w:r w:rsidR="003F5137" w:rsidRPr="00FA0C7D">
        <w:instrText xml:space="preserve"> XE "Strategic Board" </w:instrText>
      </w:r>
      <w:r w:rsidR="003F5137" w:rsidRPr="00FA0C7D">
        <w:rPr>
          <w:iCs/>
        </w:rPr>
        <w:fldChar w:fldCharType="end"/>
      </w:r>
      <w:r w:rsidR="0078502A" w:rsidRPr="00FA0C7D">
        <w:rPr>
          <w:iCs/>
        </w:rPr>
        <w:t xml:space="preserve"> </w:t>
      </w:r>
      <w:r w:rsidRPr="00FA0C7D">
        <w:rPr>
          <w:iCs/>
        </w:rPr>
        <w:t>will</w:t>
      </w:r>
      <w:r w:rsidR="0078502A" w:rsidRPr="00FA0C7D">
        <w:rPr>
          <w:iCs/>
        </w:rPr>
        <w:t xml:space="preserve"> consider the future year’s Delivery Plan at its December Board meeting and make any recommendations to the sector groups for particular skills/knowledge from their representatives that would align with the Delivery Plan. The sectors groups </w:t>
      </w:r>
      <w:r w:rsidR="00D178C7" w:rsidRPr="00FA0C7D">
        <w:rPr>
          <w:iCs/>
        </w:rPr>
        <w:t>will</w:t>
      </w:r>
      <w:r w:rsidR="0078502A" w:rsidRPr="00FA0C7D">
        <w:rPr>
          <w:iCs/>
        </w:rPr>
        <w:t xml:space="preserve"> confirm names of representatives at the March Board.</w:t>
      </w:r>
    </w:p>
    <w:p w14:paraId="5945B85F" w14:textId="66C591BB" w:rsidR="0078502A" w:rsidRPr="00FA0C7D" w:rsidRDefault="0078502A" w:rsidP="00B2386B">
      <w:pPr>
        <w:pStyle w:val="Heading5"/>
        <w:rPr>
          <w:iCs/>
        </w:rPr>
      </w:pPr>
      <w:r w:rsidRPr="00FA0C7D">
        <w:t xml:space="preserve">There are two </w:t>
      </w:r>
      <w:r w:rsidR="006025CD" w:rsidRPr="00FA0C7D">
        <w:rPr>
          <w:iCs/>
        </w:rPr>
        <w:t>Council</w:t>
      </w:r>
      <w:r w:rsidR="00157533" w:rsidRPr="00FA0C7D">
        <w:rPr>
          <w:iCs/>
        </w:rPr>
        <w:fldChar w:fldCharType="begin"/>
      </w:r>
      <w:r w:rsidR="00157533" w:rsidRPr="00FA0C7D">
        <w:instrText xml:space="preserve"> XE "Council" </w:instrText>
      </w:r>
      <w:r w:rsidR="00157533" w:rsidRPr="00FA0C7D">
        <w:rPr>
          <w:iCs/>
        </w:rPr>
        <w:fldChar w:fldCharType="end"/>
      </w:r>
      <w:r w:rsidR="006025CD" w:rsidRPr="00FA0C7D">
        <w:rPr>
          <w:iCs/>
        </w:rPr>
        <w:t xml:space="preserve"> </w:t>
      </w:r>
      <w:r w:rsidRPr="00FA0C7D">
        <w:rPr>
          <w:iCs/>
        </w:rPr>
        <w:t>co-opted</w:t>
      </w:r>
      <w:r w:rsidR="0076707B" w:rsidRPr="00FA0C7D">
        <w:rPr>
          <w:iCs/>
        </w:rPr>
        <w:fldChar w:fldCharType="begin"/>
      </w:r>
      <w:r w:rsidR="0076707B" w:rsidRPr="00FA0C7D">
        <w:instrText xml:space="preserve"> XE "Co-opted" </w:instrText>
      </w:r>
      <w:r w:rsidR="0076707B" w:rsidRPr="00FA0C7D">
        <w:rPr>
          <w:iCs/>
        </w:rPr>
        <w:fldChar w:fldCharType="end"/>
      </w:r>
      <w:r w:rsidRPr="00FA0C7D">
        <w:rPr>
          <w:iCs/>
        </w:rPr>
        <w:t xml:space="preserve"> seats on the Board. These seats are reserved for representatives of District/Borough/City Councils</w:t>
      </w:r>
      <w:r w:rsidR="00D178C7" w:rsidRPr="00FA0C7D">
        <w:rPr>
          <w:iCs/>
        </w:rPr>
        <w:t>. At</w:t>
      </w:r>
      <w:r w:rsidRPr="00FA0C7D">
        <w:rPr>
          <w:iCs/>
        </w:rPr>
        <w:t xml:space="preserve"> </w:t>
      </w:r>
      <w:r w:rsidR="003D5BF1" w:rsidRPr="00FA0C7D">
        <w:rPr>
          <w:iCs/>
        </w:rPr>
        <w:t>the</w:t>
      </w:r>
      <w:r w:rsidRPr="00FA0C7D">
        <w:rPr>
          <w:iCs/>
        </w:rPr>
        <w:t xml:space="preserve"> December meeting, the Strategic Board</w:t>
      </w:r>
      <w:r w:rsidR="003F5137" w:rsidRPr="00FA0C7D">
        <w:rPr>
          <w:iCs/>
        </w:rPr>
        <w:fldChar w:fldCharType="begin"/>
      </w:r>
      <w:r w:rsidR="003F5137" w:rsidRPr="00FA0C7D">
        <w:instrText xml:space="preserve"> XE "Strategic Board" </w:instrText>
      </w:r>
      <w:r w:rsidR="003F5137" w:rsidRPr="00FA0C7D">
        <w:rPr>
          <w:iCs/>
        </w:rPr>
        <w:fldChar w:fldCharType="end"/>
      </w:r>
      <w:r w:rsidR="003D5BF1" w:rsidRPr="00FA0C7D">
        <w:rPr>
          <w:iCs/>
        </w:rPr>
        <w:t xml:space="preserve"> will</w:t>
      </w:r>
      <w:r w:rsidRPr="00FA0C7D">
        <w:rPr>
          <w:iCs/>
        </w:rPr>
        <w:t xml:space="preserve"> discuss which two of the three shire areas would be invited to put forward a representative for the forthcoming year, looking for alignment with the Delivery Plan for that year. </w:t>
      </w:r>
    </w:p>
    <w:p w14:paraId="62BEED61" w14:textId="0D18597F" w:rsidR="0078502A" w:rsidRPr="00FA0C7D" w:rsidRDefault="0078502A" w:rsidP="00B2386B">
      <w:pPr>
        <w:pStyle w:val="Heading5"/>
        <w:rPr>
          <w:iCs/>
        </w:rPr>
      </w:pPr>
      <w:r w:rsidRPr="00FA0C7D">
        <w:t xml:space="preserve">The District/Borough/City Councils for the relevant area </w:t>
      </w:r>
      <w:r w:rsidR="003D5BF1" w:rsidRPr="00FA0C7D">
        <w:rPr>
          <w:iCs/>
        </w:rPr>
        <w:t>will</w:t>
      </w:r>
      <w:r w:rsidRPr="00FA0C7D">
        <w:rPr>
          <w:iCs/>
        </w:rPr>
        <w:t xml:space="preserve"> then be asked to select a representative who must be confirmed by the March meeting of the Strategic Board</w:t>
      </w:r>
      <w:r w:rsidR="003F5137" w:rsidRPr="00FA0C7D">
        <w:rPr>
          <w:iCs/>
        </w:rPr>
        <w:fldChar w:fldCharType="begin"/>
      </w:r>
      <w:r w:rsidR="003F5137" w:rsidRPr="00FA0C7D">
        <w:instrText xml:space="preserve"> XE "Strategic Board" </w:instrText>
      </w:r>
      <w:r w:rsidR="003F5137" w:rsidRPr="00FA0C7D">
        <w:rPr>
          <w:iCs/>
        </w:rPr>
        <w:fldChar w:fldCharType="end"/>
      </w:r>
      <w:r w:rsidRPr="00FA0C7D">
        <w:rPr>
          <w:iCs/>
        </w:rPr>
        <w:t xml:space="preserve">. </w:t>
      </w:r>
    </w:p>
    <w:p w14:paraId="63916A08" w14:textId="474DE195" w:rsidR="008570A9" w:rsidRPr="00FA0C7D" w:rsidRDefault="008570A9" w:rsidP="00B2386B">
      <w:pPr>
        <w:pStyle w:val="Heading5"/>
      </w:pPr>
      <w:r w:rsidRPr="00FA0C7D">
        <w:t xml:space="preserve">Board members will complete </w:t>
      </w:r>
      <w:r w:rsidR="00530E2A" w:rsidRPr="00FA0C7D">
        <w:t>an</w:t>
      </w:r>
      <w:r w:rsidRPr="00FA0C7D">
        <w:t xml:space="preserve"> induction process </w:t>
      </w:r>
      <w:r w:rsidR="00DF1F01" w:rsidRPr="00FA0C7D">
        <w:t>in advance of participating in their first decision-making meeting</w:t>
      </w:r>
      <w:r w:rsidRPr="00FA0C7D">
        <w:t xml:space="preserve">. This will involve a meeting with a senior member of the </w:t>
      </w:r>
      <w:r w:rsidR="00C21AA8" w:rsidRPr="00FA0C7D">
        <w:t>Se</w:t>
      </w:r>
      <w:r w:rsidRPr="00FA0C7D">
        <w:t xml:space="preserve">cretariat and the receipt of the Board Member Induction Pack. All board members are required to complete their </w:t>
      </w:r>
      <w:r w:rsidR="00C21AA8" w:rsidRPr="00FA0C7D">
        <w:t>R</w:t>
      </w:r>
      <w:r w:rsidRPr="00FA0C7D">
        <w:t xml:space="preserve">egister of </w:t>
      </w:r>
      <w:r w:rsidR="00C21AA8" w:rsidRPr="00FA0C7D">
        <w:t>I</w:t>
      </w:r>
      <w:r w:rsidRPr="00FA0C7D">
        <w:t>nterests</w:t>
      </w:r>
      <w:r w:rsidR="00B90BF4" w:rsidRPr="00FA0C7D">
        <w:fldChar w:fldCharType="begin"/>
      </w:r>
      <w:r w:rsidR="00B90BF4" w:rsidRPr="00FA0C7D">
        <w:instrText xml:space="preserve"> XE "Interests:Register" </w:instrText>
      </w:r>
      <w:r w:rsidR="00B90BF4" w:rsidRPr="00FA0C7D">
        <w:fldChar w:fldCharType="end"/>
      </w:r>
      <w:r w:rsidRPr="00FA0C7D">
        <w:t xml:space="preserve">, which includes agreement to comply with the </w:t>
      </w:r>
      <w:hyperlink r:id="rId35" w:history="1">
        <w:r w:rsidRPr="00FA0C7D">
          <w:rPr>
            <w:rStyle w:val="Hyperlink"/>
          </w:rPr>
          <w:t>Code of Conduct</w:t>
        </w:r>
      </w:hyperlink>
      <w:r w:rsidRPr="00FA0C7D">
        <w:t>, within 28 days of taking up the post and in advance of participating in any decision making.</w:t>
      </w:r>
    </w:p>
    <w:p w14:paraId="5C9D9749" w14:textId="123E4AC0" w:rsidR="008570A9" w:rsidRPr="00FA0C7D" w:rsidRDefault="008570A9" w:rsidP="00B2386B">
      <w:pPr>
        <w:pStyle w:val="Heading5"/>
      </w:pPr>
      <w:r w:rsidRPr="00FA0C7D">
        <w:t>Board members are not entitled to any remuneration for sitting on either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or any other </w:t>
      </w:r>
      <w:r w:rsidR="00B11AAE" w:rsidRPr="00FA0C7D">
        <w:t>SELEP</w:t>
      </w:r>
      <w:r w:rsidRPr="00FA0C7D">
        <w:t xml:space="preserve"> </w:t>
      </w:r>
      <w:r w:rsidR="009712D1" w:rsidRPr="00FA0C7D">
        <w:t>Ltd</w:t>
      </w:r>
      <w:r w:rsidR="00157533" w:rsidRPr="00FA0C7D">
        <w:fldChar w:fldCharType="begin"/>
      </w:r>
      <w:r w:rsidR="00157533" w:rsidRPr="00FA0C7D">
        <w:instrText xml:space="preserve"> XE "SELEP Ltd" </w:instrText>
      </w:r>
      <w:r w:rsidR="00157533" w:rsidRPr="00FA0C7D">
        <w:fldChar w:fldCharType="end"/>
      </w:r>
      <w:r w:rsidR="009712D1" w:rsidRPr="00FA0C7D">
        <w:t xml:space="preserve"> </w:t>
      </w:r>
      <w:r w:rsidR="00C21AA8" w:rsidRPr="00FA0C7D">
        <w:t>B</w:t>
      </w:r>
      <w:r w:rsidRPr="00FA0C7D">
        <w:t>oards or panels</w:t>
      </w:r>
      <w:del w:id="154" w:author="Amy Ferraro" w:date="2023-02-22T10:43:00Z">
        <w:r w:rsidRPr="00FA0C7D" w:rsidDel="001C52C5">
          <w:delText>, however, the Chair</w:delText>
        </w:r>
        <w:r w:rsidR="00DB0C87" w:rsidRPr="00FA0C7D" w:rsidDel="001C52C5">
          <w:fldChar w:fldCharType="begin"/>
        </w:r>
        <w:r w:rsidR="00DB0C87" w:rsidRPr="00FA0C7D" w:rsidDel="001C52C5">
          <w:delInstrText xml:space="preserve"> XE "Chair" </w:delInstrText>
        </w:r>
        <w:r w:rsidR="00DB0C87" w:rsidRPr="00FA0C7D" w:rsidDel="001C52C5">
          <w:fldChar w:fldCharType="end"/>
        </w:r>
        <w:r w:rsidRPr="00FA0C7D" w:rsidDel="001C52C5">
          <w:delText xml:space="preserve"> </w:delText>
        </w:r>
        <w:r w:rsidR="00C21AA8" w:rsidRPr="00FA0C7D" w:rsidDel="001C52C5">
          <w:delText xml:space="preserve">and Deputy Chair </w:delText>
        </w:r>
        <w:r w:rsidRPr="00FA0C7D" w:rsidDel="001C52C5">
          <w:delText xml:space="preserve">of the Strategic Board </w:delText>
        </w:r>
        <w:r w:rsidR="00A533A7" w:rsidRPr="00FA0C7D" w:rsidDel="001C52C5">
          <w:delText xml:space="preserve">are </w:delText>
        </w:r>
        <w:r w:rsidRPr="00FA0C7D" w:rsidDel="001C52C5">
          <w:delText xml:space="preserve">entitled to an allowance of up to £20,000 </w:delText>
        </w:r>
        <w:r w:rsidR="00651001" w:rsidRPr="00FA0C7D" w:rsidDel="001C52C5">
          <w:delText xml:space="preserve">or £10,000 </w:delText>
        </w:r>
        <w:r w:rsidRPr="00FA0C7D" w:rsidDel="001C52C5">
          <w:delText xml:space="preserve">per annum </w:delText>
        </w:r>
        <w:r w:rsidR="00651001" w:rsidRPr="00FA0C7D" w:rsidDel="001C52C5">
          <w:delText xml:space="preserve">respectively </w:delText>
        </w:r>
        <w:r w:rsidRPr="00FA0C7D" w:rsidDel="001C52C5">
          <w:delText>under the terms of their appointment.</w:delText>
        </w:r>
      </w:del>
      <w:ins w:id="155" w:author="Amy Ferraro" w:date="2023-02-22T10:43:00Z">
        <w:r w:rsidR="001C52C5">
          <w:t>.</w:t>
        </w:r>
      </w:ins>
    </w:p>
    <w:p w14:paraId="6149A0F6" w14:textId="568E3BD6" w:rsidR="008570A9" w:rsidRPr="00FA0C7D" w:rsidRDefault="008570A9" w:rsidP="00B2386B">
      <w:pPr>
        <w:pStyle w:val="Heading5"/>
      </w:pPr>
      <w:r w:rsidRPr="00FA0C7D">
        <w:t>Expenses may only be claimed by board members under the terms of the</w:t>
      </w:r>
      <w:r w:rsidR="004B4858">
        <w:t xml:space="preserve"> Expenses Policy</w:t>
      </w:r>
      <w:r w:rsidRPr="00FA0C7D">
        <w:t>. All expense claims paid will be published on the website, in line with the Localism Act.</w:t>
      </w:r>
    </w:p>
    <w:p w14:paraId="18E7DB47" w14:textId="2619DFEB" w:rsidR="00654706" w:rsidRPr="00FA0C7D" w:rsidRDefault="00981E42" w:rsidP="00C149AF">
      <w:pPr>
        <w:pStyle w:val="Heading25"/>
      </w:pPr>
      <w:bookmarkStart w:id="156" w:name="_Toc27068004"/>
      <w:bookmarkStart w:id="157" w:name="_Toc28852664"/>
      <w:bookmarkStart w:id="158" w:name="_Toc29294743"/>
      <w:bookmarkStart w:id="159" w:name="_Toc29295163"/>
      <w:bookmarkStart w:id="160" w:name="_Toc29295626"/>
      <w:bookmarkStart w:id="161" w:name="_Toc29295702"/>
      <w:bookmarkStart w:id="162" w:name="_Toc29295788"/>
      <w:bookmarkStart w:id="163" w:name="_Toc29295975"/>
      <w:bookmarkStart w:id="164" w:name="_Toc29296213"/>
      <w:bookmarkStart w:id="165" w:name="_Toc29296447"/>
      <w:bookmarkStart w:id="166" w:name="_Toc29296677"/>
      <w:bookmarkStart w:id="167" w:name="_Toc27068005"/>
      <w:bookmarkStart w:id="168" w:name="_Toc28852665"/>
      <w:bookmarkStart w:id="169" w:name="_Toc29294744"/>
      <w:bookmarkStart w:id="170" w:name="_Toc29295164"/>
      <w:bookmarkStart w:id="171" w:name="_Toc29295627"/>
      <w:bookmarkStart w:id="172" w:name="_Toc29295703"/>
      <w:bookmarkStart w:id="173" w:name="_Toc29295789"/>
      <w:bookmarkStart w:id="174" w:name="_Toc29295976"/>
      <w:bookmarkStart w:id="175" w:name="_Toc29296214"/>
      <w:bookmarkStart w:id="176" w:name="_Toc29296448"/>
      <w:bookmarkStart w:id="177" w:name="_Toc29296678"/>
      <w:bookmarkStart w:id="178" w:name="_Toc27068006"/>
      <w:bookmarkStart w:id="179" w:name="_Toc28852666"/>
      <w:bookmarkStart w:id="180" w:name="_Toc29294745"/>
      <w:bookmarkStart w:id="181" w:name="_Toc29295165"/>
      <w:bookmarkStart w:id="182" w:name="_Toc29295628"/>
      <w:bookmarkStart w:id="183" w:name="_Toc29295704"/>
      <w:bookmarkStart w:id="184" w:name="_Toc29295790"/>
      <w:bookmarkStart w:id="185" w:name="_Toc29295977"/>
      <w:bookmarkStart w:id="186" w:name="_Toc29296215"/>
      <w:bookmarkStart w:id="187" w:name="_Toc29296449"/>
      <w:bookmarkStart w:id="188" w:name="_Toc29296679"/>
      <w:bookmarkStart w:id="189" w:name="_Toc27068007"/>
      <w:bookmarkStart w:id="190" w:name="_Toc28852667"/>
      <w:bookmarkStart w:id="191" w:name="_Toc29294746"/>
      <w:bookmarkStart w:id="192" w:name="_Toc29295166"/>
      <w:bookmarkStart w:id="193" w:name="_Toc29295629"/>
      <w:bookmarkStart w:id="194" w:name="_Toc29295705"/>
      <w:bookmarkStart w:id="195" w:name="_Toc29295791"/>
      <w:bookmarkStart w:id="196" w:name="_Toc29295978"/>
      <w:bookmarkStart w:id="197" w:name="_Toc29296216"/>
      <w:bookmarkStart w:id="198" w:name="_Toc29296450"/>
      <w:bookmarkStart w:id="199" w:name="_Toc29296680"/>
      <w:bookmarkStart w:id="200" w:name="_Toc27068008"/>
      <w:bookmarkStart w:id="201" w:name="_Toc28852668"/>
      <w:bookmarkStart w:id="202" w:name="_Toc29294747"/>
      <w:bookmarkStart w:id="203" w:name="_Toc29295167"/>
      <w:bookmarkStart w:id="204" w:name="_Toc29295630"/>
      <w:bookmarkStart w:id="205" w:name="_Toc29295706"/>
      <w:bookmarkStart w:id="206" w:name="_Toc29295792"/>
      <w:bookmarkStart w:id="207" w:name="_Toc29295979"/>
      <w:bookmarkStart w:id="208" w:name="_Toc29296217"/>
      <w:bookmarkStart w:id="209" w:name="_Toc29296451"/>
      <w:bookmarkStart w:id="210" w:name="_Toc29296681"/>
      <w:bookmarkStart w:id="211" w:name="_Toc27068009"/>
      <w:bookmarkStart w:id="212" w:name="_Toc28852669"/>
      <w:bookmarkStart w:id="213" w:name="_Toc29294748"/>
      <w:bookmarkStart w:id="214" w:name="_Toc29295168"/>
      <w:bookmarkStart w:id="215" w:name="_Toc29295631"/>
      <w:bookmarkStart w:id="216" w:name="_Toc29295707"/>
      <w:bookmarkStart w:id="217" w:name="_Toc29295793"/>
      <w:bookmarkStart w:id="218" w:name="_Toc29295980"/>
      <w:bookmarkStart w:id="219" w:name="_Toc29296218"/>
      <w:bookmarkStart w:id="220" w:name="_Toc29296452"/>
      <w:bookmarkStart w:id="221" w:name="_Toc29296682"/>
      <w:bookmarkStart w:id="222" w:name="_Toc27068010"/>
      <w:bookmarkStart w:id="223" w:name="_Toc28852670"/>
      <w:bookmarkStart w:id="224" w:name="_Toc29294749"/>
      <w:bookmarkStart w:id="225" w:name="_Toc29295169"/>
      <w:bookmarkStart w:id="226" w:name="_Toc29295632"/>
      <w:bookmarkStart w:id="227" w:name="_Toc29295708"/>
      <w:bookmarkStart w:id="228" w:name="_Toc29295794"/>
      <w:bookmarkStart w:id="229" w:name="_Toc29295981"/>
      <w:bookmarkStart w:id="230" w:name="_Toc29296219"/>
      <w:bookmarkStart w:id="231" w:name="_Toc29296453"/>
      <w:bookmarkStart w:id="232" w:name="_Toc29296683"/>
      <w:bookmarkStart w:id="233" w:name="_Toc27068011"/>
      <w:bookmarkStart w:id="234" w:name="_Toc28852671"/>
      <w:bookmarkStart w:id="235" w:name="_Toc29294750"/>
      <w:bookmarkStart w:id="236" w:name="_Toc29295170"/>
      <w:bookmarkStart w:id="237" w:name="_Toc29295633"/>
      <w:bookmarkStart w:id="238" w:name="_Toc29295709"/>
      <w:bookmarkStart w:id="239" w:name="_Toc29295795"/>
      <w:bookmarkStart w:id="240" w:name="_Toc29295982"/>
      <w:bookmarkStart w:id="241" w:name="_Toc29296220"/>
      <w:bookmarkStart w:id="242" w:name="_Toc29296454"/>
      <w:bookmarkStart w:id="243" w:name="_Toc29296684"/>
      <w:bookmarkStart w:id="244" w:name="_Toc27068012"/>
      <w:bookmarkStart w:id="245" w:name="_Toc28852672"/>
      <w:bookmarkStart w:id="246" w:name="_Toc29294751"/>
      <w:bookmarkStart w:id="247" w:name="_Toc29295171"/>
      <w:bookmarkStart w:id="248" w:name="_Toc29295634"/>
      <w:bookmarkStart w:id="249" w:name="_Toc29295710"/>
      <w:bookmarkStart w:id="250" w:name="_Toc29295796"/>
      <w:bookmarkStart w:id="251" w:name="_Toc29295983"/>
      <w:bookmarkStart w:id="252" w:name="_Toc29296221"/>
      <w:bookmarkStart w:id="253" w:name="_Toc29296455"/>
      <w:bookmarkStart w:id="254" w:name="_Toc29296685"/>
      <w:bookmarkStart w:id="255" w:name="_Toc27068013"/>
      <w:bookmarkStart w:id="256" w:name="_Toc28852673"/>
      <w:bookmarkStart w:id="257" w:name="_Toc29294752"/>
      <w:bookmarkStart w:id="258" w:name="_Toc29295172"/>
      <w:bookmarkStart w:id="259" w:name="_Toc29295635"/>
      <w:bookmarkStart w:id="260" w:name="_Toc29295711"/>
      <w:bookmarkStart w:id="261" w:name="_Toc29295797"/>
      <w:bookmarkStart w:id="262" w:name="_Toc29295984"/>
      <w:bookmarkStart w:id="263" w:name="_Toc29296222"/>
      <w:bookmarkStart w:id="264" w:name="_Toc29296456"/>
      <w:bookmarkStart w:id="265" w:name="_Toc29296686"/>
      <w:bookmarkStart w:id="266" w:name="_Toc29296687"/>
      <w:bookmarkStart w:id="267" w:name="_Toc29548527"/>
      <w:bookmarkStart w:id="268" w:name="_Toc29548734"/>
      <w:bookmarkStart w:id="269" w:name="_Toc29548809"/>
      <w:bookmarkStart w:id="270" w:name="_Toc102055298"/>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FA0C7D">
        <w:t>Investment Panel</w:t>
      </w:r>
      <w:bookmarkEnd w:id="266"/>
      <w:bookmarkEnd w:id="267"/>
      <w:bookmarkEnd w:id="268"/>
      <w:bookmarkEnd w:id="269"/>
      <w:bookmarkEnd w:id="270"/>
      <w:r w:rsidR="004F38D4" w:rsidRPr="00FA0C7D">
        <w:fldChar w:fldCharType="begin"/>
      </w:r>
      <w:r w:rsidR="004F38D4" w:rsidRPr="00FA0C7D">
        <w:instrText xml:space="preserve"> XE "Investment Panel" </w:instrText>
      </w:r>
      <w:r w:rsidR="004F38D4" w:rsidRPr="00FA0C7D">
        <w:fldChar w:fldCharType="end"/>
      </w:r>
    </w:p>
    <w:p w14:paraId="5668A8D7" w14:textId="6FA1F18A" w:rsidR="007B490F" w:rsidRPr="00FA0C7D" w:rsidRDefault="007B490F" w:rsidP="00B2386B">
      <w:pPr>
        <w:pStyle w:val="Heading5"/>
      </w:pPr>
      <w:bookmarkStart w:id="271" w:name="_Ref7706355"/>
      <w:r w:rsidRPr="00FA0C7D">
        <w:t>The establishment of an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was agreed by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on the </w:t>
      </w:r>
      <w:del w:id="272" w:author="Amy Ferraro" w:date="2023-02-22T10:58:00Z">
        <w:r w:rsidRPr="00FA0C7D" w:rsidDel="009F51E4">
          <w:delText>9</w:delText>
        </w:r>
        <w:r w:rsidRPr="00FA0C7D" w:rsidDel="009F51E4">
          <w:rPr>
            <w:vertAlign w:val="superscript"/>
          </w:rPr>
          <w:delText>th</w:delText>
        </w:r>
      </w:del>
      <w:ins w:id="273" w:author="Amy Ferraro" w:date="2023-02-22T10:58:00Z">
        <w:r w:rsidR="009F51E4" w:rsidRPr="00FA0C7D">
          <w:t>9</w:t>
        </w:r>
        <w:r w:rsidR="009F51E4" w:rsidRPr="00FA0C7D">
          <w:rPr>
            <w:vertAlign w:val="superscript"/>
          </w:rPr>
          <w:t>th</w:t>
        </w:r>
        <w:del w:id="274" w:author="Helen Dyer - Capital Programme Manager (SELEP)" w:date="2023-03-12T07:50:00Z">
          <w:r w:rsidR="009F51E4" w:rsidRPr="00FA0C7D">
            <w:rPr>
              <w:vertAlign w:val="superscript"/>
            </w:rPr>
            <w:delText xml:space="preserve"> of</w:delText>
          </w:r>
        </w:del>
      </w:ins>
      <w:r w:rsidRPr="00FA0C7D">
        <w:t xml:space="preserve"> </w:t>
      </w:r>
      <w:ins w:id="275" w:author="Helen Dyer - Capital Programme Manager (SELEP)" w:date="2023-03-12T07:50:00Z">
        <w:r w:rsidR="00387F58">
          <w:t xml:space="preserve"> </w:t>
        </w:r>
        <w:r w:rsidR="00092AD7">
          <w:t xml:space="preserve">of </w:t>
        </w:r>
      </w:ins>
      <w:r w:rsidRPr="00FA0C7D">
        <w:t>June 2017, as a sub-committee of the Strategic Board (</w:t>
      </w:r>
      <w:r w:rsidRPr="00FA0C7D">
        <w:fldChar w:fldCharType="begin"/>
      </w:r>
      <w:r w:rsidRPr="00FA0C7D">
        <w:instrText xml:space="preserve"> REF _Ref10731517 \r \p \h  \* MERGEFORMAT </w:instrText>
      </w:r>
      <w:r w:rsidRPr="00FA0C7D">
        <w:fldChar w:fldCharType="separate"/>
      </w:r>
      <w:r w:rsidR="00A130F7">
        <w:t>I.1.2.iii above</w:t>
      </w:r>
      <w:r w:rsidRPr="00FA0C7D">
        <w:fldChar w:fldCharType="end"/>
      </w:r>
      <w:r w:rsidRPr="00FA0C7D">
        <w:t>).</w:t>
      </w:r>
      <w:bookmarkEnd w:id="271"/>
      <w:r w:rsidRPr="00FA0C7D">
        <w:t xml:space="preserve"> </w:t>
      </w:r>
    </w:p>
    <w:p w14:paraId="08221B72" w14:textId="604A7ACB" w:rsidR="007B490F" w:rsidRPr="00FA0C7D" w:rsidRDefault="007B490F" w:rsidP="00B2386B">
      <w:pPr>
        <w:pStyle w:val="Heading5"/>
      </w:pPr>
      <w:r w:rsidRPr="00FA0C7D">
        <w:t>The role of the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is to act as an advisory committee to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and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w:t>
      </w:r>
    </w:p>
    <w:p w14:paraId="1F83A800" w14:textId="67186689" w:rsidR="007B490F" w:rsidRPr="00FA0C7D" w:rsidRDefault="007B490F" w:rsidP="00B2386B">
      <w:pPr>
        <w:pStyle w:val="Heading5"/>
      </w:pPr>
      <w:r w:rsidRPr="00FA0C7D">
        <w:t>The Investment Panel</w:t>
      </w:r>
      <w:r w:rsidR="004F38D4" w:rsidRPr="00FA0C7D">
        <w:fldChar w:fldCharType="begin"/>
      </w:r>
      <w:r w:rsidR="004F38D4" w:rsidRPr="00FA0C7D">
        <w:instrText xml:space="preserve"> XE "Investment Panel" </w:instrText>
      </w:r>
      <w:r w:rsidR="004F38D4" w:rsidRPr="00FA0C7D">
        <w:fldChar w:fldCharType="end"/>
      </w:r>
      <w:r w:rsidRPr="00FA0C7D">
        <w:t>’s role and responsibilities include:</w:t>
      </w:r>
    </w:p>
    <w:p w14:paraId="18D0DBB3" w14:textId="78AD95E3" w:rsidR="007B490F" w:rsidRPr="00FA0C7D" w:rsidRDefault="007B490F" w:rsidP="00B2386B">
      <w:pPr>
        <w:pStyle w:val="Heading6"/>
      </w:pPr>
      <w:bookmarkStart w:id="276" w:name="_Hlk2685726"/>
      <w:r w:rsidRPr="00FA0C7D">
        <w:t xml:space="preserve">Reviewing the initial list of projects </w:t>
      </w:r>
      <w:r w:rsidR="00F942FD" w:rsidRPr="00FA0C7D">
        <w:t>for LGF and GPF funding</w:t>
      </w:r>
      <w:r w:rsidR="004F0632" w:rsidRPr="00FA0C7D">
        <w:t xml:space="preserve"> that has been </w:t>
      </w:r>
      <w:r w:rsidRPr="00FA0C7D">
        <w:t>sifted and prioritised by 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w:t>
      </w:r>
      <w:r w:rsidRPr="00FA0C7D">
        <w:fldChar w:fldCharType="begin"/>
      </w:r>
      <w:r w:rsidRPr="00FA0C7D">
        <w:instrText xml:space="preserve"> REF _Ref10547259 \r \p \h  \* MERGEFORMAT </w:instrText>
      </w:r>
      <w:r w:rsidRPr="00FA0C7D">
        <w:fldChar w:fldCharType="separate"/>
      </w:r>
      <w:r w:rsidR="00A130F7">
        <w:t>U.1.7 below</w:t>
      </w:r>
      <w:r w:rsidRPr="00FA0C7D">
        <w:fldChar w:fldCharType="end"/>
      </w:r>
      <w:r w:rsidRPr="00FA0C7D">
        <w:t xml:space="preserve">); </w:t>
      </w:r>
    </w:p>
    <w:bookmarkEnd w:id="276"/>
    <w:p w14:paraId="1F891162" w14:textId="3E03A84D" w:rsidR="007B490F" w:rsidRPr="00FA0C7D" w:rsidRDefault="007B490F" w:rsidP="00B2386B">
      <w:pPr>
        <w:pStyle w:val="Heading6"/>
      </w:pPr>
      <w:r w:rsidRPr="00FA0C7D">
        <w:t>Conducting a prioritisation process for those projects requiring capital investment based on the approach agreed by the Strategic Board</w:t>
      </w:r>
      <w:r w:rsidR="003F5137" w:rsidRPr="00FA0C7D">
        <w:fldChar w:fldCharType="begin"/>
      </w:r>
      <w:r w:rsidR="003F5137" w:rsidRPr="00FA0C7D">
        <w:instrText xml:space="preserve"> XE "Strategic Board" </w:instrText>
      </w:r>
      <w:r w:rsidR="003F5137" w:rsidRPr="00FA0C7D">
        <w:fldChar w:fldCharType="end"/>
      </w:r>
      <w:r w:rsidRPr="00FA0C7D">
        <w:t>, with regard for the outcome of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assessment of projects and in accordance with </w:t>
      </w:r>
      <w:r w:rsidR="00425344" w:rsidRPr="00FA0C7D">
        <w:t>this</w:t>
      </w:r>
      <w:r w:rsidRPr="00FA0C7D">
        <w:t xml:space="preserve"> Assurance Framework; </w:t>
      </w:r>
    </w:p>
    <w:p w14:paraId="686CAEA5" w14:textId="4EE3285F" w:rsidR="007B490F" w:rsidRPr="00FA0C7D" w:rsidRDefault="007B490F" w:rsidP="00B2386B">
      <w:pPr>
        <w:pStyle w:val="Heading6"/>
      </w:pPr>
      <w:r w:rsidRPr="00FA0C7D">
        <w:t>Making recommendations for the provisional allocation of funding to projects prioritised by the Investment Panel</w:t>
      </w:r>
      <w:r w:rsidR="004F38D4" w:rsidRPr="00FA0C7D">
        <w:fldChar w:fldCharType="begin"/>
      </w:r>
      <w:r w:rsidR="004F38D4" w:rsidRPr="00FA0C7D">
        <w:instrText xml:space="preserve"> XE "Investment Panel" </w:instrText>
      </w:r>
      <w:r w:rsidR="004F38D4" w:rsidRPr="00FA0C7D">
        <w:fldChar w:fldCharType="end"/>
      </w:r>
      <w:r w:rsidRPr="00FA0C7D">
        <w:t>. The final award of funding will be made by an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decision; and</w:t>
      </w:r>
    </w:p>
    <w:p w14:paraId="2C74EC2D" w14:textId="1F73EDC0" w:rsidR="007B490F" w:rsidRPr="00FA0C7D" w:rsidRDefault="007B490F" w:rsidP="00B2386B">
      <w:pPr>
        <w:pStyle w:val="Heading6"/>
      </w:pPr>
      <w:r w:rsidRPr="00FA0C7D">
        <w:t>Considering priorities for future funding from Government</w:t>
      </w:r>
      <w:r w:rsidR="00157533" w:rsidRPr="00FA0C7D">
        <w:fldChar w:fldCharType="begin"/>
      </w:r>
      <w:r w:rsidR="00157533" w:rsidRPr="00FA0C7D">
        <w:instrText xml:space="preserve"> XE "Government" </w:instrText>
      </w:r>
      <w:r w:rsidR="00157533" w:rsidRPr="00FA0C7D">
        <w:fldChar w:fldCharType="end"/>
      </w:r>
      <w:r w:rsidRPr="00FA0C7D">
        <w:t xml:space="preserve"> in accordance with the priorities identified </w:t>
      </w:r>
      <w:del w:id="277" w:author="Amy Ferraro" w:date="2023-03-23T17:16:00Z">
        <w:r w:rsidRPr="00FA0C7D" w:rsidDel="008E3B32">
          <w:delText xml:space="preserve">through the </w:delText>
        </w:r>
        <w:r w:rsidR="00B11AAE" w:rsidRPr="00FA0C7D" w:rsidDel="008E3B32">
          <w:delText>SELEP</w:delText>
        </w:r>
        <w:r w:rsidR="00425344" w:rsidRPr="00FA0C7D" w:rsidDel="008E3B32">
          <w:delText xml:space="preserve"> </w:delText>
        </w:r>
        <w:r w:rsidR="0032602E" w:rsidRPr="00FA0C7D" w:rsidDel="008E3B32">
          <w:delText>Ltd.’s</w:delText>
        </w:r>
        <w:r w:rsidRPr="00FA0C7D" w:rsidDel="008E3B32">
          <w:delText xml:space="preserve"> Economic Strategy Statement</w:delText>
        </w:r>
        <w:r w:rsidR="00DC0B5C" w:rsidRPr="00FA0C7D" w:rsidDel="008E3B32">
          <w:fldChar w:fldCharType="begin"/>
        </w:r>
        <w:r w:rsidR="00DC0B5C" w:rsidRPr="00FA0C7D" w:rsidDel="008E3B32">
          <w:delInstrText xml:space="preserve"> XE "Economic Strategy Statement" </w:delInstrText>
        </w:r>
        <w:r w:rsidR="00DC0B5C" w:rsidRPr="00FA0C7D" w:rsidDel="008E3B32">
          <w:fldChar w:fldCharType="end"/>
        </w:r>
        <w:r w:rsidRPr="00FA0C7D" w:rsidDel="008E3B32">
          <w:delText xml:space="preserve"> (ESS)</w:delText>
        </w:r>
        <w:r w:rsidR="00425344" w:rsidRPr="00FA0C7D" w:rsidDel="008E3B32">
          <w:delText xml:space="preserve"> and</w:delText>
        </w:r>
        <w:r w:rsidRPr="00FA0C7D" w:rsidDel="008E3B32">
          <w:delText xml:space="preserve"> </w:delText>
        </w:r>
        <w:r w:rsidR="00425344" w:rsidRPr="00FA0C7D" w:rsidDel="008E3B32">
          <w:delText>Local Industrial Strategy</w:delText>
        </w:r>
        <w:r w:rsidR="00157533" w:rsidRPr="00FA0C7D" w:rsidDel="008E3B32">
          <w:fldChar w:fldCharType="begin"/>
        </w:r>
        <w:r w:rsidR="00157533" w:rsidRPr="00FA0C7D" w:rsidDel="008E3B32">
          <w:delInstrText xml:space="preserve"> XE "Local Industrial Strategy" </w:delInstrText>
        </w:r>
        <w:r w:rsidR="00157533" w:rsidRPr="00FA0C7D" w:rsidDel="008E3B32">
          <w:fldChar w:fldCharType="end"/>
        </w:r>
        <w:r w:rsidR="00425344" w:rsidRPr="00FA0C7D" w:rsidDel="008E3B32">
          <w:delText xml:space="preserve"> </w:delText>
        </w:r>
      </w:del>
      <w:r w:rsidRPr="00FA0C7D">
        <w:t xml:space="preserve">along with emerging </w:t>
      </w:r>
      <w:r w:rsidR="00B11AAE" w:rsidRPr="00FA0C7D">
        <w:t>SELEP</w:t>
      </w:r>
      <w:r w:rsidR="00425344" w:rsidRPr="00FA0C7D">
        <w:t xml:space="preserve"> Ltd</w:t>
      </w:r>
      <w:r w:rsidRPr="00FA0C7D">
        <w:t xml:space="preserve"> and Government priorities. </w:t>
      </w:r>
    </w:p>
    <w:p w14:paraId="1C9533F8" w14:textId="1D24928E" w:rsidR="007B490F" w:rsidRPr="00FA0C7D" w:rsidRDefault="007B490F" w:rsidP="00B2386B">
      <w:pPr>
        <w:pStyle w:val="Heading5"/>
      </w:pPr>
      <w:r w:rsidRPr="00FA0C7D">
        <w:t>The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operates under its own Terms of Reference</w:t>
      </w:r>
      <w:r w:rsidR="008D28A7" w:rsidRPr="00FA0C7D">
        <w:fldChar w:fldCharType="begin"/>
      </w:r>
      <w:r w:rsidR="008D28A7" w:rsidRPr="00FA0C7D">
        <w:instrText xml:space="preserve"> XE "Terms of Reference" </w:instrText>
      </w:r>
      <w:r w:rsidR="008D28A7" w:rsidRPr="00FA0C7D">
        <w:fldChar w:fldCharType="end"/>
      </w:r>
      <w:r w:rsidRPr="00FA0C7D">
        <w:t xml:space="preserve">, which are available on the </w:t>
      </w:r>
      <w:hyperlink r:id="rId36" w:history="1">
        <w:r w:rsidRPr="00FA0C7D">
          <w:rPr>
            <w:rStyle w:val="Hyperlink"/>
          </w:rPr>
          <w:t>website</w:t>
        </w:r>
      </w:hyperlink>
      <w:r w:rsidRPr="00FA0C7D">
        <w:t>. The Investment Panel Terms of Reference are agreed by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t>
      </w:r>
    </w:p>
    <w:p w14:paraId="22F77EB9" w14:textId="2E84B36F" w:rsidR="007B490F" w:rsidRPr="00FA0C7D" w:rsidRDefault="0054463E" w:rsidP="00B2386B">
      <w:pPr>
        <w:pStyle w:val="Heading5"/>
      </w:pPr>
      <w:r w:rsidRPr="00FA0C7D">
        <w:t>All members of the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must be members of the Strategic Board</w:t>
      </w:r>
      <w:r w:rsidR="003F5137" w:rsidRPr="00FA0C7D">
        <w:fldChar w:fldCharType="begin"/>
      </w:r>
      <w:r w:rsidR="003F5137" w:rsidRPr="00FA0C7D">
        <w:instrText xml:space="preserve"> XE "Strategic Board" </w:instrText>
      </w:r>
      <w:r w:rsidR="003F5137" w:rsidRPr="00FA0C7D">
        <w:fldChar w:fldCharType="end"/>
      </w:r>
      <w:r w:rsidRPr="00FA0C7D">
        <w:t>. The m</w:t>
      </w:r>
      <w:r w:rsidR="007B490F" w:rsidRPr="00FA0C7D">
        <w:t xml:space="preserve">embership of the Investment Panel </w:t>
      </w:r>
      <w:r w:rsidRPr="00FA0C7D">
        <w:t>consists of</w:t>
      </w:r>
      <w:r w:rsidR="007B490F" w:rsidRPr="00FA0C7D">
        <w:t>:</w:t>
      </w:r>
    </w:p>
    <w:p w14:paraId="0BC53994" w14:textId="5B913C58" w:rsidR="007B490F" w:rsidRPr="00FA0C7D" w:rsidRDefault="0054463E" w:rsidP="00B2386B">
      <w:pPr>
        <w:pStyle w:val="Heading6"/>
      </w:pPr>
      <w:r w:rsidRPr="00FA0C7D">
        <w:t xml:space="preserve">the </w:t>
      </w:r>
      <w:r w:rsidR="007B490F" w:rsidRPr="00FA0C7D">
        <w:t>Chair</w:t>
      </w:r>
      <w:r w:rsidR="00DB0C87" w:rsidRPr="00FA0C7D">
        <w:fldChar w:fldCharType="begin"/>
      </w:r>
      <w:r w:rsidR="00DB0C87" w:rsidRPr="00FA0C7D">
        <w:instrText xml:space="preserve"> XE "Chair" </w:instrText>
      </w:r>
      <w:r w:rsidR="00DB0C87" w:rsidRPr="00FA0C7D">
        <w:fldChar w:fldCharType="end"/>
      </w:r>
      <w:r w:rsidR="007B490F" w:rsidRPr="00FA0C7D">
        <w:t xml:space="preserve"> of the Strategic Board</w:t>
      </w:r>
      <w:r w:rsidR="003F5137" w:rsidRPr="00FA0C7D">
        <w:fldChar w:fldCharType="begin"/>
      </w:r>
      <w:r w:rsidR="003F5137" w:rsidRPr="00FA0C7D">
        <w:instrText xml:space="preserve"> XE "Strategic Board" </w:instrText>
      </w:r>
      <w:r w:rsidR="003F5137" w:rsidRPr="00FA0C7D">
        <w:fldChar w:fldCharType="end"/>
      </w:r>
      <w:r w:rsidR="007B490F" w:rsidRPr="00FA0C7D">
        <w:t>;</w:t>
      </w:r>
    </w:p>
    <w:p w14:paraId="283EA95A" w14:textId="5614B555" w:rsidR="007B490F" w:rsidRPr="00FA0C7D" w:rsidRDefault="007B490F" w:rsidP="00B2386B">
      <w:pPr>
        <w:pStyle w:val="Heading6"/>
      </w:pPr>
      <w:r w:rsidRPr="00FA0C7D">
        <w:t xml:space="preserve">6 County/Unitary </w:t>
      </w:r>
      <w:r w:rsidR="002249B8" w:rsidRPr="00FA0C7D">
        <w:t>Council</w:t>
      </w:r>
      <w:r w:rsidR="00157533" w:rsidRPr="00FA0C7D">
        <w:fldChar w:fldCharType="begin"/>
      </w:r>
      <w:r w:rsidR="00157533" w:rsidRPr="00FA0C7D">
        <w:instrText xml:space="preserve"> XE "Council" </w:instrText>
      </w:r>
      <w:r w:rsidR="00157533" w:rsidRPr="00FA0C7D">
        <w:fldChar w:fldCharType="end"/>
      </w:r>
      <w:r w:rsidR="002249B8" w:rsidRPr="00FA0C7D">
        <w:t xml:space="preserve"> </w:t>
      </w:r>
      <w:r w:rsidRPr="00FA0C7D">
        <w:t>Representatives;</w:t>
      </w:r>
    </w:p>
    <w:p w14:paraId="06F39939" w14:textId="3B0C7A3C" w:rsidR="007B490F" w:rsidRPr="00FA0C7D" w:rsidRDefault="007B490F" w:rsidP="00B2386B">
      <w:pPr>
        <w:pStyle w:val="Heading6"/>
      </w:pPr>
      <w:r w:rsidRPr="00FA0C7D">
        <w:t xml:space="preserve">6 Private Sector Business Representatives, including 2 from TES, 2 from KMEP and 2 from across </w:t>
      </w:r>
      <w:r w:rsidR="00DE12FE" w:rsidRPr="00FA0C7D">
        <w:t xml:space="preserve">SE </w:t>
      </w:r>
      <w:r w:rsidRPr="00FA0C7D">
        <w:t>and OSE;</w:t>
      </w:r>
    </w:p>
    <w:p w14:paraId="4A49C3AC" w14:textId="06315D28" w:rsidR="007B490F" w:rsidRPr="00FA0C7D" w:rsidRDefault="007B490F" w:rsidP="00B2386B">
      <w:pPr>
        <w:pStyle w:val="Heading6"/>
      </w:pPr>
      <w:r w:rsidRPr="00FA0C7D">
        <w:t>1 Higher Education Representative; and</w:t>
      </w:r>
    </w:p>
    <w:p w14:paraId="0AE47E85" w14:textId="1CD407CE" w:rsidR="007B490F" w:rsidRPr="00FA0C7D" w:rsidRDefault="007B490F" w:rsidP="00B2386B">
      <w:pPr>
        <w:pStyle w:val="Heading6"/>
      </w:pPr>
      <w:r w:rsidRPr="00FA0C7D">
        <w:t>1 Further Education Representative</w:t>
      </w:r>
      <w:r w:rsidR="0054463E" w:rsidRPr="00FA0C7D">
        <w:t>.</w:t>
      </w:r>
    </w:p>
    <w:p w14:paraId="7AD67068" w14:textId="074585E0" w:rsidR="007B490F" w:rsidRPr="00FA0C7D" w:rsidRDefault="007B490F" w:rsidP="00B2386B">
      <w:pPr>
        <w:pStyle w:val="Heading5"/>
      </w:pPr>
      <w:r w:rsidRPr="00FA0C7D">
        <w:t>The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is a closed meeting but the dates for the meetings, the meeting agenda, reports and minutes shall be made </w:t>
      </w:r>
      <w:r>
        <w:fldChar w:fldCharType="begin"/>
      </w:r>
      <w:r>
        <w:instrText xml:space="preserve"> HYPERLINK "https://www.southeastlep.com/about_us/meetings-minutes/" </w:instrText>
      </w:r>
      <w:r>
        <w:fldChar w:fldCharType="separate"/>
      </w:r>
      <w:r w:rsidRPr="00FA0C7D">
        <w:rPr>
          <w:rStyle w:val="Hyperlink"/>
        </w:rPr>
        <w:t xml:space="preserve">available on </w:t>
      </w:r>
      <w:del w:id="278" w:author="Amy Ferraro" w:date="2023-02-22T10:58:00Z">
        <w:r w:rsidRPr="00FA0C7D" w:rsidDel="009F51E4">
          <w:rPr>
            <w:rStyle w:val="Hyperlink"/>
          </w:rPr>
          <w:delText>the  website</w:delText>
        </w:r>
      </w:del>
      <w:ins w:id="279" w:author="Amy Ferraro" w:date="2023-02-22T10:58:00Z">
        <w:r w:rsidR="009F51E4" w:rsidRPr="00FA0C7D">
          <w:rPr>
            <w:rStyle w:val="Hyperlink"/>
          </w:rPr>
          <w:t>the website</w:t>
        </w:r>
      </w:ins>
      <w:r>
        <w:rPr>
          <w:rStyle w:val="Hyperlink"/>
        </w:rPr>
        <w:fldChar w:fldCharType="end"/>
      </w:r>
      <w:r w:rsidRPr="00FA0C7D">
        <w:t>.</w:t>
      </w:r>
    </w:p>
    <w:p w14:paraId="039A07A1" w14:textId="022C2F85" w:rsidR="009376F9" w:rsidRPr="00FA0C7D" w:rsidRDefault="009376F9" w:rsidP="00C149AF">
      <w:pPr>
        <w:pStyle w:val="Heading25"/>
      </w:pPr>
      <w:bookmarkStart w:id="280" w:name="_Ref27036491"/>
      <w:bookmarkStart w:id="281" w:name="_Toc29296688"/>
      <w:bookmarkStart w:id="282" w:name="_Toc102055299"/>
      <w:r w:rsidRPr="00FA0C7D">
        <w:t>Accountability Board</w:t>
      </w:r>
      <w:bookmarkEnd w:id="280"/>
      <w:bookmarkEnd w:id="281"/>
      <w:bookmarkEnd w:id="282"/>
      <w:r w:rsidR="00DB7FDE" w:rsidRPr="00FA0C7D">
        <w:fldChar w:fldCharType="begin"/>
      </w:r>
      <w:r w:rsidR="00DB7FDE" w:rsidRPr="00FA0C7D">
        <w:instrText xml:space="preserve"> XE "Accountability Board" </w:instrText>
      </w:r>
      <w:r w:rsidR="00DB7FDE" w:rsidRPr="00FA0C7D">
        <w:fldChar w:fldCharType="end"/>
      </w:r>
    </w:p>
    <w:p w14:paraId="2AE16A08" w14:textId="46A86E4F" w:rsidR="00C0059C" w:rsidRPr="00FA0C7D" w:rsidRDefault="00C0059C" w:rsidP="009F3464">
      <w:pPr>
        <w:pStyle w:val="Heading4"/>
      </w:pPr>
      <w:bookmarkStart w:id="283" w:name="_Ref7706310"/>
      <w:r w:rsidRPr="00FA0C7D">
        <w:t>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provides the accountability structure for decision-making and approval of funding within the overarching vision of the Strategic Board</w:t>
      </w:r>
      <w:r w:rsidR="003F5137" w:rsidRPr="00FA0C7D">
        <w:fldChar w:fldCharType="begin"/>
      </w:r>
      <w:r w:rsidR="003F5137" w:rsidRPr="00FA0C7D">
        <w:instrText xml:space="preserve"> XE "Strategic Board" </w:instrText>
      </w:r>
      <w:r w:rsidR="003F5137" w:rsidRPr="00FA0C7D">
        <w:fldChar w:fldCharType="end"/>
      </w:r>
      <w:r w:rsidRPr="00FA0C7D">
        <w:t>. No changes to the structure of the Accountability Board are proposed as a result of the LEP Review.</w:t>
      </w:r>
      <w:bookmarkEnd w:id="283"/>
      <w:r w:rsidRPr="00FA0C7D">
        <w:t xml:space="preserve"> </w:t>
      </w:r>
    </w:p>
    <w:p w14:paraId="24AD6CF4" w14:textId="22F1633D" w:rsidR="00C0059C" w:rsidRPr="00FA0C7D" w:rsidRDefault="00C0059C" w:rsidP="009F3464">
      <w:pPr>
        <w:pStyle w:val="Heading4"/>
      </w:pPr>
      <w:r w:rsidRPr="00FA0C7D">
        <w:t>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operates under </w:t>
      </w:r>
      <w:r w:rsidR="00A72001" w:rsidRPr="00FA0C7D">
        <w:t xml:space="preserve">a </w:t>
      </w:r>
      <w:r w:rsidRPr="00FA0C7D">
        <w:t>Joint Committee Agreement, signed by each of the six County</w:t>
      </w:r>
      <w:r w:rsidR="002249B8" w:rsidRPr="00FA0C7D">
        <w:t>/</w:t>
      </w:r>
      <w:r w:rsidRPr="00FA0C7D">
        <w:t xml:space="preserve">Unitary </w:t>
      </w:r>
      <w:r w:rsidR="002249B8" w:rsidRPr="00FA0C7D">
        <w:t xml:space="preserve">Councils </w:t>
      </w:r>
      <w:r w:rsidRPr="00FA0C7D">
        <w:t xml:space="preserve">within the </w:t>
      </w:r>
      <w:r w:rsidR="00B11AAE" w:rsidRPr="00FA0C7D">
        <w:t>SELEP</w:t>
      </w:r>
      <w:r w:rsidRPr="00FA0C7D">
        <w:t xml:space="preserve"> area. </w:t>
      </w:r>
      <w:r w:rsidR="004E64B7" w:rsidRPr="00FA0C7D">
        <w:rPr>
          <w:rFonts w:asciiTheme="minorHAnsi" w:hAnsiTheme="minorHAnsi" w:cstheme="minorHAnsi"/>
        </w:rPr>
        <w:t xml:space="preserve">A revised Joint Committee Agreement has been </w:t>
      </w:r>
      <w:r w:rsidR="004A7765" w:rsidRPr="00FA0C7D">
        <w:rPr>
          <w:rFonts w:asciiTheme="minorHAnsi" w:hAnsiTheme="minorHAnsi" w:cstheme="minorHAnsi"/>
        </w:rPr>
        <w:t>created</w:t>
      </w:r>
      <w:r w:rsidR="004E64B7" w:rsidRPr="00FA0C7D">
        <w:rPr>
          <w:rFonts w:asciiTheme="minorHAnsi" w:hAnsiTheme="minorHAnsi" w:cstheme="minorHAnsi"/>
        </w:rPr>
        <w:t xml:space="preserve"> to take into account the establishment of SELEP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4E64B7" w:rsidRPr="00FA0C7D">
        <w:rPr>
          <w:rFonts w:asciiTheme="minorHAnsi" w:hAnsiTheme="minorHAnsi" w:cstheme="minorHAnsi"/>
        </w:rPr>
        <w:t>. This is part of the Framework Agreement</w:t>
      </w:r>
      <w:r w:rsidR="007C22A4" w:rsidRPr="00FA0C7D">
        <w:rPr>
          <w:rFonts w:asciiTheme="minorHAnsi" w:hAnsiTheme="minorHAnsi" w:cstheme="minorHAnsi"/>
        </w:rPr>
        <w:t xml:space="preserve"> which has been agreed</w:t>
      </w:r>
      <w:ins w:id="284" w:author="Amy Ferraro" w:date="2023-02-22T10:43:00Z">
        <w:r w:rsidR="001C52C5">
          <w:rPr>
            <w:rFonts w:asciiTheme="minorHAnsi" w:hAnsiTheme="minorHAnsi" w:cstheme="minorHAnsi"/>
          </w:rPr>
          <w:t xml:space="preserve"> by the pa</w:t>
        </w:r>
      </w:ins>
      <w:ins w:id="285" w:author="Amy Ferraro" w:date="2023-02-22T10:44:00Z">
        <w:r w:rsidR="001C52C5">
          <w:rPr>
            <w:rFonts w:asciiTheme="minorHAnsi" w:hAnsiTheme="minorHAnsi" w:cstheme="minorHAnsi"/>
          </w:rPr>
          <w:t>rtner organisations.</w:t>
        </w:r>
      </w:ins>
      <w:del w:id="286" w:author="Amy Ferraro" w:date="2023-02-22T10:43:00Z">
        <w:r w:rsidR="007C22A4" w:rsidRPr="00FA0C7D" w:rsidDel="001C52C5">
          <w:rPr>
            <w:rFonts w:asciiTheme="minorHAnsi" w:hAnsiTheme="minorHAnsi" w:cstheme="minorHAnsi"/>
          </w:rPr>
          <w:delText xml:space="preserve"> in principle by the partner organisations and signed before the beginning of financial year 2020/21</w:delText>
        </w:r>
        <w:r w:rsidR="004A7765" w:rsidRPr="00FA0C7D" w:rsidDel="001C52C5">
          <w:rPr>
            <w:rFonts w:asciiTheme="minorHAnsi" w:hAnsiTheme="minorHAnsi" w:cstheme="minorHAnsi"/>
          </w:rPr>
          <w:delText>.</w:delText>
        </w:r>
      </w:del>
      <w:ins w:id="287" w:author="Amy Ferraro" w:date="2023-02-22T10:43:00Z">
        <w:r w:rsidR="001C52C5">
          <w:rPr>
            <w:rFonts w:asciiTheme="minorHAnsi" w:hAnsiTheme="minorHAnsi" w:cstheme="minorHAnsi"/>
          </w:rPr>
          <w:t xml:space="preserve"> </w:t>
        </w:r>
      </w:ins>
    </w:p>
    <w:p w14:paraId="2C39A163" w14:textId="4068B707" w:rsidR="00C0059C" w:rsidRPr="00FA0C7D" w:rsidRDefault="00C0059C" w:rsidP="009F3464">
      <w:pPr>
        <w:pStyle w:val="Heading4"/>
      </w:pPr>
      <w:r w:rsidRPr="00FA0C7D">
        <w:t>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is responsible for the sign-off of all funding decisions, having regard to the Independent Technical Evaluator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recommendations, as detailed in </w:t>
      </w:r>
      <w:r w:rsidRPr="00FA0C7D">
        <w:fldChar w:fldCharType="begin"/>
      </w:r>
      <w:r w:rsidRPr="00FA0C7D">
        <w:instrText xml:space="preserve"> REF _Ref7707539 \r \p \h  \* MERGEFORMAT </w:instrText>
      </w:r>
      <w:r w:rsidRPr="00FA0C7D">
        <w:fldChar w:fldCharType="separate"/>
      </w:r>
      <w:r w:rsidR="00A130F7">
        <w:t>V.1.1 below</w:t>
      </w:r>
      <w:r w:rsidRPr="00FA0C7D">
        <w:fldChar w:fldCharType="end"/>
      </w:r>
      <w:r w:rsidRPr="00FA0C7D">
        <w:t>. This includes any direct awards of funding from the Government</w:t>
      </w:r>
      <w:r w:rsidR="00157533" w:rsidRPr="00FA0C7D">
        <w:fldChar w:fldCharType="begin"/>
      </w:r>
      <w:r w:rsidR="00157533" w:rsidRPr="00FA0C7D">
        <w:instrText xml:space="preserve"> XE "Government" </w:instrText>
      </w:r>
      <w:r w:rsidR="00157533" w:rsidRPr="00FA0C7D">
        <w:fldChar w:fldCharType="end"/>
      </w:r>
      <w:r w:rsidRPr="00FA0C7D">
        <w:t xml:space="preserve">, such as for Department for Transport retained schemes. </w:t>
      </w:r>
    </w:p>
    <w:p w14:paraId="39F11726" w14:textId="104A87E4" w:rsidR="00C0059C" w:rsidRPr="00FA0C7D" w:rsidRDefault="00C0059C" w:rsidP="009F3464">
      <w:pPr>
        <w:pStyle w:val="Heading4"/>
      </w:pPr>
      <w:r w:rsidRPr="00FA0C7D">
        <w:t>The responsibilities of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are summarised below:</w:t>
      </w:r>
    </w:p>
    <w:p w14:paraId="7111F1E1" w14:textId="0D902516" w:rsidR="00C0059C" w:rsidRPr="00FA0C7D" w:rsidRDefault="00C0059C" w:rsidP="00B2386B">
      <w:pPr>
        <w:pStyle w:val="Heading5"/>
      </w:pPr>
      <w:r w:rsidRPr="00FA0C7D">
        <w:t>Appraisals and approvals of capital grants and loans with regard to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recommendations;</w:t>
      </w:r>
    </w:p>
    <w:p w14:paraId="58794637" w14:textId="77777777" w:rsidR="00C0059C" w:rsidRPr="00FA0C7D" w:rsidRDefault="00C0059C" w:rsidP="00B2386B">
      <w:pPr>
        <w:pStyle w:val="Heading5"/>
      </w:pPr>
      <w:r w:rsidRPr="00FA0C7D">
        <w:t>Monitoring project assessment, implementation and delivery;</w:t>
      </w:r>
    </w:p>
    <w:p w14:paraId="3F878106" w14:textId="3E4DEE33" w:rsidR="00C0059C" w:rsidRPr="00FA0C7D" w:rsidRDefault="00C0059C" w:rsidP="00B2386B">
      <w:pPr>
        <w:pStyle w:val="Heading5"/>
      </w:pPr>
      <w:r w:rsidRPr="00FA0C7D">
        <w:t>Ensuring accountability from each of the federated areas</w:t>
      </w:r>
      <w:r w:rsidR="009574BE" w:rsidRPr="00FA0C7D">
        <w:fldChar w:fldCharType="begin"/>
      </w:r>
      <w:r w:rsidR="009574BE" w:rsidRPr="00FA0C7D">
        <w:instrText xml:space="preserve"> XE "Federated Boards" </w:instrText>
      </w:r>
      <w:r w:rsidR="009574BE" w:rsidRPr="00FA0C7D">
        <w:fldChar w:fldCharType="end"/>
      </w:r>
      <w:r w:rsidRPr="00FA0C7D">
        <w:t xml:space="preserve"> relating to expenditure and programme delivery (through their responsible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w:t>
      </w:r>
    </w:p>
    <w:p w14:paraId="4C6DA33D" w14:textId="77777777" w:rsidR="00C0059C" w:rsidRPr="00FA0C7D" w:rsidRDefault="00C0059C" w:rsidP="00B2386B">
      <w:pPr>
        <w:pStyle w:val="Heading5"/>
      </w:pPr>
      <w:r w:rsidRPr="00FA0C7D">
        <w:t>Approving project changes;</w:t>
      </w:r>
    </w:p>
    <w:p w14:paraId="251C2FC2" w14:textId="639A0BBC" w:rsidR="00C0059C" w:rsidRPr="00FA0C7D" w:rsidRDefault="00C0059C" w:rsidP="00B2386B">
      <w:pPr>
        <w:pStyle w:val="Heading5"/>
      </w:pPr>
      <w:r w:rsidRPr="00FA0C7D">
        <w:t>Quarterly performance reporting on an exception’s basis to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t>
      </w:r>
    </w:p>
    <w:p w14:paraId="4560DBBA" w14:textId="040CC97C" w:rsidR="00C0059C" w:rsidRPr="00FA0C7D" w:rsidRDefault="00C0059C" w:rsidP="00B2386B">
      <w:pPr>
        <w:pStyle w:val="Heading5"/>
      </w:pPr>
      <w:r w:rsidRPr="00FA0C7D">
        <w:t>Reporting on progress to Government</w:t>
      </w:r>
      <w:r w:rsidR="00157533" w:rsidRPr="00FA0C7D">
        <w:fldChar w:fldCharType="begin"/>
      </w:r>
      <w:r w:rsidR="00157533" w:rsidRPr="00FA0C7D">
        <w:instrText xml:space="preserve"> XE "Government" </w:instrText>
      </w:r>
      <w:r w:rsidR="00157533" w:rsidRPr="00FA0C7D">
        <w:fldChar w:fldCharType="end"/>
      </w:r>
      <w:r w:rsidRPr="00FA0C7D">
        <w:t xml:space="preserve">; </w:t>
      </w:r>
    </w:p>
    <w:p w14:paraId="2FDA3587" w14:textId="2C765EF7" w:rsidR="00C0059C" w:rsidRPr="00FA0C7D" w:rsidRDefault="00C0059C" w:rsidP="00B2386B">
      <w:pPr>
        <w:pStyle w:val="Heading5"/>
      </w:pPr>
      <w:r w:rsidRPr="00FA0C7D">
        <w:t>Any other accountability or assurance function required by Government</w:t>
      </w:r>
      <w:r w:rsidR="00157533" w:rsidRPr="00FA0C7D">
        <w:fldChar w:fldCharType="begin"/>
      </w:r>
      <w:r w:rsidR="00157533" w:rsidRPr="00FA0C7D">
        <w:instrText xml:space="preserve"> XE "Government" </w:instrText>
      </w:r>
      <w:r w:rsidR="00157533" w:rsidRPr="00FA0C7D">
        <w:fldChar w:fldCharType="end"/>
      </w:r>
      <w:r w:rsidRPr="00FA0C7D">
        <w:t xml:space="preserve"> or recommended by the auditors or the S151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of the Accountable Body</w:t>
      </w:r>
      <w:r w:rsidR="00DB7FDE" w:rsidRPr="00FA0C7D">
        <w:fldChar w:fldCharType="begin"/>
      </w:r>
      <w:r w:rsidR="00DB7FDE" w:rsidRPr="00FA0C7D">
        <w:instrText xml:space="preserve"> XE "Accountable Body" </w:instrText>
      </w:r>
      <w:r w:rsidR="00DB7FDE" w:rsidRPr="00FA0C7D">
        <w:fldChar w:fldCharType="end"/>
      </w:r>
      <w:r w:rsidRPr="00FA0C7D">
        <w:t>;</w:t>
      </w:r>
    </w:p>
    <w:p w14:paraId="61445668" w14:textId="77777777" w:rsidR="00C0059C" w:rsidRPr="00FA0C7D" w:rsidRDefault="00C0059C" w:rsidP="00B2386B">
      <w:pPr>
        <w:pStyle w:val="Heading5"/>
      </w:pPr>
      <w:r w:rsidRPr="00FA0C7D">
        <w:t xml:space="preserve">Agreeing all new or revised processes in relation to the spend of grant funding; </w:t>
      </w:r>
    </w:p>
    <w:p w14:paraId="22C8B41F" w14:textId="24D8DA03" w:rsidR="004E64B7" w:rsidRPr="00FA0C7D" w:rsidRDefault="00C0059C" w:rsidP="004449AA">
      <w:pPr>
        <w:pStyle w:val="Heading5"/>
      </w:pPr>
      <w:r w:rsidRPr="00FA0C7D">
        <w:t>Agreeing the annual budget of the Secretariat, plus any subsequent variations to that budget. Once agreed, the budget will be managed under the Financial Regulations of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the associated Scheme of Delegation;</w:t>
      </w:r>
    </w:p>
    <w:p w14:paraId="15B3AFDF" w14:textId="6DE134BE" w:rsidR="00C0059C" w:rsidRPr="00FA0C7D" w:rsidRDefault="004E64B7" w:rsidP="00B2386B">
      <w:pPr>
        <w:pStyle w:val="Heading5"/>
      </w:pPr>
      <w:r w:rsidRPr="00FA0C7D">
        <w:t>Providing comment on changes to the Assurance Framework;</w:t>
      </w:r>
      <w:r w:rsidR="00C0059C" w:rsidRPr="00FA0C7D">
        <w:t xml:space="preserve"> and</w:t>
      </w:r>
    </w:p>
    <w:p w14:paraId="296EBA8E" w14:textId="5DE8D367" w:rsidR="00C0059C" w:rsidRPr="00FA0C7D" w:rsidRDefault="00C0059C" w:rsidP="00B2386B">
      <w:pPr>
        <w:pStyle w:val="Heading5"/>
      </w:pPr>
      <w:r w:rsidRPr="00FA0C7D">
        <w:t>Ensuring the implementation of th</w:t>
      </w:r>
      <w:r w:rsidR="00A72001" w:rsidRPr="00FA0C7D">
        <w:t>is</w:t>
      </w:r>
      <w:r w:rsidRPr="00FA0C7D">
        <w:t xml:space="preserve"> Assurance Framework</w:t>
      </w:r>
      <w:ins w:id="288" w:author="Helen Dyer - Capital Programme Manager (SELEP)" w:date="2023-03-12T08:03:00Z">
        <w:r w:rsidR="00AF7B37">
          <w:t>.</w:t>
        </w:r>
      </w:ins>
    </w:p>
    <w:p w14:paraId="17F7AA70" w14:textId="3FA7CE34" w:rsidR="00C0059C" w:rsidRPr="00FA0C7D" w:rsidRDefault="00C0059C" w:rsidP="00B2386B">
      <w:pPr>
        <w:pStyle w:val="Heading5"/>
      </w:pPr>
      <w:r w:rsidRPr="00FA0C7D">
        <w:t>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is advised by the Secretariat</w:t>
      </w:r>
      <w:r w:rsidR="007C22A4" w:rsidRPr="00FA0C7D">
        <w:t xml:space="preserve"> and </w:t>
      </w:r>
      <w:del w:id="289" w:author="Amy Ferraro" w:date="2023-02-22T10:58:00Z">
        <w:r w:rsidR="007C22A4" w:rsidRPr="00FA0C7D" w:rsidDel="009F51E4">
          <w:delText xml:space="preserve">the </w:delText>
        </w:r>
        <w:r w:rsidRPr="00FA0C7D" w:rsidDel="009F51E4">
          <w:delText xml:space="preserve"> Accountable</w:delText>
        </w:r>
      </w:del>
      <w:ins w:id="290" w:author="Amy Ferraro" w:date="2023-02-22T10:58:00Z">
        <w:r w:rsidR="009F51E4" w:rsidRPr="00FA0C7D">
          <w:t>the Accountable</w:t>
        </w:r>
      </w:ins>
      <w:r w:rsidRPr="00FA0C7D">
        <w:t xml:space="preserve"> Body</w:t>
      </w:r>
      <w:r w:rsidR="00DB7FDE" w:rsidRPr="00FA0C7D">
        <w:fldChar w:fldCharType="begin"/>
      </w:r>
      <w:r w:rsidR="00DB7FDE" w:rsidRPr="00FA0C7D">
        <w:instrText xml:space="preserve"> XE "Accountable Body" </w:instrText>
      </w:r>
      <w:r w:rsidR="00DB7FDE" w:rsidRPr="00FA0C7D">
        <w:fldChar w:fldCharType="end"/>
      </w:r>
      <w:r w:rsidRPr="00FA0C7D">
        <w:t>’s S151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and Monitoring Officer.</w:t>
      </w:r>
    </w:p>
    <w:p w14:paraId="13523DCB" w14:textId="619126D5" w:rsidR="00C0059C" w:rsidRPr="00FA0C7D" w:rsidRDefault="00C0059C" w:rsidP="009F3464">
      <w:pPr>
        <w:pStyle w:val="Heading4"/>
      </w:pPr>
      <w:r w:rsidRPr="00FA0C7D">
        <w:t>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membership is as follows: </w:t>
      </w:r>
    </w:p>
    <w:p w14:paraId="55194393" w14:textId="50A3B5E0" w:rsidR="00C0059C" w:rsidRPr="00FA0C7D" w:rsidRDefault="00C0059C" w:rsidP="00B2386B">
      <w:pPr>
        <w:pStyle w:val="Heading5"/>
      </w:pPr>
      <w:r w:rsidRPr="00FA0C7D">
        <w:t>Voting members</w:t>
      </w:r>
      <w:r w:rsidR="007A6736" w:rsidRPr="00FA0C7D">
        <w:t>:</w:t>
      </w:r>
    </w:p>
    <w:p w14:paraId="45424C66" w14:textId="6DEDEA35" w:rsidR="00C0059C" w:rsidRPr="00FA0C7D" w:rsidRDefault="00C0059C" w:rsidP="00B2386B">
      <w:pPr>
        <w:pStyle w:val="Heading6"/>
      </w:pPr>
      <w:r w:rsidRPr="00FA0C7D">
        <w:t>1 member appointed from each of the 6 County</w:t>
      </w:r>
      <w:r w:rsidR="008B3F83" w:rsidRPr="00FA0C7D">
        <w:t>/</w:t>
      </w:r>
      <w:r w:rsidRPr="00FA0C7D">
        <w:t xml:space="preserve">Unitary </w:t>
      </w:r>
      <w:r w:rsidR="008B3F83" w:rsidRPr="00FA0C7D">
        <w:t>Councils</w:t>
      </w:r>
      <w:r w:rsidRPr="00FA0C7D">
        <w:t xml:space="preserve">. </w:t>
      </w:r>
    </w:p>
    <w:p w14:paraId="1B79B169" w14:textId="19A1F500" w:rsidR="00C0059C" w:rsidRPr="00FA0C7D" w:rsidRDefault="00C0059C" w:rsidP="00B2386B">
      <w:pPr>
        <w:pStyle w:val="Heading5"/>
      </w:pPr>
      <w:r w:rsidRPr="00FA0C7D">
        <w:t>Non-voting co-opted</w:t>
      </w:r>
      <w:r w:rsidR="0076707B" w:rsidRPr="00FA0C7D">
        <w:fldChar w:fldCharType="begin"/>
      </w:r>
      <w:r w:rsidR="0076707B" w:rsidRPr="00FA0C7D">
        <w:instrText xml:space="preserve"> XE "Co-opted" </w:instrText>
      </w:r>
      <w:r w:rsidR="0076707B" w:rsidRPr="00FA0C7D">
        <w:fldChar w:fldCharType="end"/>
      </w:r>
      <w:r w:rsidRPr="00FA0C7D">
        <w:t xml:space="preserve"> members</w:t>
      </w:r>
      <w:r w:rsidR="007A6736" w:rsidRPr="00FA0C7D">
        <w:t>:</w:t>
      </w:r>
    </w:p>
    <w:p w14:paraId="2697C025" w14:textId="767CCC96" w:rsidR="00C0059C" w:rsidRPr="00FA0C7D" w:rsidRDefault="007A6736" w:rsidP="00B2386B">
      <w:pPr>
        <w:pStyle w:val="Heading6"/>
      </w:pPr>
      <w:r w:rsidRPr="00FA0C7D">
        <w:t>the Deputy Chair</w:t>
      </w:r>
      <w:r w:rsidR="00DB0C87" w:rsidRPr="00FA0C7D">
        <w:fldChar w:fldCharType="begin"/>
      </w:r>
      <w:r w:rsidR="00DB0C87" w:rsidRPr="00FA0C7D">
        <w:instrText xml:space="preserve"> XE "Chair" </w:instrText>
      </w:r>
      <w:r w:rsidR="00DB0C87" w:rsidRPr="00FA0C7D">
        <w:fldChar w:fldCharType="end"/>
      </w:r>
      <w:r w:rsidRPr="00FA0C7D">
        <w:t xml:space="preserve"> of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(Chair);</w:t>
      </w:r>
    </w:p>
    <w:p w14:paraId="26B30B5B" w14:textId="1C9505C9" w:rsidR="00C0059C" w:rsidRPr="00FA0C7D" w:rsidRDefault="007A6736" w:rsidP="00B2386B">
      <w:pPr>
        <w:pStyle w:val="Heading6"/>
      </w:pPr>
      <w:r w:rsidRPr="00FA0C7D">
        <w:t>o</w:t>
      </w:r>
      <w:r w:rsidR="00C0059C" w:rsidRPr="00FA0C7D">
        <w:t>ne member appointed by the Accountability Board</w:t>
      </w:r>
      <w:r w:rsidR="00DB7FDE" w:rsidRPr="00FA0C7D">
        <w:fldChar w:fldCharType="begin"/>
      </w:r>
      <w:r w:rsidR="00DB7FDE" w:rsidRPr="00FA0C7D">
        <w:instrText xml:space="preserve"> XE "Accountability Board" </w:instrText>
      </w:r>
      <w:r w:rsidR="00DB7FDE" w:rsidRPr="00FA0C7D">
        <w:fldChar w:fldCharType="end"/>
      </w:r>
      <w:r w:rsidR="00C0059C" w:rsidRPr="00FA0C7D">
        <w:t xml:space="preserve"> on the nomination of the higher education sector</w:t>
      </w:r>
      <w:r w:rsidRPr="00FA0C7D">
        <w:t>;</w:t>
      </w:r>
    </w:p>
    <w:p w14:paraId="3DC77993" w14:textId="2AFE4EB1" w:rsidR="00C0059C" w:rsidRPr="00FA0C7D" w:rsidRDefault="007A6736" w:rsidP="00B2386B">
      <w:pPr>
        <w:pStyle w:val="Heading6"/>
      </w:pPr>
      <w:r w:rsidRPr="00FA0C7D">
        <w:t>o</w:t>
      </w:r>
      <w:r w:rsidR="00C0059C" w:rsidRPr="00FA0C7D">
        <w:t>ne member appointed by the Accountability Board</w:t>
      </w:r>
      <w:r w:rsidR="00DB7FDE" w:rsidRPr="00FA0C7D">
        <w:fldChar w:fldCharType="begin"/>
      </w:r>
      <w:r w:rsidR="00DB7FDE" w:rsidRPr="00FA0C7D">
        <w:instrText xml:space="preserve"> XE "Accountability Board" </w:instrText>
      </w:r>
      <w:r w:rsidR="00DB7FDE" w:rsidRPr="00FA0C7D">
        <w:fldChar w:fldCharType="end"/>
      </w:r>
      <w:r w:rsidR="00C0059C" w:rsidRPr="00FA0C7D">
        <w:t xml:space="preserve"> on the nomination of the further education sector</w:t>
      </w:r>
      <w:r w:rsidRPr="00FA0C7D">
        <w:t>.</w:t>
      </w:r>
    </w:p>
    <w:p w14:paraId="43D18C9B" w14:textId="2B9E070B" w:rsidR="00EC13F5" w:rsidRPr="00FA0C7D" w:rsidRDefault="00C0059C" w:rsidP="009F3464">
      <w:pPr>
        <w:pStyle w:val="Heading4"/>
      </w:pPr>
      <w:r w:rsidRPr="00FA0C7D">
        <w:t>Any funding allocated for pan-LEP projects will be managed in accordance with the arrangements agreed at the time of the allocation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with updates provided to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as required.</w:t>
      </w:r>
    </w:p>
    <w:p w14:paraId="33DB534A" w14:textId="1169AD08" w:rsidR="003A1221" w:rsidRPr="00FA0C7D" w:rsidRDefault="003A1221" w:rsidP="00C149AF">
      <w:pPr>
        <w:pStyle w:val="Heading25"/>
      </w:pPr>
      <w:bookmarkStart w:id="291" w:name="_Toc27068016"/>
      <w:bookmarkStart w:id="292" w:name="_Toc29887760"/>
      <w:bookmarkStart w:id="293" w:name="_Toc29899516"/>
      <w:bookmarkStart w:id="294" w:name="_Toc29887761"/>
      <w:bookmarkStart w:id="295" w:name="_Toc29899517"/>
      <w:bookmarkStart w:id="296" w:name="_Toc29887762"/>
      <w:bookmarkStart w:id="297" w:name="_Toc29899518"/>
      <w:bookmarkStart w:id="298" w:name="_Toc29887763"/>
      <w:bookmarkStart w:id="299" w:name="_Toc29899519"/>
      <w:bookmarkStart w:id="300" w:name="_Toc29887764"/>
      <w:bookmarkStart w:id="301" w:name="_Toc29899520"/>
      <w:bookmarkStart w:id="302" w:name="_Toc29887765"/>
      <w:bookmarkStart w:id="303" w:name="_Toc29899521"/>
      <w:bookmarkStart w:id="304" w:name="_Toc102055300"/>
      <w:bookmarkEnd w:id="291"/>
      <w:bookmarkEnd w:id="292"/>
      <w:bookmarkEnd w:id="293"/>
      <w:bookmarkEnd w:id="294"/>
      <w:bookmarkEnd w:id="295"/>
      <w:bookmarkEnd w:id="296"/>
      <w:bookmarkEnd w:id="297"/>
      <w:bookmarkEnd w:id="298"/>
      <w:bookmarkEnd w:id="299"/>
      <w:bookmarkEnd w:id="300"/>
      <w:bookmarkEnd w:id="301"/>
      <w:bookmarkEnd w:id="302"/>
      <w:bookmarkEnd w:id="303"/>
      <w:r w:rsidRPr="00FA0C7D">
        <w:t>Responsibilities of the Board Chairs</w:t>
      </w:r>
      <w:bookmarkStart w:id="305" w:name="_Toc28852676"/>
      <w:bookmarkStart w:id="306" w:name="_Toc29294755"/>
      <w:bookmarkStart w:id="307" w:name="_Toc29295175"/>
      <w:bookmarkStart w:id="308" w:name="_Toc29295638"/>
      <w:bookmarkStart w:id="309" w:name="_Toc29295714"/>
      <w:bookmarkStart w:id="310" w:name="_Toc29295800"/>
      <w:bookmarkStart w:id="311" w:name="_Toc29295987"/>
      <w:bookmarkStart w:id="312" w:name="_Toc29296225"/>
      <w:bookmarkStart w:id="313" w:name="_Toc29296459"/>
      <w:bookmarkStart w:id="314" w:name="_Toc29296689"/>
      <w:bookmarkStart w:id="315" w:name="_Toc27046814"/>
      <w:bookmarkStart w:id="316" w:name="_Toc27046866"/>
      <w:bookmarkStart w:id="317" w:name="_Toc27046912"/>
      <w:bookmarkStart w:id="318" w:name="_Toc27068021"/>
      <w:bookmarkStart w:id="319" w:name="_Toc28852681"/>
      <w:bookmarkStart w:id="320" w:name="_Toc29294760"/>
      <w:bookmarkStart w:id="321" w:name="_Toc29295180"/>
      <w:bookmarkStart w:id="322" w:name="_Toc29295643"/>
      <w:bookmarkStart w:id="323" w:name="_Toc29295719"/>
      <w:bookmarkStart w:id="324" w:name="_Toc29295805"/>
      <w:bookmarkStart w:id="325" w:name="_Toc29295992"/>
      <w:bookmarkStart w:id="326" w:name="_Toc29296230"/>
      <w:bookmarkStart w:id="327" w:name="_Toc29296464"/>
      <w:bookmarkStart w:id="328" w:name="_Toc29296694"/>
      <w:bookmarkStart w:id="329" w:name="_Toc29548534"/>
      <w:bookmarkStart w:id="330" w:name="_Toc29887771"/>
      <w:bookmarkStart w:id="331" w:name="_Toc29899527"/>
      <w:bookmarkStart w:id="332" w:name="_Ref27036820"/>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00DB0C87" w:rsidRPr="00FA0C7D">
        <w:fldChar w:fldCharType="begin"/>
      </w:r>
      <w:r w:rsidR="00DB0C87" w:rsidRPr="00FA0C7D">
        <w:instrText xml:space="preserve"> XE "Chair" </w:instrText>
      </w:r>
      <w:r w:rsidR="00DB0C87" w:rsidRPr="00FA0C7D">
        <w:fldChar w:fldCharType="end"/>
      </w:r>
    </w:p>
    <w:p w14:paraId="00171720" w14:textId="4D8382CE" w:rsidR="003A1221" w:rsidRPr="00FA0C7D" w:rsidRDefault="003A1221" w:rsidP="009F3464">
      <w:pPr>
        <w:pStyle w:val="Heading4"/>
      </w:pPr>
      <w:r w:rsidRPr="00FA0C7D">
        <w:t>The responsibilities of the Chair</w:t>
      </w:r>
      <w:r w:rsidR="00DB0C87" w:rsidRPr="00FA0C7D">
        <w:fldChar w:fldCharType="begin"/>
      </w:r>
      <w:r w:rsidR="00DB0C87" w:rsidRPr="00FA0C7D">
        <w:instrText xml:space="preserve"> XE "</w:instrText>
      </w:r>
      <w:r w:rsidR="00DB0C87" w:rsidRPr="00FA0C7D">
        <w:rPr>
          <w:rFonts w:asciiTheme="minorHAnsi" w:hAnsiTheme="minorHAnsi" w:cstheme="minorHAnsi"/>
        </w:rPr>
        <w:instrText>Chair</w:instrText>
      </w:r>
      <w:r w:rsidR="00DB0C87" w:rsidRPr="00FA0C7D">
        <w:instrText xml:space="preserve">" </w:instrText>
      </w:r>
      <w:r w:rsidR="00DB0C87" w:rsidRPr="00FA0C7D">
        <w:fldChar w:fldCharType="end"/>
      </w:r>
      <w:r w:rsidRPr="00FA0C7D">
        <w:t xml:space="preserve"> of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and the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are set out in the Terms of Reference</w:t>
      </w:r>
      <w:r w:rsidR="008D28A7" w:rsidRPr="00FA0C7D">
        <w:fldChar w:fldCharType="begin"/>
      </w:r>
      <w:r w:rsidR="008D28A7" w:rsidRPr="00FA0C7D">
        <w:instrText xml:space="preserve"> XE "</w:instrText>
      </w:r>
      <w:r w:rsidR="008D28A7" w:rsidRPr="00FA0C7D">
        <w:rPr>
          <w:rFonts w:asciiTheme="minorHAnsi" w:hAnsiTheme="minorHAnsi" w:cstheme="minorHAnsi"/>
        </w:rPr>
        <w:instrText>Terms of Reference</w:instrText>
      </w:r>
      <w:r w:rsidR="008D28A7" w:rsidRPr="00FA0C7D">
        <w:instrText xml:space="preserve">" </w:instrText>
      </w:r>
      <w:r w:rsidR="008D28A7" w:rsidRPr="00FA0C7D">
        <w:fldChar w:fldCharType="end"/>
      </w:r>
      <w:r w:rsidRPr="00FA0C7D">
        <w:t xml:space="preserve"> (</w:t>
      </w:r>
      <w:r w:rsidRPr="00FA0C7D">
        <w:fldChar w:fldCharType="begin"/>
      </w:r>
      <w:r w:rsidRPr="00FA0C7D">
        <w:instrText xml:space="preserve"> REF _Ref7771156 \r \p \h  \* MERGEFORMAT </w:instrText>
      </w:r>
      <w:r w:rsidRPr="00FA0C7D">
        <w:fldChar w:fldCharType="separate"/>
      </w:r>
      <w:r w:rsidR="00A130F7">
        <w:t>D.5 above</w:t>
      </w:r>
      <w:r w:rsidRPr="00FA0C7D">
        <w:fldChar w:fldCharType="end"/>
      </w:r>
      <w:r w:rsidRPr="00FA0C7D">
        <w:t>); however, in relation to this Assurance Framework, the following specific responsibilities are applicable:</w:t>
      </w:r>
    </w:p>
    <w:p w14:paraId="10DEE6EB" w14:textId="77777777" w:rsidR="003A1221" w:rsidRPr="00FA0C7D" w:rsidRDefault="003A1221" w:rsidP="003A1221">
      <w:pPr>
        <w:pStyle w:val="ListParagraph"/>
        <w:numPr>
          <w:ilvl w:val="3"/>
          <w:numId w:val="2"/>
        </w:numPr>
        <w:spacing w:before="240" w:after="160"/>
        <w:rPr>
          <w:rFonts w:asciiTheme="minorHAnsi" w:hAnsiTheme="minorHAnsi" w:cstheme="minorHAnsi"/>
        </w:rPr>
      </w:pPr>
      <w:r w:rsidRPr="00FA0C7D">
        <w:rPr>
          <w:rFonts w:asciiTheme="minorHAnsi" w:hAnsiTheme="minorHAnsi" w:cstheme="minorHAnsi"/>
        </w:rPr>
        <w:t>Demonstrating the highest levels of integrity, honesty and transparency;</w:t>
      </w:r>
    </w:p>
    <w:p w14:paraId="524D7301" w14:textId="1554A82D" w:rsidR="003A1221" w:rsidRPr="00FA0C7D" w:rsidRDefault="003A1221" w:rsidP="003A1221">
      <w:pPr>
        <w:pStyle w:val="ListParagraph"/>
        <w:numPr>
          <w:ilvl w:val="3"/>
          <w:numId w:val="2"/>
        </w:numPr>
        <w:spacing w:before="240" w:after="160"/>
        <w:rPr>
          <w:rFonts w:asciiTheme="minorHAnsi" w:hAnsiTheme="minorHAnsi" w:cstheme="minorHAnsi"/>
        </w:rPr>
      </w:pPr>
      <w:r w:rsidRPr="00FA0C7D">
        <w:rPr>
          <w:rFonts w:asciiTheme="minorHAnsi" w:hAnsiTheme="minorHAnsi" w:cstheme="minorHAnsi"/>
        </w:rPr>
        <w:t>Maximising connections with Small and Medium-sized Enterprises (SMEs</w:t>
      </w:r>
      <w:r w:rsidR="003F5137" w:rsidRPr="00FA0C7D">
        <w:rPr>
          <w:rFonts w:asciiTheme="minorHAnsi" w:hAnsiTheme="minorHAnsi" w:cstheme="minorHAnsi"/>
        </w:rPr>
        <w:fldChar w:fldCharType="begin"/>
      </w:r>
      <w:r w:rsidR="003F5137" w:rsidRPr="00FA0C7D">
        <w:instrText xml:space="preserve"> XE "</w:instrText>
      </w:r>
      <w:r w:rsidR="003F5137" w:rsidRPr="00FA0C7D">
        <w:rPr>
          <w:rFonts w:asciiTheme="minorHAnsi" w:hAnsiTheme="minorHAnsi" w:cstheme="minorHAnsi"/>
        </w:rPr>
        <w:instrText>Small and Medium Enterprise (SME)</w:instrText>
      </w:r>
      <w:r w:rsidR="003F5137" w:rsidRPr="00FA0C7D">
        <w:instrText xml:space="preserve">" </w:instrText>
      </w:r>
      <w:r w:rsidR="003F5137" w:rsidRPr="00FA0C7D">
        <w:rPr>
          <w:rFonts w:asciiTheme="minorHAnsi" w:hAnsiTheme="minorHAnsi" w:cstheme="minorHAnsi"/>
        </w:rPr>
        <w:fldChar w:fldCharType="end"/>
      </w:r>
      <w:r w:rsidRPr="00FA0C7D">
        <w:rPr>
          <w:rFonts w:asciiTheme="minorHAnsi" w:hAnsiTheme="minorHAnsi" w:cstheme="minorHAnsi"/>
        </w:rPr>
        <w:t>) across the SELEP area;</w:t>
      </w:r>
    </w:p>
    <w:p w14:paraId="0041C640" w14:textId="6479C685" w:rsidR="003A1221" w:rsidRPr="00FA0C7D" w:rsidRDefault="003A1221" w:rsidP="003A1221">
      <w:pPr>
        <w:pStyle w:val="ListParagraph"/>
        <w:numPr>
          <w:ilvl w:val="3"/>
          <w:numId w:val="2"/>
        </w:numPr>
        <w:spacing w:before="240" w:after="160"/>
        <w:rPr>
          <w:rFonts w:asciiTheme="minorHAnsi" w:hAnsiTheme="minorHAnsi" w:cstheme="minorHAnsi"/>
        </w:rPr>
      </w:pPr>
      <w:r w:rsidRPr="00FA0C7D">
        <w:rPr>
          <w:rFonts w:asciiTheme="minorHAnsi" w:hAnsiTheme="minorHAnsi" w:cstheme="minorHAnsi"/>
        </w:rPr>
        <w:t>Providing an annual statement on the status of governance</w:t>
      </w:r>
      <w:r w:rsidR="008E76B8" w:rsidRPr="00FA0C7D">
        <w:rPr>
          <w:rFonts w:asciiTheme="minorHAnsi" w:hAnsiTheme="minorHAnsi" w:cstheme="minorHAnsi"/>
        </w:rPr>
        <w:fldChar w:fldCharType="begin"/>
      </w:r>
      <w:r w:rsidR="008E76B8" w:rsidRPr="00FA0C7D">
        <w:instrText xml:space="preserve"> XE "Governance" </w:instrText>
      </w:r>
      <w:r w:rsidR="008E76B8" w:rsidRPr="00FA0C7D">
        <w:rPr>
          <w:rFonts w:asciiTheme="minorHAnsi" w:hAnsiTheme="minorHAnsi" w:cstheme="minorHAnsi"/>
        </w:rPr>
        <w:fldChar w:fldCharType="end"/>
      </w:r>
      <w:r w:rsidRPr="00FA0C7D">
        <w:rPr>
          <w:rFonts w:asciiTheme="minorHAnsi" w:hAnsiTheme="minorHAnsi" w:cstheme="minorHAnsi"/>
        </w:rPr>
        <w:t xml:space="preserve"> and transparency in conjunction with the Chief Executive Officer. This statement will be explored in greater detail during the Annual Performance Review process with Government</w:t>
      </w:r>
      <w:r w:rsidR="00157533" w:rsidRPr="00FA0C7D">
        <w:rPr>
          <w:rFonts w:asciiTheme="minorHAnsi" w:hAnsiTheme="minorHAnsi" w:cstheme="minorHAnsi"/>
        </w:rPr>
        <w:fldChar w:fldCharType="begin"/>
      </w:r>
      <w:r w:rsidR="00157533" w:rsidRPr="00FA0C7D">
        <w:instrText xml:space="preserve"> XE "Government" </w:instrText>
      </w:r>
      <w:r w:rsidR="00157533" w:rsidRPr="00FA0C7D">
        <w:rPr>
          <w:rFonts w:asciiTheme="minorHAnsi" w:hAnsiTheme="minorHAnsi" w:cstheme="minorHAnsi"/>
        </w:rPr>
        <w:fldChar w:fldCharType="end"/>
      </w:r>
      <w:r w:rsidRPr="00FA0C7D">
        <w:rPr>
          <w:rFonts w:asciiTheme="minorHAnsi" w:hAnsiTheme="minorHAnsi" w:cstheme="minorHAnsi"/>
        </w:rPr>
        <w:t>, and published on the website;</w:t>
      </w:r>
    </w:p>
    <w:p w14:paraId="765F4131" w14:textId="681AEDF3" w:rsidR="003A1221" w:rsidRPr="00FA0C7D" w:rsidRDefault="003A1221" w:rsidP="003A1221">
      <w:pPr>
        <w:pStyle w:val="ListParagraph"/>
        <w:numPr>
          <w:ilvl w:val="3"/>
          <w:numId w:val="2"/>
        </w:numPr>
        <w:spacing w:before="240" w:after="160"/>
        <w:rPr>
          <w:rFonts w:asciiTheme="minorHAnsi" w:hAnsiTheme="minorHAnsi" w:cstheme="minorHAnsi"/>
        </w:rPr>
      </w:pPr>
      <w:r w:rsidRPr="00FA0C7D">
        <w:rPr>
          <w:rFonts w:asciiTheme="minorHAnsi" w:hAnsiTheme="minorHAnsi" w:cstheme="minorHAnsi"/>
        </w:rPr>
        <w:t>The Communication Strategy (</w:t>
      </w:r>
      <w:r w:rsidRPr="00FA0C7D">
        <w:rPr>
          <w:rFonts w:asciiTheme="minorHAnsi" w:hAnsiTheme="minorHAnsi" w:cstheme="minorHAnsi"/>
        </w:rPr>
        <w:fldChar w:fldCharType="begin"/>
      </w:r>
      <w:r w:rsidRPr="00FA0C7D">
        <w:rPr>
          <w:rFonts w:asciiTheme="minorHAnsi" w:hAnsiTheme="minorHAnsi" w:cstheme="minorHAnsi"/>
        </w:rPr>
        <w:instrText xml:space="preserve"> REF _Ref7706746 \r \p \h  \* MERGEFORMAT </w:instrText>
      </w:r>
      <w:r w:rsidRPr="00FA0C7D">
        <w:rPr>
          <w:rFonts w:asciiTheme="minorHAnsi" w:hAnsiTheme="minorHAnsi" w:cstheme="minorHAnsi"/>
        </w:rPr>
      </w:r>
      <w:r w:rsidRPr="00FA0C7D">
        <w:rPr>
          <w:rFonts w:asciiTheme="minorHAnsi" w:hAnsiTheme="minorHAnsi" w:cstheme="minorHAnsi"/>
        </w:rPr>
        <w:fldChar w:fldCharType="separate"/>
      </w:r>
      <w:r w:rsidR="00A130F7">
        <w:rPr>
          <w:rFonts w:asciiTheme="minorHAnsi" w:hAnsiTheme="minorHAnsi" w:cstheme="minorHAnsi"/>
        </w:rPr>
        <w:t>P.1 below</w:t>
      </w:r>
      <w:r w:rsidRPr="00FA0C7D">
        <w:rPr>
          <w:rFonts w:asciiTheme="minorHAnsi" w:hAnsiTheme="minorHAnsi" w:cstheme="minorHAnsi"/>
        </w:rPr>
        <w:fldChar w:fldCharType="end"/>
      </w:r>
      <w:r w:rsidRPr="00FA0C7D">
        <w:rPr>
          <w:rFonts w:asciiTheme="minorHAnsi" w:hAnsiTheme="minorHAnsi" w:cstheme="minorHAnsi"/>
        </w:rPr>
        <w:t>);</w:t>
      </w:r>
    </w:p>
    <w:p w14:paraId="3F54DAA1" w14:textId="400BF877" w:rsidR="003A1221" w:rsidRPr="00FA0C7D" w:rsidRDefault="003A1221" w:rsidP="003A1221">
      <w:pPr>
        <w:pStyle w:val="ListParagraph"/>
        <w:numPr>
          <w:ilvl w:val="3"/>
          <w:numId w:val="2"/>
        </w:numPr>
        <w:spacing w:before="240" w:after="160"/>
        <w:rPr>
          <w:rFonts w:asciiTheme="minorHAnsi" w:hAnsiTheme="minorHAnsi" w:cstheme="minorHAnsi"/>
        </w:rPr>
      </w:pPr>
      <w:r w:rsidRPr="00FA0C7D">
        <w:rPr>
          <w:rFonts w:asciiTheme="minorHAnsi" w:hAnsiTheme="minorHAnsi" w:cstheme="minorHAnsi"/>
        </w:rPr>
        <w:t>Supporting any resolutions of conflict between the Accountable Body</w:t>
      </w:r>
      <w:r w:rsidR="00DB7FDE" w:rsidRPr="00FA0C7D">
        <w:rPr>
          <w:rFonts w:asciiTheme="minorHAnsi" w:hAnsiTheme="minorHAnsi" w:cstheme="minorHAnsi"/>
        </w:rPr>
        <w:fldChar w:fldCharType="begin"/>
      </w:r>
      <w:r w:rsidR="00DB7FDE" w:rsidRPr="00FA0C7D">
        <w:instrText xml:space="preserve"> XE "Accountable Body" </w:instrText>
      </w:r>
      <w:r w:rsidR="00DB7FDE" w:rsidRPr="00FA0C7D">
        <w:rPr>
          <w:rFonts w:asciiTheme="minorHAnsi" w:hAnsiTheme="minorHAnsi" w:cstheme="minorHAnsi"/>
        </w:rPr>
        <w:fldChar w:fldCharType="end"/>
      </w:r>
      <w:r w:rsidRPr="00FA0C7D">
        <w:rPr>
          <w:rFonts w:asciiTheme="minorHAnsi" w:hAnsiTheme="minorHAnsi" w:cstheme="minorHAnsi"/>
        </w:rPr>
        <w:t xml:space="preserve"> and the Accountability Board</w:t>
      </w:r>
      <w:r w:rsidR="00DB7FDE" w:rsidRPr="00FA0C7D">
        <w:rPr>
          <w:rFonts w:asciiTheme="minorHAnsi" w:hAnsiTheme="minorHAnsi" w:cstheme="minorHAnsi"/>
        </w:rPr>
        <w:fldChar w:fldCharType="begin"/>
      </w:r>
      <w:r w:rsidR="00DB7FDE" w:rsidRPr="00FA0C7D">
        <w:instrText xml:space="preserve"> XE "Accountability Board" </w:instrText>
      </w:r>
      <w:r w:rsidR="00DB7FDE" w:rsidRPr="00FA0C7D">
        <w:rPr>
          <w:rFonts w:asciiTheme="minorHAnsi" w:hAnsiTheme="minorHAnsi" w:cstheme="minorHAnsi"/>
        </w:rPr>
        <w:fldChar w:fldCharType="end"/>
      </w:r>
      <w:r w:rsidRPr="00FA0C7D">
        <w:rPr>
          <w:rFonts w:asciiTheme="minorHAnsi" w:hAnsiTheme="minorHAnsi" w:cstheme="minorHAnsi"/>
        </w:rPr>
        <w:t xml:space="preserve"> (</w:t>
      </w:r>
      <w:r w:rsidRPr="00FA0C7D">
        <w:rPr>
          <w:rFonts w:asciiTheme="minorHAnsi" w:hAnsiTheme="minorHAnsi" w:cstheme="minorHAnsi"/>
        </w:rPr>
        <w:fldChar w:fldCharType="begin"/>
      </w:r>
      <w:r w:rsidRPr="00FA0C7D">
        <w:rPr>
          <w:rFonts w:asciiTheme="minorHAnsi" w:hAnsiTheme="minorHAnsi" w:cstheme="minorHAnsi"/>
        </w:rPr>
        <w:instrText xml:space="preserve"> REF _Ref7707367 \r \p \h  \* MERGEFORMAT </w:instrText>
      </w:r>
      <w:r w:rsidRPr="00FA0C7D">
        <w:rPr>
          <w:rFonts w:asciiTheme="minorHAnsi" w:hAnsiTheme="minorHAnsi" w:cstheme="minorHAnsi"/>
        </w:rPr>
      </w:r>
      <w:r w:rsidRPr="00FA0C7D">
        <w:rPr>
          <w:rFonts w:asciiTheme="minorHAnsi" w:hAnsiTheme="minorHAnsi" w:cstheme="minorHAnsi"/>
        </w:rPr>
        <w:fldChar w:fldCharType="separate"/>
      </w:r>
      <w:r w:rsidR="00A130F7">
        <w:rPr>
          <w:rFonts w:asciiTheme="minorHAnsi" w:hAnsiTheme="minorHAnsi" w:cstheme="minorHAnsi"/>
        </w:rPr>
        <w:t>R.7 below</w:t>
      </w:r>
      <w:r w:rsidRPr="00FA0C7D">
        <w:rPr>
          <w:rFonts w:asciiTheme="minorHAnsi" w:hAnsiTheme="minorHAnsi" w:cstheme="minorHAnsi"/>
        </w:rPr>
        <w:fldChar w:fldCharType="end"/>
      </w:r>
      <w:r w:rsidRPr="00FA0C7D">
        <w:rPr>
          <w:rFonts w:asciiTheme="minorHAnsi" w:hAnsiTheme="minorHAnsi" w:cstheme="minorHAnsi"/>
        </w:rPr>
        <w:t>);</w:t>
      </w:r>
    </w:p>
    <w:p w14:paraId="35543505" w14:textId="27C170D6" w:rsidR="003A1221" w:rsidRPr="00FA0C7D" w:rsidRDefault="003A1221" w:rsidP="003A1221">
      <w:pPr>
        <w:pStyle w:val="ListParagraph"/>
        <w:numPr>
          <w:ilvl w:val="3"/>
          <w:numId w:val="2"/>
        </w:numPr>
        <w:spacing w:before="240" w:after="160"/>
        <w:rPr>
          <w:rFonts w:asciiTheme="minorHAnsi" w:hAnsiTheme="minorHAnsi" w:cstheme="minorHAnsi"/>
        </w:rPr>
      </w:pPr>
      <w:r w:rsidRPr="00FA0C7D">
        <w:rPr>
          <w:rFonts w:asciiTheme="minorHAnsi" w:hAnsiTheme="minorHAnsi" w:cstheme="minorHAnsi"/>
        </w:rPr>
        <w:t>Ensuring that declarations of interest</w:t>
      </w:r>
      <w:r w:rsidR="00261024" w:rsidRPr="00FA0C7D">
        <w:rPr>
          <w:rFonts w:asciiTheme="minorHAnsi" w:hAnsiTheme="minorHAnsi" w:cstheme="minorHAnsi"/>
        </w:rPr>
        <w:fldChar w:fldCharType="begin"/>
      </w:r>
      <w:r w:rsidR="00261024" w:rsidRPr="00FA0C7D">
        <w:instrText xml:space="preserve"> XE "</w:instrText>
      </w:r>
      <w:r w:rsidR="00261024" w:rsidRPr="00FA0C7D">
        <w:rPr>
          <w:rFonts w:asciiTheme="minorHAnsi" w:hAnsiTheme="minorHAnsi" w:cstheme="minorHAnsi"/>
        </w:rPr>
        <w:instrText>Interest</w:instrText>
      </w:r>
      <w:r w:rsidR="005B0331" w:rsidRPr="00FA0C7D">
        <w:rPr>
          <w:rFonts w:asciiTheme="minorHAnsi" w:hAnsiTheme="minorHAnsi" w:cstheme="minorHAnsi"/>
        </w:rPr>
        <w:instrText>s</w:instrText>
      </w:r>
      <w:r w:rsidR="00261024" w:rsidRPr="00FA0C7D">
        <w:rPr>
          <w:rFonts w:cstheme="minorHAnsi"/>
        </w:rPr>
        <w:instrText>:</w:instrText>
      </w:r>
      <w:r w:rsidR="00261024" w:rsidRPr="00FA0C7D">
        <w:instrText xml:space="preserve">Declaration" </w:instrText>
      </w:r>
      <w:r w:rsidR="00261024" w:rsidRPr="00FA0C7D">
        <w:rPr>
          <w:rFonts w:asciiTheme="minorHAnsi" w:hAnsiTheme="minorHAnsi" w:cstheme="minorHAnsi"/>
        </w:rPr>
        <w:fldChar w:fldCharType="end"/>
      </w:r>
      <w:r w:rsidRPr="00FA0C7D">
        <w:rPr>
          <w:rFonts w:asciiTheme="minorHAnsi" w:hAnsiTheme="minorHAnsi" w:cstheme="minorHAnsi"/>
        </w:rPr>
        <w:t xml:space="preserve"> are requested, and acted upon, at the outset of each Strategic Board</w:t>
      </w:r>
      <w:r w:rsidR="003F5137" w:rsidRPr="00FA0C7D">
        <w:rPr>
          <w:rFonts w:asciiTheme="minorHAnsi" w:hAnsiTheme="minorHAnsi" w:cstheme="minorHAnsi"/>
        </w:rPr>
        <w:fldChar w:fldCharType="begin"/>
      </w:r>
      <w:r w:rsidR="003F5137" w:rsidRPr="00FA0C7D">
        <w:instrText xml:space="preserve"> XE "Strategic Board" </w:instrText>
      </w:r>
      <w:r w:rsidR="003F5137" w:rsidRPr="00FA0C7D">
        <w:rPr>
          <w:rFonts w:asciiTheme="minorHAnsi" w:hAnsiTheme="minorHAnsi" w:cstheme="minorHAnsi"/>
        </w:rPr>
        <w:fldChar w:fldCharType="end"/>
      </w:r>
      <w:r w:rsidRPr="00FA0C7D">
        <w:rPr>
          <w:rFonts w:asciiTheme="minorHAnsi" w:hAnsiTheme="minorHAnsi" w:cstheme="minorHAnsi"/>
        </w:rPr>
        <w:t xml:space="preserve"> and Investment Panel</w:t>
      </w:r>
      <w:r w:rsidR="004F38D4" w:rsidRPr="00FA0C7D">
        <w:rPr>
          <w:rFonts w:asciiTheme="minorHAnsi" w:hAnsiTheme="minorHAnsi" w:cstheme="minorHAnsi"/>
        </w:rPr>
        <w:fldChar w:fldCharType="begin"/>
      </w:r>
      <w:r w:rsidR="004F38D4" w:rsidRPr="00FA0C7D">
        <w:instrText xml:space="preserve"> XE "Investment Panel" </w:instrText>
      </w:r>
      <w:r w:rsidR="004F38D4" w:rsidRPr="00FA0C7D">
        <w:rPr>
          <w:rFonts w:asciiTheme="minorHAnsi" w:hAnsiTheme="minorHAnsi" w:cstheme="minorHAnsi"/>
        </w:rPr>
        <w:fldChar w:fldCharType="end"/>
      </w:r>
      <w:r w:rsidRPr="00FA0C7D">
        <w:rPr>
          <w:rFonts w:asciiTheme="minorHAnsi" w:hAnsiTheme="minorHAnsi" w:cstheme="minorHAnsi"/>
        </w:rPr>
        <w:t xml:space="preserve"> meeting (</w:t>
      </w:r>
      <w:r w:rsidRPr="00FA0C7D">
        <w:rPr>
          <w:rFonts w:asciiTheme="minorHAnsi" w:hAnsiTheme="minorHAnsi" w:cstheme="minorHAnsi"/>
        </w:rPr>
        <w:fldChar w:fldCharType="begin"/>
      </w:r>
      <w:r w:rsidRPr="00FA0C7D">
        <w:rPr>
          <w:rFonts w:asciiTheme="minorHAnsi" w:hAnsiTheme="minorHAnsi" w:cstheme="minorHAnsi"/>
        </w:rPr>
        <w:instrText xml:space="preserve"> REF _Ref27058845 \r \p \h </w:instrText>
      </w:r>
      <w:r w:rsidR="00D87FC5" w:rsidRPr="00FA0C7D">
        <w:rPr>
          <w:rFonts w:asciiTheme="minorHAnsi" w:hAnsiTheme="minorHAnsi" w:cstheme="minorHAnsi"/>
        </w:rPr>
        <w:instrText xml:space="preserve"> \* MERGEFORMAT </w:instrText>
      </w:r>
      <w:r w:rsidRPr="00FA0C7D">
        <w:rPr>
          <w:rFonts w:asciiTheme="minorHAnsi" w:hAnsiTheme="minorHAnsi" w:cstheme="minorHAnsi"/>
        </w:rPr>
      </w:r>
      <w:r w:rsidRPr="00FA0C7D">
        <w:rPr>
          <w:rFonts w:asciiTheme="minorHAnsi" w:hAnsiTheme="minorHAnsi" w:cstheme="minorHAnsi"/>
        </w:rPr>
        <w:fldChar w:fldCharType="separate"/>
      </w:r>
      <w:r w:rsidR="00A130F7">
        <w:rPr>
          <w:rFonts w:asciiTheme="minorHAnsi" w:hAnsiTheme="minorHAnsi" w:cstheme="minorHAnsi"/>
        </w:rPr>
        <w:t>N.5 below</w:t>
      </w:r>
      <w:r w:rsidRPr="00FA0C7D">
        <w:rPr>
          <w:rFonts w:asciiTheme="minorHAnsi" w:hAnsiTheme="minorHAnsi" w:cstheme="minorHAnsi"/>
        </w:rPr>
        <w:fldChar w:fldCharType="end"/>
      </w:r>
      <w:r w:rsidRPr="00FA0C7D">
        <w:rPr>
          <w:rFonts w:asciiTheme="minorHAnsi" w:hAnsiTheme="minorHAnsi" w:cstheme="minorHAnsi"/>
        </w:rPr>
        <w:t>).</w:t>
      </w:r>
    </w:p>
    <w:p w14:paraId="7A82D52F" w14:textId="77777777" w:rsidR="003A1221" w:rsidRPr="00FA0C7D" w:rsidRDefault="003A1221" w:rsidP="003A1221">
      <w:pPr>
        <w:pStyle w:val="ListParagraph"/>
        <w:numPr>
          <w:ilvl w:val="0"/>
          <w:numId w:val="2"/>
        </w:numPr>
        <w:spacing w:before="240" w:after="160"/>
        <w:rPr>
          <w:rFonts w:asciiTheme="minorHAnsi" w:hAnsiTheme="minorHAnsi" w:cstheme="minorHAnsi"/>
          <w:vanish/>
          <w:lang w:eastAsia="en-US"/>
        </w:rPr>
      </w:pPr>
    </w:p>
    <w:p w14:paraId="08395A26" w14:textId="77777777" w:rsidR="003A1221" w:rsidRPr="00FA0C7D" w:rsidRDefault="003A1221" w:rsidP="003A1221">
      <w:pPr>
        <w:pStyle w:val="ListParagraph"/>
        <w:numPr>
          <w:ilvl w:val="1"/>
          <w:numId w:val="2"/>
        </w:numPr>
        <w:spacing w:before="240" w:after="160"/>
        <w:rPr>
          <w:rFonts w:asciiTheme="minorHAnsi" w:hAnsiTheme="minorHAnsi" w:cstheme="minorHAnsi"/>
          <w:vanish/>
          <w:lang w:eastAsia="en-US"/>
        </w:rPr>
      </w:pPr>
    </w:p>
    <w:p w14:paraId="1B4410D7" w14:textId="77777777" w:rsidR="003A1221" w:rsidRPr="00FA0C7D" w:rsidRDefault="003A1221" w:rsidP="003A1221">
      <w:pPr>
        <w:pStyle w:val="ListParagraph"/>
        <w:numPr>
          <w:ilvl w:val="1"/>
          <w:numId w:val="2"/>
        </w:numPr>
        <w:spacing w:before="240" w:after="160"/>
        <w:rPr>
          <w:rFonts w:asciiTheme="minorHAnsi" w:hAnsiTheme="minorHAnsi" w:cstheme="minorHAnsi"/>
          <w:vanish/>
          <w:lang w:eastAsia="en-US"/>
        </w:rPr>
      </w:pPr>
    </w:p>
    <w:p w14:paraId="1D46C1F4" w14:textId="77777777" w:rsidR="003A1221" w:rsidRPr="00FA0C7D" w:rsidRDefault="003A1221" w:rsidP="003A1221">
      <w:pPr>
        <w:pStyle w:val="ListParagraph"/>
        <w:numPr>
          <w:ilvl w:val="1"/>
          <w:numId w:val="2"/>
        </w:numPr>
        <w:spacing w:before="240" w:after="160"/>
        <w:rPr>
          <w:rFonts w:asciiTheme="minorHAnsi" w:hAnsiTheme="minorHAnsi" w:cstheme="minorHAnsi"/>
          <w:vanish/>
          <w:lang w:eastAsia="en-US"/>
        </w:rPr>
      </w:pPr>
    </w:p>
    <w:p w14:paraId="3E8B69CF" w14:textId="77777777" w:rsidR="003A1221" w:rsidRPr="00FA0C7D" w:rsidRDefault="003A1221" w:rsidP="003A1221">
      <w:pPr>
        <w:pStyle w:val="ListParagraph"/>
        <w:numPr>
          <w:ilvl w:val="1"/>
          <w:numId w:val="2"/>
        </w:numPr>
        <w:spacing w:before="240" w:after="160"/>
        <w:rPr>
          <w:rFonts w:asciiTheme="minorHAnsi" w:hAnsiTheme="minorHAnsi" w:cstheme="minorHAnsi"/>
          <w:vanish/>
          <w:lang w:eastAsia="en-US"/>
        </w:rPr>
      </w:pPr>
    </w:p>
    <w:p w14:paraId="0566FE93" w14:textId="77777777" w:rsidR="003A1221" w:rsidRPr="00FA0C7D" w:rsidRDefault="003A1221" w:rsidP="003A1221">
      <w:pPr>
        <w:pStyle w:val="ListParagraph"/>
        <w:numPr>
          <w:ilvl w:val="1"/>
          <w:numId w:val="2"/>
        </w:numPr>
        <w:spacing w:before="240" w:after="160"/>
        <w:rPr>
          <w:rFonts w:asciiTheme="minorHAnsi" w:hAnsiTheme="minorHAnsi" w:cstheme="minorHAnsi"/>
          <w:vanish/>
          <w:lang w:eastAsia="en-US"/>
        </w:rPr>
      </w:pPr>
    </w:p>
    <w:p w14:paraId="5B40EEBE" w14:textId="77777777" w:rsidR="003A1221" w:rsidRPr="00FA0C7D" w:rsidRDefault="003A1221" w:rsidP="003A1221">
      <w:pPr>
        <w:pStyle w:val="ListParagraph"/>
        <w:numPr>
          <w:ilvl w:val="2"/>
          <w:numId w:val="2"/>
        </w:numPr>
        <w:spacing w:before="240" w:after="160"/>
        <w:rPr>
          <w:rFonts w:asciiTheme="minorHAnsi" w:hAnsiTheme="minorHAnsi" w:cstheme="minorHAnsi"/>
          <w:vanish/>
          <w:lang w:eastAsia="en-US"/>
        </w:rPr>
      </w:pPr>
    </w:p>
    <w:p w14:paraId="6513E8B4" w14:textId="60FAB02B" w:rsidR="003A1221" w:rsidRPr="00FA0C7D" w:rsidRDefault="003A1221" w:rsidP="003A1221">
      <w:pPr>
        <w:pStyle w:val="MediumGrid2-Accent11"/>
        <w:numPr>
          <w:ilvl w:val="2"/>
          <w:numId w:val="2"/>
        </w:numPr>
        <w:spacing w:before="240" w:after="160"/>
        <w:rPr>
          <w:rFonts w:asciiTheme="minorHAnsi" w:hAnsiTheme="minorHAnsi" w:cstheme="minorHAnsi"/>
          <w:lang w:val="en-GB"/>
        </w:rPr>
      </w:pPr>
      <w:r w:rsidRPr="00FA0C7D">
        <w:rPr>
          <w:rFonts w:asciiTheme="minorHAnsi" w:hAnsiTheme="minorHAnsi" w:cstheme="minorHAnsi"/>
          <w:lang w:val="en-GB"/>
        </w:rPr>
        <w:t>The Accountability Board</w:t>
      </w:r>
      <w:r w:rsidR="00DB7FDE" w:rsidRPr="00FA0C7D">
        <w:rPr>
          <w:rFonts w:asciiTheme="minorHAnsi" w:hAnsiTheme="minorHAnsi" w:cstheme="minorHAnsi"/>
          <w:lang w:val="en-GB"/>
        </w:rPr>
        <w:fldChar w:fldCharType="begin"/>
      </w:r>
      <w:r w:rsidR="00DB7FDE" w:rsidRPr="00FA0C7D">
        <w:instrText xml:space="preserve"> XE "Accountability Board" </w:instrText>
      </w:r>
      <w:r w:rsidR="00DB7FDE" w:rsidRPr="00FA0C7D">
        <w:rPr>
          <w:rFonts w:asciiTheme="minorHAnsi" w:hAnsiTheme="minorHAnsi" w:cstheme="minorHAnsi"/>
          <w:lang w:val="en-GB"/>
        </w:rPr>
        <w:fldChar w:fldCharType="end"/>
      </w:r>
      <w:r w:rsidRPr="00FA0C7D">
        <w:rPr>
          <w:rFonts w:asciiTheme="minorHAnsi" w:hAnsiTheme="minorHAnsi" w:cstheme="minorHAnsi"/>
          <w:lang w:val="en-GB"/>
        </w:rPr>
        <w:t xml:space="preserve"> Chair</w:t>
      </w:r>
      <w:r w:rsidR="00DB0C87" w:rsidRPr="00FA0C7D">
        <w:rPr>
          <w:rFonts w:asciiTheme="minorHAnsi" w:hAnsiTheme="minorHAnsi" w:cstheme="minorHAnsi"/>
          <w:lang w:val="en-GB"/>
        </w:rPr>
        <w:fldChar w:fldCharType="begin"/>
      </w:r>
      <w:r w:rsidR="00DB0C87" w:rsidRPr="00FA0C7D">
        <w:instrText xml:space="preserve"> XE "</w:instrText>
      </w:r>
      <w:r w:rsidR="00DB0C87" w:rsidRPr="00FA0C7D">
        <w:rPr>
          <w:rFonts w:asciiTheme="minorHAnsi" w:hAnsiTheme="minorHAnsi" w:cstheme="minorHAnsi"/>
        </w:rPr>
        <w:instrText>Chair</w:instrText>
      </w:r>
      <w:r w:rsidR="00DB0C87" w:rsidRPr="00FA0C7D">
        <w:instrText xml:space="preserve">" </w:instrText>
      </w:r>
      <w:r w:rsidR="00DB0C87" w:rsidRPr="00FA0C7D">
        <w:rPr>
          <w:rFonts w:asciiTheme="minorHAnsi" w:hAnsiTheme="minorHAnsi" w:cstheme="minorHAnsi"/>
          <w:lang w:val="en-GB"/>
        </w:rPr>
        <w:fldChar w:fldCharType="end"/>
      </w:r>
      <w:r w:rsidRPr="00FA0C7D">
        <w:rPr>
          <w:rFonts w:asciiTheme="minorHAnsi" w:hAnsiTheme="minorHAnsi" w:cstheme="minorHAnsi"/>
          <w:lang w:val="en-GB"/>
        </w:rPr>
        <w:t xml:space="preserve">, as a non-voting private sector representative, is responsible for: </w:t>
      </w:r>
    </w:p>
    <w:p w14:paraId="47D340FE" w14:textId="77777777" w:rsidR="003A1221" w:rsidRPr="00FA0C7D" w:rsidRDefault="003A1221" w:rsidP="003A1221">
      <w:pPr>
        <w:pStyle w:val="MediumGrid2-Accent11"/>
        <w:numPr>
          <w:ilvl w:val="3"/>
          <w:numId w:val="2"/>
        </w:numPr>
        <w:spacing w:before="240" w:after="160"/>
        <w:rPr>
          <w:rFonts w:asciiTheme="minorHAnsi" w:hAnsiTheme="minorHAnsi" w:cstheme="minorHAnsi"/>
          <w:lang w:val="en-GB"/>
        </w:rPr>
      </w:pPr>
      <w:r w:rsidRPr="00FA0C7D">
        <w:rPr>
          <w:rFonts w:asciiTheme="minorHAnsi" w:hAnsiTheme="minorHAnsi" w:cstheme="minorHAnsi"/>
          <w:lang w:val="en-GB"/>
        </w:rPr>
        <w:t>Demonstrating the highest levels of integrity and honesty;</w:t>
      </w:r>
    </w:p>
    <w:p w14:paraId="0E7136EE" w14:textId="0E7BE85E" w:rsidR="003A1221" w:rsidRPr="00FA0C7D" w:rsidRDefault="003A1221" w:rsidP="003A1221">
      <w:pPr>
        <w:pStyle w:val="MediumGrid2-Accent11"/>
        <w:numPr>
          <w:ilvl w:val="3"/>
          <w:numId w:val="2"/>
        </w:numPr>
        <w:spacing w:before="240" w:after="160"/>
        <w:rPr>
          <w:rFonts w:asciiTheme="minorHAnsi" w:hAnsiTheme="minorHAnsi" w:cstheme="minorHAnsi"/>
          <w:lang w:val="en-GB"/>
        </w:rPr>
      </w:pPr>
      <w:r w:rsidRPr="00FA0C7D">
        <w:rPr>
          <w:rFonts w:asciiTheme="minorHAnsi" w:hAnsiTheme="minorHAnsi" w:cstheme="minorHAnsi"/>
          <w:lang w:val="en-GB"/>
        </w:rPr>
        <w:t>Ensuring that the decisions made by the Accountability Board</w:t>
      </w:r>
      <w:r w:rsidR="00DB7FDE" w:rsidRPr="00FA0C7D">
        <w:rPr>
          <w:rFonts w:asciiTheme="minorHAnsi" w:hAnsiTheme="minorHAnsi" w:cstheme="minorHAnsi"/>
          <w:lang w:val="en-GB"/>
        </w:rPr>
        <w:fldChar w:fldCharType="begin"/>
      </w:r>
      <w:r w:rsidR="00DB7FDE" w:rsidRPr="00FA0C7D">
        <w:instrText xml:space="preserve"> XE "Accountability Board" </w:instrText>
      </w:r>
      <w:r w:rsidR="00DB7FDE" w:rsidRPr="00FA0C7D">
        <w:rPr>
          <w:rFonts w:asciiTheme="minorHAnsi" w:hAnsiTheme="minorHAnsi" w:cstheme="minorHAnsi"/>
          <w:lang w:val="en-GB"/>
        </w:rPr>
        <w:fldChar w:fldCharType="end"/>
      </w:r>
      <w:r w:rsidRPr="00FA0C7D">
        <w:rPr>
          <w:rFonts w:asciiTheme="minorHAnsi" w:hAnsiTheme="minorHAnsi" w:cstheme="minorHAnsi"/>
          <w:lang w:val="en-GB"/>
        </w:rPr>
        <w:t xml:space="preserve"> are consistent with the strategic direction set by the Strategic Board</w:t>
      </w:r>
      <w:r w:rsidR="003F5137" w:rsidRPr="00FA0C7D">
        <w:rPr>
          <w:rFonts w:asciiTheme="minorHAnsi" w:hAnsiTheme="minorHAnsi" w:cstheme="minorHAnsi"/>
          <w:lang w:val="en-GB"/>
        </w:rPr>
        <w:fldChar w:fldCharType="begin"/>
      </w:r>
      <w:r w:rsidR="003F5137" w:rsidRPr="00FA0C7D">
        <w:instrText xml:space="preserve"> XE "Strategic Board" </w:instrText>
      </w:r>
      <w:r w:rsidR="003F5137" w:rsidRPr="00FA0C7D">
        <w:rPr>
          <w:rFonts w:asciiTheme="minorHAnsi" w:hAnsiTheme="minorHAnsi" w:cstheme="minorHAnsi"/>
          <w:lang w:val="en-GB"/>
        </w:rPr>
        <w:fldChar w:fldCharType="end"/>
      </w:r>
      <w:r w:rsidRPr="00FA0C7D">
        <w:rPr>
          <w:rFonts w:asciiTheme="minorHAnsi" w:hAnsiTheme="minorHAnsi" w:cstheme="minorHAnsi"/>
          <w:lang w:val="en-GB"/>
        </w:rPr>
        <w:t>; and</w:t>
      </w:r>
    </w:p>
    <w:p w14:paraId="5E71C1F2" w14:textId="2C7EA4BC" w:rsidR="003A1221" w:rsidRPr="00FA0C7D" w:rsidRDefault="003A1221" w:rsidP="00B2386B">
      <w:pPr>
        <w:pStyle w:val="MediumGrid2-Accent11"/>
        <w:numPr>
          <w:ilvl w:val="3"/>
          <w:numId w:val="2"/>
        </w:numPr>
        <w:spacing w:before="240" w:after="160"/>
        <w:rPr>
          <w:rFonts w:asciiTheme="minorHAnsi" w:hAnsiTheme="minorHAnsi"/>
        </w:rPr>
      </w:pPr>
      <w:r w:rsidRPr="00FA0C7D">
        <w:rPr>
          <w:rFonts w:asciiTheme="minorHAnsi" w:hAnsiTheme="minorHAnsi" w:cstheme="minorHAnsi"/>
          <w:lang w:val="en-GB"/>
        </w:rPr>
        <w:t>Ensuring that declarations of interest</w:t>
      </w:r>
      <w:r w:rsidR="00261024" w:rsidRPr="00FA0C7D">
        <w:rPr>
          <w:rFonts w:asciiTheme="minorHAnsi" w:hAnsiTheme="minorHAnsi" w:cstheme="minorHAnsi"/>
          <w:lang w:val="en-GB"/>
        </w:rPr>
        <w:fldChar w:fldCharType="begin"/>
      </w:r>
      <w:r w:rsidR="00261024" w:rsidRPr="00FA0C7D">
        <w:instrText xml:space="preserve"> XE "</w:instrText>
      </w:r>
      <w:r w:rsidR="00261024" w:rsidRPr="00FA0C7D">
        <w:rPr>
          <w:rFonts w:asciiTheme="minorHAnsi" w:hAnsiTheme="minorHAnsi" w:cstheme="minorHAnsi"/>
        </w:rPr>
        <w:instrText>Interest</w:instrText>
      </w:r>
      <w:r w:rsidR="005B0331" w:rsidRPr="00FA0C7D">
        <w:rPr>
          <w:rFonts w:asciiTheme="minorHAnsi" w:hAnsiTheme="minorHAnsi" w:cstheme="minorHAnsi"/>
        </w:rPr>
        <w:instrText>s</w:instrText>
      </w:r>
      <w:r w:rsidR="00261024" w:rsidRPr="00FA0C7D">
        <w:rPr>
          <w:rFonts w:cstheme="minorHAnsi"/>
        </w:rPr>
        <w:instrText>:</w:instrText>
      </w:r>
      <w:r w:rsidR="00261024" w:rsidRPr="00FA0C7D">
        <w:instrText xml:space="preserve">Declaration" </w:instrText>
      </w:r>
      <w:r w:rsidR="00261024" w:rsidRPr="00FA0C7D">
        <w:rPr>
          <w:rFonts w:asciiTheme="minorHAnsi" w:hAnsiTheme="minorHAnsi" w:cstheme="minorHAnsi"/>
          <w:lang w:val="en-GB"/>
        </w:rPr>
        <w:fldChar w:fldCharType="end"/>
      </w:r>
      <w:r w:rsidRPr="00FA0C7D">
        <w:rPr>
          <w:rFonts w:asciiTheme="minorHAnsi" w:hAnsiTheme="minorHAnsi" w:cstheme="minorHAnsi"/>
          <w:lang w:val="en-GB"/>
        </w:rPr>
        <w:t xml:space="preserve"> are requested, and acted upon, at the outset of each Accountability Board</w:t>
      </w:r>
      <w:r w:rsidR="00DB7FDE" w:rsidRPr="00FA0C7D">
        <w:rPr>
          <w:rFonts w:asciiTheme="minorHAnsi" w:hAnsiTheme="minorHAnsi" w:cstheme="minorHAnsi"/>
          <w:lang w:val="en-GB"/>
        </w:rPr>
        <w:fldChar w:fldCharType="begin"/>
      </w:r>
      <w:r w:rsidR="00DB7FDE" w:rsidRPr="00FA0C7D">
        <w:instrText xml:space="preserve"> XE "Accountability Board" </w:instrText>
      </w:r>
      <w:r w:rsidR="00DB7FDE" w:rsidRPr="00FA0C7D">
        <w:rPr>
          <w:rFonts w:asciiTheme="minorHAnsi" w:hAnsiTheme="minorHAnsi" w:cstheme="minorHAnsi"/>
          <w:lang w:val="en-GB"/>
        </w:rPr>
        <w:fldChar w:fldCharType="end"/>
      </w:r>
      <w:r w:rsidRPr="00FA0C7D">
        <w:rPr>
          <w:rFonts w:asciiTheme="minorHAnsi" w:hAnsiTheme="minorHAnsi" w:cstheme="minorHAnsi"/>
          <w:lang w:val="en-GB"/>
        </w:rPr>
        <w:t xml:space="preserve"> meeting.</w:t>
      </w:r>
    </w:p>
    <w:p w14:paraId="44F64622" w14:textId="6CD616B1" w:rsidR="009376F9" w:rsidRPr="00FA0C7D" w:rsidRDefault="009376F9" w:rsidP="00C149AF">
      <w:pPr>
        <w:pStyle w:val="Heading25"/>
      </w:pPr>
      <w:bookmarkStart w:id="333" w:name="_Toc29296696"/>
      <w:bookmarkStart w:id="334" w:name="_Toc102055301"/>
      <w:r w:rsidRPr="00FA0C7D">
        <w:t>Federated Boards</w:t>
      </w:r>
      <w:bookmarkEnd w:id="332"/>
      <w:bookmarkEnd w:id="333"/>
      <w:bookmarkEnd w:id="334"/>
      <w:r w:rsidR="009574BE" w:rsidRPr="00FA0C7D">
        <w:fldChar w:fldCharType="begin"/>
      </w:r>
      <w:r w:rsidR="009574BE" w:rsidRPr="00FA0C7D">
        <w:instrText xml:space="preserve"> XE "Federated Boards" </w:instrText>
      </w:r>
      <w:r w:rsidR="009574BE" w:rsidRPr="00FA0C7D">
        <w:fldChar w:fldCharType="end"/>
      </w:r>
    </w:p>
    <w:p w14:paraId="7C3F426F" w14:textId="6803B0C4" w:rsidR="00C97B8F" w:rsidRPr="00FA0C7D" w:rsidRDefault="00C97B8F" w:rsidP="009F3464">
      <w:pPr>
        <w:pStyle w:val="Heading4"/>
      </w:pPr>
      <w:bookmarkStart w:id="335" w:name="_Ref7706395"/>
      <w:bookmarkStart w:id="336" w:name="_Ref8227363"/>
      <w:r w:rsidRPr="00FA0C7D">
        <w:t>The 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are the local public/private partnerships which support the </w:t>
      </w:r>
      <w:r w:rsidR="00B11AAE" w:rsidRPr="00FA0C7D">
        <w:t>SELEP</w:t>
      </w:r>
      <w:r w:rsidR="00501B76"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w:t>
      </w:r>
      <w:r w:rsidRPr="00FA0C7D">
        <w:fldChar w:fldCharType="begin"/>
      </w:r>
      <w:r w:rsidRPr="00FA0C7D">
        <w:instrText xml:space="preserve"> REF _Ref6995546 \w \p \h  \* MERGEFORMAT </w:instrText>
      </w:r>
      <w:r w:rsidRPr="00FA0C7D">
        <w:fldChar w:fldCharType="separate"/>
      </w:r>
      <w:r w:rsidR="00A130F7">
        <w:t>H.2 above</w:t>
      </w:r>
      <w:r w:rsidRPr="00FA0C7D">
        <w:fldChar w:fldCharType="end"/>
      </w:r>
      <w:r w:rsidRPr="00FA0C7D">
        <w:t xml:space="preserve">). The Federated Boards utilise public and private sector knowledge and expertise to identify priorities that will deliver the greatest benefit to the </w:t>
      </w:r>
      <w:r w:rsidR="00B11AAE" w:rsidRPr="00FA0C7D">
        <w:t>SELEP</w:t>
      </w:r>
      <w:r w:rsidRPr="00FA0C7D">
        <w:t xml:space="preserve"> area. </w:t>
      </w:r>
    </w:p>
    <w:p w14:paraId="21E4A346" w14:textId="77777777" w:rsidR="00C97B8F" w:rsidRPr="00FA0C7D" w:rsidRDefault="00C97B8F" w:rsidP="00B2386B">
      <w:pPr>
        <w:pStyle w:val="Heading5"/>
      </w:pPr>
      <w:r w:rsidRPr="00FA0C7D">
        <w:t xml:space="preserve">They have responsibility in their respective areas for: </w:t>
      </w:r>
      <w:bookmarkEnd w:id="335"/>
      <w:bookmarkEnd w:id="336"/>
    </w:p>
    <w:p w14:paraId="5B586D26" w14:textId="4CB5F617" w:rsidR="00C97B8F" w:rsidRPr="00FA0C7D" w:rsidRDefault="00C97B8F" w:rsidP="00B2386B">
      <w:pPr>
        <w:pStyle w:val="Heading6"/>
      </w:pPr>
      <w:bookmarkStart w:id="337" w:name="_Ref6995524"/>
      <w:bookmarkStart w:id="338" w:name="_Hlk3456991"/>
      <w:r w:rsidRPr="00FA0C7D">
        <w:t>leading the open</w:t>
      </w:r>
      <w:del w:id="339" w:author="Helen Dyer - Capital Programme Manager (SELEP)" w:date="2023-03-12T08:07:00Z">
        <w:r w:rsidRPr="00FA0C7D">
          <w:delText>ing</w:delText>
        </w:r>
      </w:del>
      <w:r w:rsidRPr="00FA0C7D">
        <w:t xml:space="preserve"> call for </w:t>
      </w:r>
      <w:r w:rsidR="007D1107" w:rsidRPr="00FA0C7D">
        <w:t xml:space="preserve">capital funding </w:t>
      </w:r>
      <w:r w:rsidRPr="00FA0C7D">
        <w:t>project</w:t>
      </w:r>
      <w:r w:rsidR="007D1107" w:rsidRPr="00FA0C7D">
        <w:t>s</w:t>
      </w:r>
      <w:del w:id="340" w:author="Helen Dyer - Capital Programme Manager (SELEP)" w:date="2023-03-12T08:08:00Z">
        <w:r w:rsidR="000C637C" w:rsidRPr="00FA0C7D">
          <w:delText xml:space="preserve"> for</w:delText>
        </w:r>
      </w:del>
      <w:r w:rsidRPr="00FA0C7D">
        <w:t xml:space="preserve"> and ensuring the call is widely publicised</w:t>
      </w:r>
      <w:r w:rsidR="007D1107" w:rsidRPr="00FA0C7D">
        <w:t>;</w:t>
      </w:r>
    </w:p>
    <w:p w14:paraId="6A6037E6" w14:textId="33A024A7" w:rsidR="00C97B8F" w:rsidRPr="00FA0C7D" w:rsidRDefault="00C97B8F" w:rsidP="000C5D55">
      <w:pPr>
        <w:pStyle w:val="Heading6"/>
      </w:pPr>
      <w:r w:rsidRPr="00FA0C7D">
        <w:t xml:space="preserve">the identification and prioritisation of </w:t>
      </w:r>
      <w:r w:rsidR="007D1107" w:rsidRPr="00FA0C7D">
        <w:t xml:space="preserve">capital </w:t>
      </w:r>
      <w:r w:rsidRPr="00FA0C7D">
        <w:t xml:space="preserve">projects for investment by </w:t>
      </w:r>
      <w:r w:rsidR="00B11AAE" w:rsidRPr="00FA0C7D">
        <w:t>SELEP</w:t>
      </w:r>
      <w:r w:rsidR="000E189B"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prior to projects being prioritised at a pan-LEP level by the Strategic Board</w:t>
      </w:r>
      <w:r w:rsidR="003F5137" w:rsidRPr="00FA0C7D">
        <w:fldChar w:fldCharType="begin"/>
      </w:r>
      <w:r w:rsidR="003F5137" w:rsidRPr="00FA0C7D">
        <w:instrText xml:space="preserve"> XE "Strategic Board" </w:instrText>
      </w:r>
      <w:r w:rsidR="003F5137" w:rsidRPr="00FA0C7D">
        <w:fldChar w:fldCharType="end"/>
      </w:r>
      <w:r w:rsidRPr="00FA0C7D">
        <w:t>/Investment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(depending on funding stream);</w:t>
      </w:r>
    </w:p>
    <w:p w14:paraId="084D5E61" w14:textId="3426803C" w:rsidR="00C97B8F" w:rsidRPr="00FA0C7D" w:rsidRDefault="00C97B8F" w:rsidP="000C5D55">
      <w:pPr>
        <w:pStyle w:val="Heading6"/>
      </w:pPr>
      <w:bookmarkStart w:id="341" w:name="_Hlk10732891"/>
      <w:r w:rsidRPr="00FA0C7D">
        <w:t xml:space="preserve">overseeing </w:t>
      </w:r>
      <w:r w:rsidR="00B11AAE" w:rsidRPr="00FA0C7D">
        <w:t>SELEP</w:t>
      </w:r>
      <w:r w:rsidR="000E189B" w:rsidRPr="00FA0C7D">
        <w:t xml:space="preserve"> Ltd</w:t>
      </w:r>
      <w:r w:rsidR="007D1107" w:rsidRPr="00FA0C7D">
        <w:t xml:space="preserve"> capital</w:t>
      </w:r>
      <w:r w:rsidR="00157533" w:rsidRPr="00FA0C7D">
        <w:fldChar w:fldCharType="begin"/>
      </w:r>
      <w:r w:rsidR="00157533" w:rsidRPr="00FA0C7D">
        <w:instrText xml:space="preserve"> XE "SELEP Ltd" </w:instrText>
      </w:r>
      <w:r w:rsidR="00157533" w:rsidRPr="00FA0C7D">
        <w:fldChar w:fldCharType="end"/>
      </w:r>
      <w:r w:rsidRPr="00FA0C7D">
        <w:t xml:space="preserve"> investment programmes within the agreed local tolerance levels for spending and delivery;</w:t>
      </w:r>
    </w:p>
    <w:bookmarkEnd w:id="341"/>
    <w:p w14:paraId="1B2A7154" w14:textId="77777777" w:rsidR="00C97B8F" w:rsidRPr="00FA0C7D" w:rsidRDefault="00C97B8F" w:rsidP="000C5D55">
      <w:pPr>
        <w:pStyle w:val="Heading6"/>
      </w:pPr>
      <w:r w:rsidRPr="00FA0C7D">
        <w:t xml:space="preserve">coordinating </w:t>
      </w:r>
      <w:r w:rsidRPr="00FA0C7D">
        <w:rPr>
          <w:bCs/>
        </w:rPr>
        <w:t xml:space="preserve">reports </w:t>
      </w:r>
      <w:r w:rsidRPr="00FA0C7D">
        <w:t xml:space="preserve">as required to the Strategic and Accountability Boards; </w:t>
      </w:r>
    </w:p>
    <w:p w14:paraId="464A5EEF" w14:textId="45735169" w:rsidR="00C97B8F" w:rsidRPr="00FA0C7D" w:rsidRDefault="00C97B8F" w:rsidP="000C5D55">
      <w:pPr>
        <w:pStyle w:val="Heading6"/>
      </w:pPr>
      <w:r w:rsidRPr="00FA0C7D">
        <w:t xml:space="preserve">identifying local </w:t>
      </w:r>
      <w:r w:rsidRPr="00FA0C7D">
        <w:rPr>
          <w:bCs/>
        </w:rPr>
        <w:t xml:space="preserve">priorities </w:t>
      </w:r>
      <w:r w:rsidRPr="00FA0C7D">
        <w:t>and/or a vision for the federated area</w:t>
      </w:r>
      <w:r w:rsidR="009574BE" w:rsidRPr="00FA0C7D">
        <w:fldChar w:fldCharType="begin"/>
      </w:r>
      <w:r w:rsidR="009574BE" w:rsidRPr="00FA0C7D">
        <w:instrText xml:space="preserve"> XE "Federated Boards" </w:instrText>
      </w:r>
      <w:r w:rsidR="009574BE" w:rsidRPr="00FA0C7D">
        <w:fldChar w:fldCharType="end"/>
      </w:r>
      <w:r w:rsidRPr="00FA0C7D">
        <w:t xml:space="preserve"> which are aligned with </w:t>
      </w:r>
      <w:r w:rsidR="00B11AAE" w:rsidRPr="00FA0C7D">
        <w:t>SELEP</w:t>
      </w:r>
      <w:r w:rsidR="000E189B" w:rsidRPr="00FA0C7D">
        <w:t xml:space="preserve"> </w:t>
      </w:r>
      <w:r w:rsidR="0032602E" w:rsidRPr="00FA0C7D">
        <w:t>Ltd.’s</w:t>
      </w:r>
      <w:r w:rsidRPr="00FA0C7D">
        <w:t xml:space="preserve"> </w:t>
      </w:r>
      <w:del w:id="342" w:author="Amy Ferraro" w:date="2023-03-23T17:16:00Z">
        <w:r w:rsidRPr="00FA0C7D" w:rsidDel="008E3B32">
          <w:delText>Economic Strategy Statement</w:delText>
        </w:r>
        <w:r w:rsidR="00DC0B5C" w:rsidRPr="00FA0C7D" w:rsidDel="008E3B32">
          <w:fldChar w:fldCharType="begin"/>
        </w:r>
        <w:r w:rsidR="00DC0B5C" w:rsidRPr="00FA0C7D" w:rsidDel="008E3B32">
          <w:delInstrText xml:space="preserve"> XE "Economic Strategy Statement" </w:delInstrText>
        </w:r>
        <w:r w:rsidR="00DC0B5C" w:rsidRPr="00FA0C7D" w:rsidDel="008E3B32">
          <w:fldChar w:fldCharType="end"/>
        </w:r>
        <w:r w:rsidR="000E189B" w:rsidRPr="00FA0C7D" w:rsidDel="008E3B32">
          <w:delText>, Local Industrial Strategy</w:delText>
        </w:r>
        <w:r w:rsidR="00157533" w:rsidRPr="00FA0C7D" w:rsidDel="008E3B32">
          <w:fldChar w:fldCharType="begin"/>
        </w:r>
        <w:r w:rsidR="00157533" w:rsidRPr="00FA0C7D" w:rsidDel="008E3B32">
          <w:delInstrText xml:space="preserve"> XE "Local Industrial Strategy" </w:delInstrText>
        </w:r>
        <w:r w:rsidR="00157533" w:rsidRPr="00FA0C7D" w:rsidDel="008E3B32">
          <w:fldChar w:fldCharType="end"/>
        </w:r>
      </w:del>
      <w:ins w:id="343" w:author="Amy Ferraro" w:date="2023-03-23T17:16:00Z">
        <w:r w:rsidR="008E3B32">
          <w:t>strategies</w:t>
        </w:r>
      </w:ins>
      <w:r w:rsidRPr="00FA0C7D">
        <w:t xml:space="preserve"> and the LEP’s approach to project prioritisation; </w:t>
      </w:r>
    </w:p>
    <w:p w14:paraId="2E28D23D" w14:textId="676D969E" w:rsidR="00C97B8F" w:rsidRPr="00FA0C7D" w:rsidRDefault="00C97B8F" w:rsidP="000C5D55">
      <w:pPr>
        <w:pStyle w:val="Heading6"/>
      </w:pPr>
      <w:r w:rsidRPr="00FA0C7D">
        <w:t xml:space="preserve">enabling </w:t>
      </w:r>
      <w:r w:rsidRPr="00FA0C7D">
        <w:rPr>
          <w:bCs/>
        </w:rPr>
        <w:t xml:space="preserve">collective engagement </w:t>
      </w:r>
      <w:r w:rsidRPr="00FA0C7D">
        <w:t>with all Local Authority leaders within the federated area</w:t>
      </w:r>
      <w:r w:rsidR="009574BE" w:rsidRPr="00FA0C7D">
        <w:fldChar w:fldCharType="begin"/>
      </w:r>
      <w:r w:rsidR="009574BE" w:rsidRPr="00FA0C7D">
        <w:instrText xml:space="preserve"> XE "Federated Boards" </w:instrText>
      </w:r>
      <w:r w:rsidR="009574BE" w:rsidRPr="00FA0C7D">
        <w:fldChar w:fldCharType="end"/>
      </w:r>
      <w:r w:rsidRPr="00FA0C7D">
        <w:t xml:space="preserve"> to ensure that there is a clear mandate for decision making on growth priorities and supporting collaboration and joint delivery at executive level; </w:t>
      </w:r>
    </w:p>
    <w:p w14:paraId="6F1638B6" w14:textId="1E200ACE" w:rsidR="00C97B8F" w:rsidRPr="00FA0C7D" w:rsidRDefault="00C97B8F" w:rsidP="000C5D55">
      <w:pPr>
        <w:pStyle w:val="Heading6"/>
        <w:rPr>
          <w:rFonts w:eastAsiaTheme="minorEastAsia"/>
          <w:lang w:eastAsia="ja-JP"/>
        </w:rPr>
      </w:pPr>
      <w:r w:rsidRPr="00FA0C7D">
        <w:rPr>
          <w:rFonts w:eastAsiaTheme="minorEastAsia"/>
          <w:lang w:eastAsia="ja-JP"/>
        </w:rPr>
        <w:t>championing successes within their communities, including bringing to the attention of Government</w:t>
      </w:r>
      <w:r w:rsidR="00157533" w:rsidRPr="00FA0C7D">
        <w:rPr>
          <w:rFonts w:eastAsiaTheme="minorEastAsia"/>
          <w:lang w:eastAsia="ja-JP"/>
        </w:rPr>
        <w:fldChar w:fldCharType="begin"/>
      </w:r>
      <w:r w:rsidR="00157533" w:rsidRPr="00FA0C7D">
        <w:instrText xml:space="preserve"> XE "Government" </w:instrText>
      </w:r>
      <w:r w:rsidR="00157533" w:rsidRPr="00FA0C7D">
        <w:rPr>
          <w:rFonts w:eastAsiaTheme="minorEastAsia"/>
          <w:lang w:eastAsia="ja-JP"/>
        </w:rPr>
        <w:fldChar w:fldCharType="end"/>
      </w:r>
      <w:r w:rsidRPr="00FA0C7D">
        <w:rPr>
          <w:rFonts w:eastAsiaTheme="minorEastAsia"/>
          <w:lang w:eastAsia="ja-JP"/>
        </w:rPr>
        <w:t xml:space="preserve"> local growth projects which should be recognised as innovative, or examples of best practice, and ensuring that stakeholders are able to make informed decisions on local growth matters;</w:t>
      </w:r>
    </w:p>
    <w:p w14:paraId="428A940E" w14:textId="77777777" w:rsidR="00C97B8F" w:rsidRPr="00FA0C7D" w:rsidRDefault="00C97B8F" w:rsidP="000C5D55">
      <w:pPr>
        <w:pStyle w:val="Heading6"/>
      </w:pPr>
      <w:r w:rsidRPr="00FA0C7D">
        <w:t xml:space="preserve">ensuring ongoing local engagement with </w:t>
      </w:r>
      <w:r w:rsidRPr="00FA0C7D">
        <w:rPr>
          <w:bCs/>
        </w:rPr>
        <w:t xml:space="preserve">public and private sector </w:t>
      </w:r>
      <w:r w:rsidRPr="00FA0C7D">
        <w:t xml:space="preserve">partners to inform key decisions and set out how they will evidence effective engagement; </w:t>
      </w:r>
    </w:p>
    <w:p w14:paraId="595EB354" w14:textId="495166B4" w:rsidR="00C97B8F" w:rsidRPr="00FA0C7D" w:rsidRDefault="00C97B8F" w:rsidP="000C5D55">
      <w:pPr>
        <w:pStyle w:val="Heading6"/>
      </w:pPr>
      <w:r w:rsidRPr="00FA0C7D">
        <w:t xml:space="preserve">supporting </w:t>
      </w:r>
      <w:r w:rsidR="00B11AAE" w:rsidRPr="00FA0C7D">
        <w:t>SELEP</w:t>
      </w:r>
      <w:r w:rsidR="00B569DD" w:rsidRPr="00FA0C7D">
        <w:t xml:space="preserve"> </w:t>
      </w:r>
      <w:r w:rsidR="00BE3CB7" w:rsidRPr="00FA0C7D">
        <w:t>Ltd.’s</w:t>
      </w:r>
      <w:r w:rsidRPr="00FA0C7D">
        <w:t xml:space="preserve"> local engagement with, and feedback to, the general </w:t>
      </w:r>
      <w:r w:rsidRPr="00FA0C7D">
        <w:rPr>
          <w:bCs/>
        </w:rPr>
        <w:t xml:space="preserve">public </w:t>
      </w:r>
      <w:r w:rsidRPr="00FA0C7D">
        <w:t>about future strategy development and progress against delivery of the Growth Deal</w:t>
      </w:r>
      <w:r w:rsidR="004D1445" w:rsidRPr="00FA0C7D">
        <w:fldChar w:fldCharType="begin"/>
      </w:r>
      <w:r w:rsidR="004D1445" w:rsidRPr="00FA0C7D">
        <w:instrText xml:space="preserve"> XE "Growth Deal" </w:instrText>
      </w:r>
      <w:r w:rsidR="004D1445" w:rsidRPr="00FA0C7D">
        <w:fldChar w:fldCharType="end"/>
      </w:r>
      <w:r w:rsidRPr="00FA0C7D">
        <w:t xml:space="preserve">, including key projects and spend against those projects and that this can be evidenced; </w:t>
      </w:r>
    </w:p>
    <w:p w14:paraId="211279FB" w14:textId="50C149A6" w:rsidR="00C97B8F" w:rsidRPr="00FA0C7D" w:rsidRDefault="00C97B8F" w:rsidP="000C5D55">
      <w:pPr>
        <w:pStyle w:val="Heading6"/>
      </w:pPr>
      <w:bookmarkStart w:id="344" w:name="_Ref11412484"/>
      <w:r w:rsidRPr="00FA0C7D">
        <w:rPr>
          <w:iCs/>
        </w:rPr>
        <w:t>increasing their overall diversity</w:t>
      </w:r>
      <w:r w:rsidR="00DC0B5C" w:rsidRPr="00FA0C7D">
        <w:rPr>
          <w:iCs/>
        </w:rPr>
        <w:fldChar w:fldCharType="begin"/>
      </w:r>
      <w:r w:rsidR="00DC0B5C" w:rsidRPr="00FA0C7D">
        <w:instrText xml:space="preserve"> XE "Diversity" </w:instrText>
      </w:r>
      <w:r w:rsidR="00DC0B5C" w:rsidRPr="00FA0C7D">
        <w:rPr>
          <w:iCs/>
        </w:rPr>
        <w:fldChar w:fldCharType="end"/>
      </w:r>
      <w:r w:rsidRPr="00FA0C7D">
        <w:rPr>
          <w:iCs/>
        </w:rPr>
        <w:t xml:space="preserve"> of protected characteristics, including gender, age, ethnic origin, religion and sexual orientation as defined in the Equality Act 2010; and to commit to having at least one third female membership of appointed members of the Federated Board</w:t>
      </w:r>
      <w:r w:rsidR="009574BE" w:rsidRPr="00FA0C7D">
        <w:rPr>
          <w:iCs/>
        </w:rPr>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rPr>
          <w:iCs/>
        </w:rPr>
        <w:fldChar w:fldCharType="end"/>
      </w:r>
      <w:r w:rsidRPr="00FA0C7D">
        <w:rPr>
          <w:iCs/>
        </w:rPr>
        <w:t>;</w:t>
      </w:r>
      <w:bookmarkEnd w:id="337"/>
      <w:bookmarkEnd w:id="344"/>
    </w:p>
    <w:p w14:paraId="5CDE4B34" w14:textId="04478110" w:rsidR="00C97B8F" w:rsidRPr="00FA0C7D" w:rsidRDefault="00C97B8F" w:rsidP="000C5D55">
      <w:pPr>
        <w:pStyle w:val="Heading6"/>
      </w:pPr>
      <w:r w:rsidRPr="00FA0C7D">
        <w:t xml:space="preserve">ensuring that the Chief Executive Officer is informed of all </w:t>
      </w:r>
      <w:r w:rsidRPr="00FA0C7D">
        <w:rPr>
          <w:bCs/>
        </w:rPr>
        <w:t xml:space="preserve">meetings </w:t>
      </w:r>
      <w:r w:rsidRPr="00FA0C7D">
        <w:t xml:space="preserve">and that the </w:t>
      </w:r>
      <w:r w:rsidR="00B569DD" w:rsidRPr="00FA0C7D">
        <w:t>Secretariat</w:t>
      </w:r>
      <w:r w:rsidRPr="00FA0C7D">
        <w:t xml:space="preserve"> is given the opportunity to attend; </w:t>
      </w:r>
    </w:p>
    <w:p w14:paraId="56F7EC7F" w14:textId="77777777" w:rsidR="00C97B8F" w:rsidRPr="00FA0C7D" w:rsidRDefault="00C97B8F" w:rsidP="000C5D55">
      <w:pPr>
        <w:pStyle w:val="Heading6"/>
        <w:rPr>
          <w:rFonts w:eastAsiaTheme="minorEastAsia"/>
          <w:lang w:eastAsia="ja-JP"/>
        </w:rPr>
      </w:pPr>
      <w:r w:rsidRPr="00FA0C7D">
        <w:t xml:space="preserve">working with the LEP to </w:t>
      </w:r>
      <w:r w:rsidRPr="00FA0C7D">
        <w:rPr>
          <w:bCs/>
        </w:rPr>
        <w:t xml:space="preserve">publish </w:t>
      </w:r>
      <w:r w:rsidRPr="00FA0C7D">
        <w:t>arrangements for developing, prioritising, appraising and approving projects, with a view to ensuring that a wide range of delivery partners can be involved;</w:t>
      </w:r>
    </w:p>
    <w:p w14:paraId="00389F7B" w14:textId="437B3FEE" w:rsidR="00C97B8F" w:rsidRPr="00FA0C7D" w:rsidRDefault="00C97B8F" w:rsidP="000C5D55">
      <w:pPr>
        <w:pStyle w:val="Heading6"/>
      </w:pPr>
      <w:r w:rsidRPr="00FA0C7D">
        <w:t>provid</w:t>
      </w:r>
      <w:r w:rsidR="001E19D0" w:rsidRPr="00FA0C7D">
        <w:t>ing</w:t>
      </w:r>
      <w:r w:rsidRPr="00FA0C7D">
        <w:t xml:space="preserve"> </w:t>
      </w:r>
      <w:ins w:id="345" w:author="Helen Dyer - Capital Programme Manager (SELEP)" w:date="2023-03-12T08:10:00Z">
        <w:r w:rsidR="00810B49">
          <w:t>th</w:t>
        </w:r>
      </w:ins>
      <w:ins w:id="346" w:author="Helen Dyer - Capital Programme Manager (SELEP)" w:date="2023-03-12T08:11:00Z">
        <w:r w:rsidR="00810B49">
          <w:t>e</w:t>
        </w:r>
        <w:r w:rsidRPr="00FA0C7D">
          <w:t xml:space="preserve"> </w:t>
        </w:r>
      </w:ins>
      <w:r w:rsidR="00B11AAE" w:rsidRPr="00FA0C7D">
        <w:t>SELEP</w:t>
      </w:r>
      <w:r w:rsidRPr="00FA0C7D">
        <w:t xml:space="preserve"> </w:t>
      </w:r>
      <w:r w:rsidR="009712D1" w:rsidRPr="00FA0C7D">
        <w:t>Ltd</w:t>
      </w:r>
      <w:r w:rsidR="00157533" w:rsidRPr="00FA0C7D">
        <w:fldChar w:fldCharType="begin"/>
      </w:r>
      <w:r w:rsidR="00157533" w:rsidRPr="00FA0C7D">
        <w:instrText xml:space="preserve"> XE "SELEP Ltd" </w:instrText>
      </w:r>
      <w:r w:rsidR="00157533" w:rsidRPr="00FA0C7D">
        <w:fldChar w:fldCharType="end"/>
      </w:r>
      <w:r w:rsidR="009712D1" w:rsidRPr="00FA0C7D">
        <w:t xml:space="preserve"> </w:t>
      </w:r>
      <w:r w:rsidR="004E64B7" w:rsidRPr="00FA0C7D">
        <w:t xml:space="preserve">Secretariat </w:t>
      </w:r>
      <w:r w:rsidRPr="00FA0C7D">
        <w:t xml:space="preserve">with clear and updated </w:t>
      </w:r>
      <w:r w:rsidRPr="00FA0C7D">
        <w:rPr>
          <w:bCs/>
        </w:rPr>
        <w:t xml:space="preserve">nominations </w:t>
      </w:r>
      <w:r w:rsidRPr="00FA0C7D">
        <w:t>for membership of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t>
      </w:r>
    </w:p>
    <w:p w14:paraId="174ACEE9" w14:textId="77777777" w:rsidR="00C97B8F" w:rsidRPr="00FA0C7D" w:rsidRDefault="00C97B8F" w:rsidP="000C5D55">
      <w:pPr>
        <w:pStyle w:val="Heading6"/>
      </w:pPr>
      <w:r w:rsidRPr="00FA0C7D">
        <w:rPr>
          <w:bCs/>
        </w:rPr>
        <w:t xml:space="preserve">championing </w:t>
      </w:r>
      <w:r w:rsidRPr="00FA0C7D">
        <w:t>the work of the LEP to local communities; and</w:t>
      </w:r>
    </w:p>
    <w:p w14:paraId="2BF06DFB" w14:textId="77777777" w:rsidR="00C97B8F" w:rsidRPr="00FA0C7D" w:rsidRDefault="00C97B8F" w:rsidP="000C5D55">
      <w:pPr>
        <w:pStyle w:val="Heading6"/>
      </w:pPr>
      <w:r w:rsidRPr="00FA0C7D">
        <w:t xml:space="preserve">ensuring the </w:t>
      </w:r>
      <w:r w:rsidRPr="00FA0C7D">
        <w:rPr>
          <w:bCs/>
        </w:rPr>
        <w:t xml:space="preserve">transparency </w:t>
      </w:r>
      <w:r w:rsidRPr="00FA0C7D">
        <w:t>and accountability of decisions and recommendations made at local level.</w:t>
      </w:r>
    </w:p>
    <w:p w14:paraId="41B7F3E8" w14:textId="04E7423E" w:rsidR="00C97B8F" w:rsidRPr="00FA0C7D" w:rsidRDefault="00C97B8F" w:rsidP="00B2386B">
      <w:pPr>
        <w:pStyle w:val="Heading5"/>
      </w:pPr>
      <w:bookmarkStart w:id="347" w:name="_Ref7770604"/>
      <w:bookmarkEnd w:id="338"/>
      <w:r w:rsidRPr="00FA0C7D">
        <w:t>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shall determine its own board size and ratio of its private / public sector membership, with the following caveats:</w:t>
      </w:r>
      <w:bookmarkEnd w:id="347"/>
    </w:p>
    <w:p w14:paraId="4914E066" w14:textId="77777777" w:rsidR="00C97B8F" w:rsidRPr="00FA0C7D" w:rsidRDefault="00C97B8F" w:rsidP="000C5D55">
      <w:pPr>
        <w:pStyle w:val="Heading6"/>
      </w:pPr>
      <w:r w:rsidRPr="00FA0C7D">
        <w:t>being business led will mean that a majority of the membership is private sector;</w:t>
      </w:r>
    </w:p>
    <w:p w14:paraId="40F19015" w14:textId="5D8623FE" w:rsidR="00C97B8F" w:rsidRPr="00FA0C7D" w:rsidRDefault="00C97B8F" w:rsidP="000C5D55">
      <w:pPr>
        <w:pStyle w:val="Heading6"/>
      </w:pPr>
      <w:r w:rsidRPr="00FA0C7D">
        <w:t>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shall conduct its own competitive, open, transparent and non-discriminatory recruitment process in accordance with the </w:t>
      </w:r>
      <w:r w:rsidR="00B11AAE" w:rsidRPr="00FA0C7D">
        <w:t>SELEP</w:t>
      </w:r>
      <w:r w:rsidRPr="00FA0C7D">
        <w:t xml:space="preserve"> </w:t>
      </w:r>
      <w:r w:rsidR="006F385A" w:rsidRPr="00FA0C7D">
        <w:t>Ltd</w:t>
      </w:r>
      <w:r w:rsidR="00157533" w:rsidRPr="00FA0C7D">
        <w:fldChar w:fldCharType="begin"/>
      </w:r>
      <w:r w:rsidR="00157533" w:rsidRPr="00FA0C7D">
        <w:instrText xml:space="preserve"> XE "SELEP Ltd" </w:instrText>
      </w:r>
      <w:r w:rsidR="00157533" w:rsidRPr="00FA0C7D">
        <w:fldChar w:fldCharType="end"/>
      </w:r>
      <w:r w:rsidR="006F385A" w:rsidRPr="00FA0C7D">
        <w:t xml:space="preserve"> Board </w:t>
      </w:r>
      <w:r w:rsidRPr="00FA0C7D">
        <w:t>Recruitment Policy. Opportunities for the private sector to be recruited to the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w:t>
      </w:r>
      <w:del w:id="348" w:author="Amy Ferraro" w:date="2023-02-22T10:58:00Z">
        <w:r w:rsidRPr="00FA0C7D" w:rsidDel="009F51E4">
          <w:delText>must be advertised widely,</w:delText>
        </w:r>
      </w:del>
      <w:ins w:id="349" w:author="Amy Ferraro" w:date="2023-02-22T10:58:00Z">
        <w:r w:rsidR="009F51E4" w:rsidRPr="00FA0C7D">
          <w:t>must be advertised widely</w:t>
        </w:r>
      </w:ins>
      <w:r w:rsidRPr="00FA0C7D">
        <w:t xml:space="preserve"> on a variety of platforms to ensure that people across the business community have an opportunity to apply and consider the diversity</w:t>
      </w:r>
      <w:r w:rsidR="00DC0B5C" w:rsidRPr="00FA0C7D">
        <w:fldChar w:fldCharType="begin"/>
      </w:r>
      <w:r w:rsidR="00DC0B5C" w:rsidRPr="00FA0C7D">
        <w:instrText xml:space="preserve"> XE "Diversity" </w:instrText>
      </w:r>
      <w:r w:rsidR="00DC0B5C" w:rsidRPr="00FA0C7D">
        <w:fldChar w:fldCharType="end"/>
      </w:r>
      <w:r w:rsidRPr="00FA0C7D">
        <w:t xml:space="preserve"> requirements outlined in this Assurance Framework;</w:t>
      </w:r>
    </w:p>
    <w:p w14:paraId="0E31461B" w14:textId="73B2E584" w:rsidR="00C97B8F" w:rsidRPr="00FA0C7D" w:rsidRDefault="00C97B8F" w:rsidP="00355656">
      <w:pPr>
        <w:pStyle w:val="Heading6"/>
      </w:pPr>
      <w:r w:rsidRPr="00FA0C7D">
        <w:t>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’s process for board member recruitment will be set out within their Terms of Reference</w:t>
      </w:r>
      <w:r w:rsidR="008D28A7" w:rsidRPr="00FA0C7D">
        <w:fldChar w:fldCharType="begin"/>
      </w:r>
      <w:r w:rsidR="008D28A7" w:rsidRPr="00FA0C7D">
        <w:instrText xml:space="preserve"> XE "Terms of Reference" </w:instrText>
      </w:r>
      <w:r w:rsidR="008D28A7" w:rsidRPr="00FA0C7D">
        <w:fldChar w:fldCharType="end"/>
      </w:r>
      <w:r w:rsidRPr="00FA0C7D">
        <w:t xml:space="preserve"> (</w:t>
      </w:r>
      <w:r w:rsidRPr="00FA0C7D">
        <w:fldChar w:fldCharType="begin"/>
      </w:r>
      <w:r w:rsidRPr="00FA0C7D">
        <w:instrText xml:space="preserve"> REF _Ref7770978 \r \p \h  \* MERGEFORMAT </w:instrText>
      </w:r>
      <w:r w:rsidRPr="00FA0C7D">
        <w:fldChar w:fldCharType="separate"/>
      </w:r>
      <w:r w:rsidR="00A130F7">
        <w:t>H.2 above</w:t>
      </w:r>
      <w:r w:rsidRPr="00FA0C7D">
        <w:fldChar w:fldCharType="end"/>
      </w:r>
      <w:r w:rsidRPr="00FA0C7D">
        <w:t>);</w:t>
      </w:r>
    </w:p>
    <w:p w14:paraId="135B306F" w14:textId="3F5E2897" w:rsidR="00C97B8F" w:rsidRPr="00FA0C7D" w:rsidRDefault="00C97B8F" w:rsidP="000C5D55">
      <w:pPr>
        <w:pStyle w:val="Heading6"/>
      </w:pPr>
      <w:r w:rsidRPr="00FA0C7D">
        <w:t>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should ensure that their membership provides representation which is diverse and reflects the local population and business community</w:t>
      </w:r>
      <w:ins w:id="350" w:author="Helen Dyer - Capital Programme Manager (SELEP)" w:date="2023-03-12T08:16:00Z">
        <w:r w:rsidR="00AD0007">
          <w:t>;</w:t>
        </w:r>
      </w:ins>
      <w:del w:id="351" w:author="Helen Dyer - Capital Programme Manager (SELEP)" w:date="2023-03-12T08:16:00Z">
        <w:r w:rsidRPr="00FA0C7D">
          <w:delText>.</w:delText>
        </w:r>
      </w:del>
    </w:p>
    <w:p w14:paraId="314478F4" w14:textId="4CDA7383" w:rsidR="00DF1F01" w:rsidRPr="00FA0C7D" w:rsidRDefault="00DF1F01" w:rsidP="000C5D55">
      <w:pPr>
        <w:pStyle w:val="Heading6"/>
      </w:pPr>
      <w:r w:rsidRPr="00FA0C7D">
        <w:t>the total number of SELEP Ltd</w:t>
      </w:r>
      <w:r w:rsidR="00157533" w:rsidRPr="00FA0C7D">
        <w:fldChar w:fldCharType="begin"/>
      </w:r>
      <w:r w:rsidR="00157533" w:rsidRPr="00FA0C7D">
        <w:instrText xml:space="preserve"> XE "SELEP Ltd" </w:instrText>
      </w:r>
      <w:r w:rsidR="00157533" w:rsidRPr="00FA0C7D">
        <w:fldChar w:fldCharType="end"/>
      </w:r>
      <w:r w:rsidRPr="00FA0C7D">
        <w:t xml:space="preserve"> Members is limited to 50 for 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as stated in the </w:t>
      </w:r>
      <w:hyperlink r:id="rId37" w:history="1">
        <w:r w:rsidRPr="00FA0C7D">
          <w:rPr>
            <w:rStyle w:val="Hyperlink"/>
          </w:rPr>
          <w:t>Articles of Association</w:t>
        </w:r>
      </w:hyperlink>
      <w:r w:rsidRPr="00FA0C7D">
        <w:t>.</w:t>
      </w:r>
    </w:p>
    <w:p w14:paraId="2C5DD5C3" w14:textId="3E408A89" w:rsidR="00C97B8F" w:rsidRPr="00FA0C7D" w:rsidRDefault="00C97B8F" w:rsidP="00B2386B">
      <w:pPr>
        <w:pStyle w:val="Heading5"/>
      </w:pPr>
      <w:r w:rsidRPr="00FA0C7D">
        <w:t>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are required to publish their Terms of Reference</w:t>
      </w:r>
      <w:r w:rsidR="008D28A7" w:rsidRPr="00FA0C7D">
        <w:fldChar w:fldCharType="begin"/>
      </w:r>
      <w:r w:rsidR="008D28A7" w:rsidRPr="00FA0C7D">
        <w:instrText xml:space="preserve"> XE "Terms of Reference" </w:instrText>
      </w:r>
      <w:r w:rsidR="008D28A7" w:rsidRPr="00FA0C7D">
        <w:fldChar w:fldCharType="end"/>
      </w:r>
      <w:r w:rsidRPr="00FA0C7D">
        <w:t xml:space="preserve"> (</w:t>
      </w:r>
      <w:r w:rsidRPr="00FA0C7D">
        <w:fldChar w:fldCharType="begin"/>
      </w:r>
      <w:r w:rsidRPr="00FA0C7D">
        <w:instrText xml:space="preserve"> REF _Ref7770978 \r \p \h  \* MERGEFORMAT </w:instrText>
      </w:r>
      <w:r w:rsidRPr="00FA0C7D">
        <w:fldChar w:fldCharType="separate"/>
      </w:r>
      <w:r w:rsidR="00A130F7">
        <w:t>H.2 above</w:t>
      </w:r>
      <w:r w:rsidRPr="00FA0C7D">
        <w:fldChar w:fldCharType="end"/>
      </w:r>
      <w:r w:rsidRPr="00FA0C7D">
        <w:t>) which meet the minimum requirements of Federated Boards, as set out in section</w:t>
      </w:r>
      <w:r w:rsidR="006F385A" w:rsidRPr="00FA0C7D">
        <w:t xml:space="preserve"> </w:t>
      </w:r>
      <w:r w:rsidRPr="00FA0C7D">
        <w:fldChar w:fldCharType="begin"/>
      </w:r>
      <w:r w:rsidRPr="00FA0C7D">
        <w:instrText xml:space="preserve"> REF _Ref7770604 \r \p \h  \* MERGEFORMAT </w:instrText>
      </w:r>
      <w:r w:rsidRPr="00FA0C7D">
        <w:fldChar w:fldCharType="separate"/>
      </w:r>
      <w:r w:rsidR="00A130F7">
        <w:t>ii above</w:t>
      </w:r>
      <w:r w:rsidRPr="00FA0C7D">
        <w:fldChar w:fldCharType="end"/>
      </w:r>
      <w:ins w:id="352" w:author="Helen Dyer - Capital Programme Manager (SELEP)" w:date="2023-03-12T08:20:00Z">
        <w:r w:rsidR="00936132">
          <w:t>.</w:t>
        </w:r>
      </w:ins>
      <w:del w:id="353" w:author="Helen Dyer - Capital Programme Manager (SELEP)" w:date="2023-03-12T08:20:00Z">
        <w:r w:rsidRPr="00FA0C7D" w:rsidDel="00936132">
          <w:delText>)</w:delText>
        </w:r>
      </w:del>
      <w:r w:rsidRPr="00FA0C7D">
        <w:t xml:space="preserve"> This must be consistent with the same high level of governance</w:t>
      </w:r>
      <w:r w:rsidR="008E76B8" w:rsidRPr="00FA0C7D">
        <w:fldChar w:fldCharType="begin"/>
      </w:r>
      <w:r w:rsidR="008E76B8" w:rsidRPr="00FA0C7D">
        <w:instrText xml:space="preserve"> XE "Governance" </w:instrText>
      </w:r>
      <w:r w:rsidR="008E76B8" w:rsidRPr="00FA0C7D">
        <w:fldChar w:fldCharType="end"/>
      </w:r>
      <w:r w:rsidRPr="00FA0C7D">
        <w:t xml:space="preserve"> and transparency that is required of the </w:t>
      </w:r>
      <w:r w:rsidR="00B11AAE" w:rsidRPr="00FA0C7D">
        <w:t>SELEP</w:t>
      </w:r>
      <w:r w:rsidR="009E6426"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as set out in this Assurance Framework and associated policies.</w:t>
      </w:r>
    </w:p>
    <w:p w14:paraId="26DE5F9A" w14:textId="664FF3D1" w:rsidR="00C97B8F" w:rsidRPr="00FA0C7D" w:rsidRDefault="00C97B8F" w:rsidP="00B2386B">
      <w:pPr>
        <w:pStyle w:val="Heading5"/>
      </w:pPr>
      <w:r w:rsidRPr="00FA0C7D">
        <w:t>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will ensure it complies with the LEP Governance</w:t>
      </w:r>
      <w:r w:rsidR="008E76B8" w:rsidRPr="00FA0C7D">
        <w:fldChar w:fldCharType="begin"/>
      </w:r>
      <w:r w:rsidR="008E76B8" w:rsidRPr="00FA0C7D">
        <w:instrText xml:space="preserve"> XE "Governance" </w:instrText>
      </w:r>
      <w:r w:rsidR="008E76B8" w:rsidRPr="00FA0C7D">
        <w:fldChar w:fldCharType="end"/>
      </w:r>
      <w:r w:rsidRPr="00FA0C7D">
        <w:t xml:space="preserve"> and Transparency Best Practice Guidance (</w:t>
      </w:r>
      <w:r w:rsidRPr="00FA0C7D">
        <w:fldChar w:fldCharType="begin"/>
      </w:r>
      <w:r w:rsidRPr="00FA0C7D">
        <w:instrText xml:space="preserve"> REF _Ref8138069 \r \p \h  \* MERGEFORMAT </w:instrText>
      </w:r>
      <w:r w:rsidRPr="00FA0C7D">
        <w:fldChar w:fldCharType="separate"/>
      </w:r>
      <w:r w:rsidR="00A130F7">
        <w:t>D.2 above</w:t>
      </w:r>
      <w:r w:rsidRPr="00FA0C7D">
        <w:fldChar w:fldCharType="end"/>
      </w:r>
      <w:r w:rsidRPr="00FA0C7D">
        <w:t>). 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will be required to ensure it has in place the following policies, through agreeing to adopt the </w:t>
      </w:r>
      <w:r w:rsidR="00B11AAE" w:rsidRPr="00FA0C7D">
        <w:t>SELEP</w:t>
      </w:r>
      <w:r w:rsidRPr="00FA0C7D">
        <w:t xml:space="preserve"> </w:t>
      </w:r>
      <w:r w:rsidR="009E6426" w:rsidRPr="00FA0C7D">
        <w:t>Ltd</w:t>
      </w:r>
      <w:r w:rsidR="00157533" w:rsidRPr="00FA0C7D">
        <w:fldChar w:fldCharType="begin"/>
      </w:r>
      <w:r w:rsidR="00157533" w:rsidRPr="00FA0C7D">
        <w:instrText xml:space="preserve"> XE "SELEP Ltd" </w:instrText>
      </w:r>
      <w:r w:rsidR="00157533" w:rsidRPr="00FA0C7D">
        <w:fldChar w:fldCharType="end"/>
      </w:r>
      <w:r w:rsidR="009E6426" w:rsidRPr="00FA0C7D">
        <w:t xml:space="preserve"> </w:t>
      </w:r>
      <w:r w:rsidRPr="00FA0C7D">
        <w:t xml:space="preserve">policy or publication of their own policy, and that the policies are published on its own and/or the </w:t>
      </w:r>
      <w:r w:rsidR="00B11AAE" w:rsidRPr="00FA0C7D">
        <w:t>SELEP</w:t>
      </w:r>
      <w:r w:rsidRPr="00FA0C7D">
        <w:t xml:space="preserve"> </w:t>
      </w:r>
      <w:r w:rsidR="009712D1" w:rsidRPr="00FA0C7D">
        <w:t>Ltd</w:t>
      </w:r>
      <w:r w:rsidRPr="00FA0C7D">
        <w:t xml:space="preserve"> website:</w:t>
      </w:r>
    </w:p>
    <w:p w14:paraId="3C064E8B" w14:textId="77777777" w:rsidR="00C97B8F" w:rsidRPr="00FA0C7D" w:rsidRDefault="00C97B8F" w:rsidP="000C5D55">
      <w:pPr>
        <w:pStyle w:val="Heading6"/>
      </w:pPr>
      <w:r w:rsidRPr="00FA0C7D">
        <w:t>Confidential reporting procedures for third parties and the public;</w:t>
      </w:r>
    </w:p>
    <w:p w14:paraId="58FFFBCB" w14:textId="77777777" w:rsidR="00C97B8F" w:rsidRPr="00FA0C7D" w:rsidRDefault="00C97B8F" w:rsidP="000C5D55">
      <w:pPr>
        <w:pStyle w:val="Heading6"/>
      </w:pPr>
      <w:r w:rsidRPr="00FA0C7D">
        <w:t>Whistleblowing Policy;</w:t>
      </w:r>
    </w:p>
    <w:p w14:paraId="6F6B77A8" w14:textId="77777777" w:rsidR="00C97B8F" w:rsidRPr="00FA0C7D" w:rsidRDefault="00C97B8F" w:rsidP="000C5D55">
      <w:pPr>
        <w:pStyle w:val="Heading6"/>
      </w:pPr>
      <w:r w:rsidRPr="00FA0C7D">
        <w:t>Code of Conduct for Board Members; and</w:t>
      </w:r>
    </w:p>
    <w:p w14:paraId="08DA4ADE" w14:textId="59BB6DC5" w:rsidR="00C97B8F" w:rsidRPr="00FA0C7D" w:rsidRDefault="00C97B8F" w:rsidP="000C5D55">
      <w:pPr>
        <w:pStyle w:val="Heading6"/>
      </w:pPr>
      <w:r w:rsidRPr="00FA0C7D">
        <w:t>Register of Interests</w:t>
      </w:r>
      <w:r w:rsidR="00B90BF4" w:rsidRPr="00FA0C7D">
        <w:fldChar w:fldCharType="begin"/>
      </w:r>
      <w:r w:rsidR="00B90BF4" w:rsidRPr="00FA0C7D">
        <w:instrText xml:space="preserve"> XE "Interests:Register" </w:instrText>
      </w:r>
      <w:r w:rsidR="00B90BF4" w:rsidRPr="00FA0C7D">
        <w:fldChar w:fldCharType="end"/>
      </w:r>
      <w:r w:rsidRPr="00FA0C7D">
        <w:t xml:space="preserve"> Policy.</w:t>
      </w:r>
    </w:p>
    <w:p w14:paraId="3976CA3D" w14:textId="410C3101" w:rsidR="00C97B8F" w:rsidRPr="00FA0C7D" w:rsidRDefault="00C97B8F" w:rsidP="00B2386B">
      <w:pPr>
        <w:pStyle w:val="Heading5"/>
      </w:pPr>
      <w:r w:rsidRPr="00FA0C7D">
        <w:t>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will comply with the Local Government</w:t>
      </w:r>
      <w:r w:rsidR="00157533" w:rsidRPr="00FA0C7D">
        <w:fldChar w:fldCharType="begin"/>
      </w:r>
      <w:r w:rsidR="00157533" w:rsidRPr="00FA0C7D">
        <w:instrText xml:space="preserve"> XE "Government" </w:instrText>
      </w:r>
      <w:r w:rsidR="00157533" w:rsidRPr="00FA0C7D">
        <w:fldChar w:fldCharType="end"/>
      </w:r>
      <w:r w:rsidRPr="00FA0C7D">
        <w:t xml:space="preserve"> Act 1972 requirements for the publication of meeting agendas and meeting minutes (</w:t>
      </w:r>
      <w:r w:rsidRPr="00FA0C7D">
        <w:fldChar w:fldCharType="begin"/>
      </w:r>
      <w:r w:rsidRPr="00FA0C7D">
        <w:instrText xml:space="preserve"> REF _Ref7706707 \r \p \h  \* MERGEFORMAT </w:instrText>
      </w:r>
      <w:r w:rsidRPr="00FA0C7D">
        <w:fldChar w:fldCharType="separate"/>
      </w:r>
      <w:r w:rsidR="00A130F7">
        <w:t>Q.3 below</w:t>
      </w:r>
      <w:r w:rsidRPr="00FA0C7D">
        <w:fldChar w:fldCharType="end"/>
      </w:r>
      <w:r w:rsidRPr="00FA0C7D">
        <w:t xml:space="preserve">). </w:t>
      </w:r>
    </w:p>
    <w:p w14:paraId="2746FD46" w14:textId="49AF2707" w:rsidR="001E19D0" w:rsidRPr="00FA0C7D" w:rsidRDefault="00C97B8F" w:rsidP="00B2386B">
      <w:pPr>
        <w:pStyle w:val="Heading5"/>
      </w:pPr>
      <w:r w:rsidRPr="00FA0C7D">
        <w:t>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meeting papers and minutes shall be made available to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members on the </w:t>
      </w:r>
      <w:r w:rsidR="00B11AAE" w:rsidRPr="00FA0C7D">
        <w:t>SELEP</w:t>
      </w:r>
      <w:r w:rsidRPr="00FA0C7D">
        <w:t xml:space="preserve"> website.</w:t>
      </w:r>
    </w:p>
    <w:p w14:paraId="1D396AB7" w14:textId="2AD664AE" w:rsidR="00C97B8F" w:rsidRPr="00FA0C7D" w:rsidRDefault="001E19D0" w:rsidP="00B2386B">
      <w:pPr>
        <w:pStyle w:val="Heading5"/>
      </w:pPr>
      <w:r w:rsidRPr="00FA0C7D">
        <w:t>The membership of SELEP Ltd</w:t>
      </w:r>
      <w:r w:rsidR="00157533" w:rsidRPr="00FA0C7D">
        <w:fldChar w:fldCharType="begin"/>
      </w:r>
      <w:r w:rsidR="00157533" w:rsidRPr="00FA0C7D">
        <w:instrText xml:space="preserve"> XE "SELEP Ltd" </w:instrText>
      </w:r>
      <w:r w:rsidR="00157533" w:rsidRPr="00FA0C7D">
        <w:fldChar w:fldCharType="end"/>
      </w:r>
      <w:r w:rsidRPr="00FA0C7D">
        <w:t xml:space="preserve"> is made up of members of the </w:t>
      </w:r>
      <w:r w:rsidR="009574BE" w:rsidRPr="00FA0C7D">
        <w:t>F</w:t>
      </w:r>
      <w:r w:rsidRPr="00FA0C7D">
        <w:t xml:space="preserve">ederated </w:t>
      </w:r>
      <w:r w:rsidR="009574BE" w:rsidRPr="00FA0C7D">
        <w:t>B</w:t>
      </w:r>
      <w:r w:rsidRPr="00FA0C7D">
        <w:t xml:space="preserve">oards. </w:t>
      </w:r>
      <w:r w:rsidR="00233917" w:rsidRPr="00FA0C7D">
        <w:t>Up to 50 members from each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00233917" w:rsidRPr="00FA0C7D">
        <w:t xml:space="preserve"> are eligible for membership of SELEP Ltd. When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00233917" w:rsidRPr="00FA0C7D">
        <w:t xml:space="preserve"> members cease to be members of the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00233917" w:rsidRPr="00FA0C7D">
        <w:t xml:space="preserve"> they are expected to relinquish their SELEP Ltd membership at that time</w:t>
      </w:r>
      <w:ins w:id="354" w:author="Helen Dyer - Capital Programme Manager (SELEP)" w:date="2023-03-12T08:22:00Z">
        <w:r w:rsidR="00C3456E">
          <w:t>.</w:t>
        </w:r>
      </w:ins>
    </w:p>
    <w:p w14:paraId="3975D7B4" w14:textId="62A9AB6D" w:rsidR="001B429A" w:rsidRPr="00FA0C7D" w:rsidRDefault="001B429A" w:rsidP="000C5D55">
      <w:pPr>
        <w:pStyle w:val="Heading2"/>
      </w:pPr>
      <w:bookmarkStart w:id="355" w:name="_Toc27068024"/>
      <w:bookmarkStart w:id="356" w:name="_Toc29887774"/>
      <w:bookmarkStart w:id="357" w:name="_Toc29899530"/>
      <w:bookmarkStart w:id="358" w:name="_Toc29887775"/>
      <w:bookmarkStart w:id="359" w:name="_Toc29899531"/>
      <w:bookmarkStart w:id="360" w:name="_Toc29887776"/>
      <w:bookmarkStart w:id="361" w:name="_Toc29899532"/>
      <w:bookmarkStart w:id="362" w:name="_Toc29887777"/>
      <w:bookmarkStart w:id="363" w:name="_Toc29899533"/>
      <w:bookmarkStart w:id="364" w:name="_Toc28852684"/>
      <w:bookmarkStart w:id="365" w:name="_Toc29294763"/>
      <w:bookmarkStart w:id="366" w:name="_Toc29295183"/>
      <w:bookmarkStart w:id="367" w:name="_Toc29295808"/>
      <w:bookmarkStart w:id="368" w:name="_Toc29295995"/>
      <w:bookmarkStart w:id="369" w:name="_Toc29296233"/>
      <w:bookmarkStart w:id="370" w:name="_Toc29296348"/>
      <w:bookmarkStart w:id="371" w:name="_Toc29296467"/>
      <w:bookmarkStart w:id="372" w:name="_Toc29296584"/>
      <w:bookmarkStart w:id="373" w:name="_Toc29296697"/>
      <w:bookmarkStart w:id="374" w:name="_Toc29887778"/>
      <w:bookmarkStart w:id="375" w:name="_Toc29899534"/>
      <w:bookmarkStart w:id="376" w:name="_Toc27068025"/>
      <w:bookmarkStart w:id="377" w:name="_Toc28852685"/>
      <w:bookmarkStart w:id="378" w:name="_Toc29294764"/>
      <w:bookmarkStart w:id="379" w:name="_Toc29295184"/>
      <w:bookmarkStart w:id="380" w:name="_Toc29295809"/>
      <w:bookmarkStart w:id="381" w:name="_Toc29295996"/>
      <w:bookmarkStart w:id="382" w:name="_Toc29296234"/>
      <w:bookmarkStart w:id="383" w:name="_Toc29296349"/>
      <w:bookmarkStart w:id="384" w:name="_Toc29296468"/>
      <w:bookmarkStart w:id="385" w:name="_Toc29296585"/>
      <w:bookmarkStart w:id="386" w:name="_Toc29296698"/>
      <w:bookmarkStart w:id="387" w:name="_Toc29887779"/>
      <w:bookmarkStart w:id="388" w:name="_Toc29899535"/>
      <w:bookmarkStart w:id="389" w:name="_Toc27068026"/>
      <w:bookmarkStart w:id="390" w:name="_Toc28852686"/>
      <w:bookmarkStart w:id="391" w:name="_Toc29294765"/>
      <w:bookmarkStart w:id="392" w:name="_Toc29295185"/>
      <w:bookmarkStart w:id="393" w:name="_Toc29295810"/>
      <w:bookmarkStart w:id="394" w:name="_Toc29295997"/>
      <w:bookmarkStart w:id="395" w:name="_Toc29296235"/>
      <w:bookmarkStart w:id="396" w:name="_Toc29296350"/>
      <w:bookmarkStart w:id="397" w:name="_Toc29296469"/>
      <w:bookmarkStart w:id="398" w:name="_Toc29296586"/>
      <w:bookmarkStart w:id="399" w:name="_Toc29296699"/>
      <w:bookmarkStart w:id="400" w:name="_Toc29887780"/>
      <w:bookmarkStart w:id="401" w:name="_Toc29899536"/>
      <w:bookmarkStart w:id="402" w:name="_Toc27068027"/>
      <w:bookmarkStart w:id="403" w:name="_Toc28852687"/>
      <w:bookmarkStart w:id="404" w:name="_Toc29294766"/>
      <w:bookmarkStart w:id="405" w:name="_Toc29295186"/>
      <w:bookmarkStart w:id="406" w:name="_Toc29295811"/>
      <w:bookmarkStart w:id="407" w:name="_Toc29295998"/>
      <w:bookmarkStart w:id="408" w:name="_Toc29296236"/>
      <w:bookmarkStart w:id="409" w:name="_Toc29296351"/>
      <w:bookmarkStart w:id="410" w:name="_Toc29296470"/>
      <w:bookmarkStart w:id="411" w:name="_Toc29296587"/>
      <w:bookmarkStart w:id="412" w:name="_Toc29296700"/>
      <w:bookmarkStart w:id="413" w:name="_Toc29887781"/>
      <w:bookmarkStart w:id="414" w:name="_Toc29899537"/>
      <w:bookmarkStart w:id="415" w:name="_Toc29887782"/>
      <w:bookmarkStart w:id="416" w:name="_Toc29899538"/>
      <w:bookmarkStart w:id="417" w:name="_Ref27036579"/>
      <w:bookmarkStart w:id="418" w:name="_Toc29296702"/>
      <w:bookmarkStart w:id="419" w:name="_Toc102055302"/>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FA0C7D">
        <w:t>Secretariat/Chief Executi</w:t>
      </w:r>
      <w:r w:rsidR="00A06983" w:rsidRPr="00FA0C7D">
        <w:t>ve Officer</w:t>
      </w:r>
      <w:bookmarkEnd w:id="417"/>
      <w:bookmarkEnd w:id="418"/>
      <w:bookmarkEnd w:id="419"/>
    </w:p>
    <w:p w14:paraId="70478C65" w14:textId="5FD77DDB" w:rsidR="00DE68FD" w:rsidRPr="00FA0C7D" w:rsidRDefault="00DE68FD" w:rsidP="000C5D55">
      <w:pPr>
        <w:pStyle w:val="Heading3"/>
      </w:pPr>
      <w:bookmarkStart w:id="420" w:name="_Ref7706503"/>
      <w:r w:rsidRPr="00FA0C7D">
        <w:t>The Chief Executive Officer is responsible for the following activities pertaining to this Assurance Framework:</w:t>
      </w:r>
      <w:bookmarkEnd w:id="420"/>
    </w:p>
    <w:p w14:paraId="03E1F1DC" w14:textId="5FCA785A" w:rsidR="00DE68FD" w:rsidRPr="00FA0C7D" w:rsidRDefault="001A4A70" w:rsidP="000C5D55">
      <w:pPr>
        <w:pStyle w:val="Heading4"/>
      </w:pPr>
      <w:r w:rsidRPr="00FA0C7D">
        <w:t>e</w:t>
      </w:r>
      <w:r w:rsidR="00DE68FD" w:rsidRPr="00FA0C7D">
        <w:t>nsuring, on behalf of the Accountability Board</w:t>
      </w:r>
      <w:r w:rsidR="00DB7FDE" w:rsidRPr="00FA0C7D">
        <w:fldChar w:fldCharType="begin"/>
      </w:r>
      <w:r w:rsidR="00DB7FDE" w:rsidRPr="00FA0C7D">
        <w:instrText xml:space="preserve"> XE "Accountability Board" </w:instrText>
      </w:r>
      <w:r w:rsidR="00DB7FDE" w:rsidRPr="00FA0C7D">
        <w:fldChar w:fldCharType="end"/>
      </w:r>
      <w:r w:rsidR="00DE68FD" w:rsidRPr="00FA0C7D">
        <w:t xml:space="preserve">, that the Assurance Framework is being fully implemented and embedded within the activities and operations of the </w:t>
      </w:r>
      <w:r w:rsidR="00B11AAE" w:rsidRPr="00FA0C7D">
        <w:t>SELEP</w:t>
      </w:r>
      <w:r w:rsidR="006A7501" w:rsidRPr="00FA0C7D">
        <w:t xml:space="preserve"> Ltd</w:t>
      </w:r>
      <w:r w:rsidR="00157533" w:rsidRPr="00FA0C7D">
        <w:fldChar w:fldCharType="begin"/>
      </w:r>
      <w:r w:rsidR="00157533" w:rsidRPr="00FA0C7D">
        <w:instrText xml:space="preserve"> XE "SELEP Ltd" </w:instrText>
      </w:r>
      <w:r w:rsidR="00157533" w:rsidRPr="00FA0C7D">
        <w:fldChar w:fldCharType="end"/>
      </w:r>
      <w:r w:rsidR="00DE68FD" w:rsidRPr="00FA0C7D">
        <w:t xml:space="preserve">, and that the Accountability Board is updated on areas of risk of non-compliance at each Board meeting as appropriate; </w:t>
      </w:r>
    </w:p>
    <w:p w14:paraId="0E083F72" w14:textId="7346EB2F" w:rsidR="00DE68FD" w:rsidRPr="00FA0C7D" w:rsidRDefault="001A4A70" w:rsidP="000C5D55">
      <w:pPr>
        <w:pStyle w:val="Heading4"/>
      </w:pPr>
      <w:r w:rsidRPr="00FA0C7D">
        <w:t>p</w:t>
      </w:r>
      <w:r w:rsidR="00DE68FD" w:rsidRPr="00FA0C7D">
        <w:t>roviding, on an annual basis, in conjunction with the Strategic Board</w:t>
      </w:r>
      <w:r w:rsidR="003F5137" w:rsidRPr="00FA0C7D">
        <w:fldChar w:fldCharType="begin"/>
      </w:r>
      <w:r w:rsidR="003F5137" w:rsidRPr="00FA0C7D">
        <w:instrText xml:space="preserve"> XE "Strategic Board" </w:instrText>
      </w:r>
      <w:r w:rsidR="003F5137" w:rsidRPr="00FA0C7D">
        <w:fldChar w:fldCharType="end"/>
      </w:r>
      <w:r w:rsidR="00DE68FD" w:rsidRPr="00FA0C7D">
        <w:t xml:space="preserve"> chair</w:t>
      </w:r>
      <w:r w:rsidR="00DB0C87" w:rsidRPr="00FA0C7D">
        <w:fldChar w:fldCharType="begin"/>
      </w:r>
      <w:r w:rsidR="00DB0C87" w:rsidRPr="00FA0C7D">
        <w:instrText xml:space="preserve"> XE "Chair" </w:instrText>
      </w:r>
      <w:r w:rsidR="00DB0C87" w:rsidRPr="00FA0C7D">
        <w:fldChar w:fldCharType="end"/>
      </w:r>
      <w:r w:rsidR="00DE68FD" w:rsidRPr="00FA0C7D">
        <w:t>, a statement on the status of governance</w:t>
      </w:r>
      <w:r w:rsidR="008E76B8" w:rsidRPr="00FA0C7D">
        <w:fldChar w:fldCharType="begin"/>
      </w:r>
      <w:r w:rsidR="008E76B8" w:rsidRPr="00FA0C7D">
        <w:instrText xml:space="preserve"> XE "Governance" </w:instrText>
      </w:r>
      <w:r w:rsidR="008E76B8" w:rsidRPr="00FA0C7D">
        <w:fldChar w:fldCharType="end"/>
      </w:r>
      <w:r w:rsidR="00DE68FD" w:rsidRPr="00FA0C7D">
        <w:t xml:space="preserve"> and transparency within </w:t>
      </w:r>
      <w:r w:rsidR="00B11AAE" w:rsidRPr="00FA0C7D">
        <w:t>SELEP</w:t>
      </w:r>
      <w:r w:rsidR="009712D1" w:rsidRPr="00FA0C7D">
        <w:t xml:space="preserve"> Ltd</w:t>
      </w:r>
      <w:r w:rsidR="00157533" w:rsidRPr="00FA0C7D">
        <w:fldChar w:fldCharType="begin"/>
      </w:r>
      <w:r w:rsidR="00157533" w:rsidRPr="00FA0C7D">
        <w:instrText xml:space="preserve"> XE "SELEP Ltd" </w:instrText>
      </w:r>
      <w:r w:rsidR="00157533" w:rsidRPr="00FA0C7D">
        <w:fldChar w:fldCharType="end"/>
      </w:r>
      <w:r w:rsidR="00DE68FD" w:rsidRPr="00FA0C7D">
        <w:t>. This statement will be explored in greater detail during the Annual Conversation process with Government</w:t>
      </w:r>
      <w:r w:rsidR="00157533" w:rsidRPr="00FA0C7D">
        <w:fldChar w:fldCharType="begin"/>
      </w:r>
      <w:r w:rsidR="00157533" w:rsidRPr="00FA0C7D">
        <w:instrText xml:space="preserve"> XE "Government" </w:instrText>
      </w:r>
      <w:r w:rsidR="00157533" w:rsidRPr="00FA0C7D">
        <w:fldChar w:fldCharType="end"/>
      </w:r>
      <w:r w:rsidR="00DE68FD" w:rsidRPr="00FA0C7D">
        <w:t xml:space="preserve">. This statement will be published </w:t>
      </w:r>
      <w:hyperlink r:id="rId38" w:history="1">
        <w:hyperlink r:id="rId39" w:history="1">
          <w:r w:rsidR="00DE68FD" w:rsidRPr="00FA0C7D">
            <w:rPr>
              <w:rStyle w:val="Hyperlink"/>
            </w:rPr>
            <w:t xml:space="preserve">on the </w:t>
          </w:r>
          <w:r w:rsidR="00B11AAE" w:rsidRPr="00FA0C7D">
            <w:rPr>
              <w:rStyle w:val="Hyperlink"/>
            </w:rPr>
            <w:t>SELEP</w:t>
          </w:r>
          <w:r w:rsidR="00DE68FD" w:rsidRPr="00FA0C7D">
            <w:rPr>
              <w:rStyle w:val="Hyperlink"/>
            </w:rPr>
            <w:t xml:space="preserve"> website</w:t>
          </w:r>
        </w:hyperlink>
      </w:hyperlink>
      <w:r w:rsidR="00DE68FD" w:rsidRPr="00FA0C7D">
        <w:t>;</w:t>
      </w:r>
    </w:p>
    <w:p w14:paraId="6D76A691" w14:textId="58281DC4" w:rsidR="00DE68FD" w:rsidRPr="00FA0C7D" w:rsidRDefault="000E6990" w:rsidP="000C5D55">
      <w:pPr>
        <w:pStyle w:val="Heading4"/>
      </w:pPr>
      <w:r w:rsidRPr="00FA0C7D">
        <w:t>Providing</w:t>
      </w:r>
      <w:r w:rsidR="00DE68FD" w:rsidRPr="00FA0C7D">
        <w:t xml:space="preserve"> a formal joint Annual Governance</w:t>
      </w:r>
      <w:r w:rsidR="008E76B8" w:rsidRPr="00FA0C7D">
        <w:fldChar w:fldCharType="begin"/>
      </w:r>
      <w:r w:rsidR="008E76B8" w:rsidRPr="00FA0C7D">
        <w:instrText xml:space="preserve"> XE "</w:instrText>
      </w:r>
      <w:r w:rsidR="008E76B8" w:rsidRPr="00FA0C7D">
        <w:rPr>
          <w:rFonts w:asciiTheme="minorHAnsi" w:hAnsiTheme="minorHAnsi" w:cstheme="minorHAnsi"/>
        </w:rPr>
        <w:instrText>Governance</w:instrText>
      </w:r>
      <w:r w:rsidR="008E76B8" w:rsidRPr="00FA0C7D">
        <w:instrText xml:space="preserve">" </w:instrText>
      </w:r>
      <w:r w:rsidR="008E76B8" w:rsidRPr="00FA0C7D">
        <w:fldChar w:fldCharType="end"/>
      </w:r>
      <w:r w:rsidR="00DE68FD" w:rsidRPr="00FA0C7D">
        <w:t xml:space="preserve"> statement that has been prepared in conjunction with the Section 151</w:t>
      </w:r>
      <w:r w:rsidR="00157533" w:rsidRPr="00FA0C7D">
        <w:fldChar w:fldCharType="begin"/>
      </w:r>
      <w:r w:rsidR="00157533" w:rsidRPr="00FA0C7D">
        <w:instrText xml:space="preserve"> XE "Section 151 Officer" </w:instrText>
      </w:r>
      <w:r w:rsidR="00157533" w:rsidRPr="00FA0C7D">
        <w:fldChar w:fldCharType="end"/>
      </w:r>
      <w:r w:rsidR="00DE68FD" w:rsidRPr="00FA0C7D">
        <w:t xml:space="preserve"> Officer of the Accountable Body</w:t>
      </w:r>
      <w:r w:rsidR="00DB7FDE" w:rsidRPr="00FA0C7D">
        <w:fldChar w:fldCharType="begin"/>
      </w:r>
      <w:r w:rsidR="00DB7FDE" w:rsidRPr="00FA0C7D">
        <w:instrText xml:space="preserve"> XE "Accountable Body" </w:instrText>
      </w:r>
      <w:r w:rsidR="00DB7FDE" w:rsidRPr="00FA0C7D">
        <w:fldChar w:fldCharType="end"/>
      </w:r>
      <w:r w:rsidR="00DE68FD" w:rsidRPr="00FA0C7D">
        <w:t xml:space="preserve"> and which is </w:t>
      </w:r>
      <w:hyperlink r:id="rId40" w:history="1">
        <w:r w:rsidR="00DE68FD" w:rsidRPr="00FA0C7D">
          <w:rPr>
            <w:rStyle w:val="Hyperlink"/>
          </w:rPr>
          <w:t>reported to the Strategic Board</w:t>
        </w:r>
        <w:r w:rsidR="003F5137" w:rsidRPr="00FA0C7D">
          <w:rPr>
            <w:rStyle w:val="Hyperlink"/>
          </w:rPr>
          <w:fldChar w:fldCharType="begin"/>
        </w:r>
        <w:r w:rsidR="003F5137" w:rsidRPr="00FA0C7D">
          <w:instrText xml:space="preserve"> XE "Strategic Board" </w:instrText>
        </w:r>
        <w:r w:rsidR="003F5137" w:rsidRPr="00FA0C7D">
          <w:rPr>
            <w:rStyle w:val="Hyperlink"/>
          </w:rPr>
          <w:fldChar w:fldCharType="end"/>
        </w:r>
      </w:hyperlink>
      <w:r w:rsidR="00DE68FD" w:rsidRPr="00FA0C7D">
        <w:t xml:space="preserve">; </w:t>
      </w:r>
    </w:p>
    <w:p w14:paraId="7BE104AE" w14:textId="16E15366" w:rsidR="00DE68FD" w:rsidRPr="00FA0C7D" w:rsidRDefault="001A4A70" w:rsidP="000C5D55">
      <w:pPr>
        <w:pStyle w:val="Heading4"/>
      </w:pPr>
      <w:r w:rsidRPr="00FA0C7D">
        <w:t>k</w:t>
      </w:r>
      <w:r w:rsidR="00DE68FD" w:rsidRPr="00FA0C7D">
        <w:t xml:space="preserve">eeping records which demonstrate that the </w:t>
      </w:r>
      <w:r w:rsidR="00B11AAE" w:rsidRPr="00FA0C7D">
        <w:t>SELEP</w:t>
      </w:r>
      <w:r w:rsidR="00DE68FD" w:rsidRPr="00FA0C7D">
        <w:t xml:space="preserve"> </w:t>
      </w:r>
      <w:r w:rsidR="005351D0" w:rsidRPr="00FA0C7D">
        <w:t>Ltd</w:t>
      </w:r>
      <w:r w:rsidR="00157533" w:rsidRPr="00FA0C7D">
        <w:fldChar w:fldCharType="begin"/>
      </w:r>
      <w:r w:rsidR="00157533" w:rsidRPr="00FA0C7D">
        <w:instrText xml:space="preserve"> XE "SELEP Ltd" </w:instrText>
      </w:r>
      <w:r w:rsidR="00157533" w:rsidRPr="00FA0C7D">
        <w:fldChar w:fldCharType="end"/>
      </w:r>
      <w:r w:rsidR="005351D0" w:rsidRPr="00FA0C7D">
        <w:t xml:space="preserve"> </w:t>
      </w:r>
      <w:r w:rsidR="00DE68FD" w:rsidRPr="00FA0C7D">
        <w:t xml:space="preserve">meets all legal obligations and all other compliance requirements placed upon them, ensuring these are accessible if requested; </w:t>
      </w:r>
    </w:p>
    <w:p w14:paraId="027D78BB" w14:textId="596BE5F5" w:rsidR="00DE68FD" w:rsidRPr="00FA0C7D" w:rsidRDefault="001A4A70" w:rsidP="000C5D55">
      <w:pPr>
        <w:pStyle w:val="Heading4"/>
      </w:pPr>
      <w:r w:rsidRPr="00FA0C7D">
        <w:t>e</w:t>
      </w:r>
      <w:r w:rsidR="00DE68FD" w:rsidRPr="00FA0C7D">
        <w:t xml:space="preserve">nsuring that </w:t>
      </w:r>
      <w:r w:rsidR="00B11AAE" w:rsidRPr="00FA0C7D">
        <w:t>SELEP</w:t>
      </w:r>
      <w:r w:rsidR="00DE68FD" w:rsidRPr="00FA0C7D">
        <w:t xml:space="preserve"> </w:t>
      </w:r>
      <w:r w:rsidR="005351D0" w:rsidRPr="00FA0C7D">
        <w:t>Ltd</w:t>
      </w:r>
      <w:r w:rsidR="00157533" w:rsidRPr="00FA0C7D">
        <w:fldChar w:fldCharType="begin"/>
      </w:r>
      <w:r w:rsidR="00157533" w:rsidRPr="00FA0C7D">
        <w:instrText xml:space="preserve"> XE "SELEP Ltd" </w:instrText>
      </w:r>
      <w:r w:rsidR="00157533" w:rsidRPr="00FA0C7D">
        <w:fldChar w:fldCharType="end"/>
      </w:r>
      <w:r w:rsidR="005351D0" w:rsidRPr="00FA0C7D">
        <w:t xml:space="preserve"> </w:t>
      </w:r>
      <w:r w:rsidR="00DE68FD" w:rsidRPr="00FA0C7D">
        <w:t xml:space="preserve">cooperates with stakeholders and other regeneration organisations; </w:t>
      </w:r>
    </w:p>
    <w:p w14:paraId="228D589B" w14:textId="56A70890" w:rsidR="00DE68FD" w:rsidRPr="00FA0C7D" w:rsidRDefault="001A4A70" w:rsidP="000C5D55">
      <w:pPr>
        <w:pStyle w:val="Heading4"/>
      </w:pPr>
      <w:r w:rsidRPr="00FA0C7D">
        <w:t>e</w:t>
      </w:r>
      <w:r w:rsidR="00DE68FD" w:rsidRPr="00FA0C7D">
        <w:t xml:space="preserve">nsuring that the </w:t>
      </w:r>
      <w:r w:rsidR="005351D0" w:rsidRPr="00FA0C7D">
        <w:t>S</w:t>
      </w:r>
      <w:r w:rsidR="00DE68FD" w:rsidRPr="00FA0C7D">
        <w:t xml:space="preserve">ecretariat acts as an independent </w:t>
      </w:r>
      <w:r w:rsidR="005351D0" w:rsidRPr="00FA0C7D">
        <w:t>s</w:t>
      </w:r>
      <w:r w:rsidR="00DE68FD" w:rsidRPr="00FA0C7D">
        <w:t xml:space="preserve">ecretariat to the </w:t>
      </w:r>
      <w:r w:rsidR="000F6126" w:rsidRPr="00FA0C7D">
        <w:t>SELEP Ltd</w:t>
      </w:r>
      <w:r w:rsidR="00157533" w:rsidRPr="00FA0C7D">
        <w:fldChar w:fldCharType="begin"/>
      </w:r>
      <w:r w:rsidR="00157533" w:rsidRPr="00FA0C7D">
        <w:instrText xml:space="preserve"> XE "SELEP Ltd" </w:instrText>
      </w:r>
      <w:r w:rsidR="00157533" w:rsidRPr="00FA0C7D">
        <w:fldChar w:fldCharType="end"/>
      </w:r>
      <w:r w:rsidR="000F6126" w:rsidRPr="00FA0C7D">
        <w:t xml:space="preserve"> </w:t>
      </w:r>
      <w:r w:rsidR="00DE68FD" w:rsidRPr="00FA0C7D">
        <w:t>and Accountability Board</w:t>
      </w:r>
      <w:r w:rsidR="00DB7FDE" w:rsidRPr="00FA0C7D">
        <w:fldChar w:fldCharType="begin"/>
      </w:r>
      <w:r w:rsidR="00DB7FDE" w:rsidRPr="00FA0C7D">
        <w:instrText xml:space="preserve"> XE "Accountability Board" </w:instrText>
      </w:r>
      <w:r w:rsidR="00DB7FDE" w:rsidRPr="00FA0C7D">
        <w:fldChar w:fldCharType="end"/>
      </w:r>
      <w:r w:rsidR="00DE68FD" w:rsidRPr="00FA0C7D">
        <w:t xml:space="preserve">. This includes providing impartial advice and support to all </w:t>
      </w:r>
      <w:r w:rsidR="005351D0" w:rsidRPr="00FA0C7D">
        <w:t>B</w:t>
      </w:r>
      <w:r w:rsidR="00DE68FD" w:rsidRPr="00FA0C7D">
        <w:t>oard members</w:t>
      </w:r>
      <w:r w:rsidR="005351D0" w:rsidRPr="00FA0C7D">
        <w:t>;</w:t>
      </w:r>
    </w:p>
    <w:p w14:paraId="1BF6ABD6" w14:textId="578B5223" w:rsidR="001A4A70" w:rsidRPr="00FA0C7D" w:rsidRDefault="001A4A70" w:rsidP="000C5D55">
      <w:pPr>
        <w:pStyle w:val="Heading4"/>
      </w:pPr>
      <w:bookmarkStart w:id="421" w:name="_Ref29897652"/>
      <w:r w:rsidRPr="00FA0C7D">
        <w:t>delegated responsibility to approve up £1m of expenditure/income within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approved operational budget;</w:t>
      </w:r>
      <w:bookmarkEnd w:id="421"/>
    </w:p>
    <w:p w14:paraId="238CEE68" w14:textId="0F896953" w:rsidR="00DE68FD" w:rsidRPr="00FA0C7D" w:rsidRDefault="001A4A70" w:rsidP="000C5D55">
      <w:pPr>
        <w:pStyle w:val="Heading4"/>
      </w:pPr>
      <w:r w:rsidRPr="00FA0C7D">
        <w:t>p</w:t>
      </w:r>
      <w:r w:rsidR="00DE68FD" w:rsidRPr="00FA0C7D">
        <w:t xml:space="preserve">ublishing as a Chief Officer Action on the </w:t>
      </w:r>
      <w:hyperlink r:id="rId41" w:history="1">
        <w:r w:rsidR="00DE68FD" w:rsidRPr="00FA0C7D">
          <w:rPr>
            <w:rStyle w:val="Hyperlink"/>
          </w:rPr>
          <w:t>website</w:t>
        </w:r>
      </w:hyperlink>
      <w:r w:rsidR="00DE68FD" w:rsidRPr="00FA0C7D">
        <w:t>, all decisions made under the Chief Executive Officer’s delegated responsibilities; these must be in line with:</w:t>
      </w:r>
    </w:p>
    <w:p w14:paraId="70A2C9D2" w14:textId="78C330BD" w:rsidR="00DE68FD" w:rsidRPr="00FA0C7D" w:rsidRDefault="00DE68FD" w:rsidP="000C5D55">
      <w:pPr>
        <w:pStyle w:val="Heading5"/>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’s scheme of delegation and Financial Regulations;</w:t>
      </w:r>
    </w:p>
    <w:p w14:paraId="3025666A" w14:textId="052A49E2" w:rsidR="00DE68FD" w:rsidRPr="00FA0C7D" w:rsidRDefault="00DE68FD" w:rsidP="000C5D55">
      <w:pPr>
        <w:pStyle w:val="Heading5"/>
      </w:pPr>
      <w:r w:rsidRPr="00FA0C7D">
        <w:t>respective decisions made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and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including decisions related to the approved budget of the </w:t>
      </w:r>
      <w:r w:rsidR="00332B2F" w:rsidRPr="00FA0C7D">
        <w:t>S</w:t>
      </w:r>
      <w:r w:rsidRPr="00FA0C7D">
        <w:t>ecretariat;</w:t>
      </w:r>
    </w:p>
    <w:p w14:paraId="25D6C45B" w14:textId="77777777" w:rsidR="00DE68FD" w:rsidRPr="00FA0C7D" w:rsidRDefault="00DE68FD" w:rsidP="000C5D55">
      <w:pPr>
        <w:pStyle w:val="Heading5"/>
      </w:pPr>
      <w:r w:rsidRPr="00FA0C7D">
        <w:t>this Assurance Framework.</w:t>
      </w:r>
    </w:p>
    <w:p w14:paraId="3B37945A" w14:textId="259A5E5C" w:rsidR="00DE68FD" w:rsidRPr="00FA0C7D" w:rsidRDefault="00DE68FD" w:rsidP="000C5D55">
      <w:pPr>
        <w:pStyle w:val="Heading3"/>
      </w:pPr>
      <w:r w:rsidRPr="00FA0C7D">
        <w:t xml:space="preserve">Salary information for the Chief Executive Officer will be published on </w:t>
      </w:r>
      <w:hyperlink r:id="rId42" w:history="1">
        <w:r w:rsidRPr="00FA0C7D">
          <w:rPr>
            <w:rStyle w:val="Hyperlink"/>
          </w:rPr>
          <w:t xml:space="preserve">the </w:t>
        </w:r>
        <w:r w:rsidR="00B11AAE" w:rsidRPr="00FA0C7D">
          <w:rPr>
            <w:rStyle w:val="Hyperlink"/>
          </w:rPr>
          <w:t>SELEP</w:t>
        </w:r>
        <w:r w:rsidRPr="00FA0C7D">
          <w:rPr>
            <w:rStyle w:val="Hyperlink"/>
          </w:rPr>
          <w:t xml:space="preserve"> website.</w:t>
        </w:r>
      </w:hyperlink>
    </w:p>
    <w:p w14:paraId="5E430A80" w14:textId="305FD8F7" w:rsidR="00DE68FD" w:rsidRPr="00FA0C7D" w:rsidRDefault="00DE68FD" w:rsidP="000C5D55">
      <w:pPr>
        <w:pStyle w:val="Heading3"/>
      </w:pPr>
      <w:r w:rsidRPr="00FA0C7D">
        <w:t>The Chief Executive Officer is employed by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but </w:t>
      </w:r>
      <w:r w:rsidR="00DE64A7" w:rsidRPr="00FA0C7D">
        <w:t>works under the direction of the Chair</w:t>
      </w:r>
      <w:r w:rsidR="00DB0C87" w:rsidRPr="00FA0C7D">
        <w:fldChar w:fldCharType="begin"/>
      </w:r>
      <w:r w:rsidR="00DB0C87" w:rsidRPr="00FA0C7D">
        <w:instrText xml:space="preserve"> XE "Chair" </w:instrText>
      </w:r>
      <w:r w:rsidR="00DB0C87" w:rsidRPr="00FA0C7D">
        <w:fldChar w:fldCharType="end"/>
      </w:r>
      <w:r w:rsidR="00DE64A7" w:rsidRPr="00FA0C7D">
        <w:t xml:space="preserve">, </w:t>
      </w:r>
      <w:r w:rsidRPr="00FA0C7D">
        <w:t>the Strategic</w:t>
      </w:r>
      <w:r w:rsidR="00DE64A7" w:rsidRPr="00FA0C7D">
        <w:t xml:space="preserve"> Board</w:t>
      </w:r>
      <w:r w:rsidR="003F5137" w:rsidRPr="00FA0C7D">
        <w:fldChar w:fldCharType="begin"/>
      </w:r>
      <w:r w:rsidR="003F5137" w:rsidRPr="00FA0C7D">
        <w:instrText xml:space="preserve"> XE "Strategic Board" </w:instrText>
      </w:r>
      <w:r w:rsidR="003F5137" w:rsidRPr="00FA0C7D">
        <w:fldChar w:fldCharType="end"/>
      </w:r>
      <w:r w:rsidRPr="00FA0C7D">
        <w:t xml:space="preserve"> and</w:t>
      </w:r>
      <w:r w:rsidR="00DE64A7" w:rsidRPr="00FA0C7D">
        <w:t xml:space="preserve"> the</w:t>
      </w:r>
      <w:r w:rsidRPr="00FA0C7D">
        <w:t xml:space="preserve"> Accountability Board</w:t>
      </w:r>
      <w:r w:rsidR="00DB7FDE" w:rsidRPr="00FA0C7D">
        <w:fldChar w:fldCharType="begin"/>
      </w:r>
      <w:r w:rsidR="00DB7FDE" w:rsidRPr="00FA0C7D">
        <w:instrText xml:space="preserve"> XE "Accountability Board" </w:instrText>
      </w:r>
      <w:r w:rsidR="00DB7FDE" w:rsidRPr="00FA0C7D">
        <w:fldChar w:fldCharType="end"/>
      </w:r>
      <w:r w:rsidR="00DE64A7" w:rsidRPr="00FA0C7D">
        <w:t>.</w:t>
      </w:r>
    </w:p>
    <w:p w14:paraId="7EEC537F" w14:textId="08B83CD7" w:rsidR="00E34D33" w:rsidRPr="00FA0C7D" w:rsidRDefault="00A17F60" w:rsidP="000A720A">
      <w:pPr>
        <w:pStyle w:val="Heading3"/>
      </w:pPr>
      <w:r w:rsidRPr="00FA0C7D">
        <w:t xml:space="preserve">The Chief Executive Officer and </w:t>
      </w:r>
      <w:del w:id="422" w:author="Amy Ferraro" w:date="2023-02-22T10:46:00Z">
        <w:r w:rsidRPr="00FA0C7D" w:rsidDel="00061C6F">
          <w:delText>Chief Operating Officer</w:delText>
        </w:r>
      </w:del>
      <w:ins w:id="423" w:author="Amy Ferraro" w:date="2023-02-22T10:46:00Z">
        <w:r w:rsidR="00036261">
          <w:t>the Business Engagement and Communications Manager</w:t>
        </w:r>
      </w:ins>
      <w:r w:rsidRPr="00FA0C7D">
        <w:t xml:space="preserve"> </w:t>
      </w:r>
      <w:r w:rsidR="00207859" w:rsidRPr="00FA0C7D">
        <w:t xml:space="preserve">have been appointed as </w:t>
      </w:r>
      <w:r w:rsidRPr="00FA0C7D">
        <w:t>Attorney</w:t>
      </w:r>
      <w:r w:rsidR="00207859" w:rsidRPr="00FA0C7D">
        <w:t>s</w:t>
      </w:r>
      <w:r w:rsidRPr="00FA0C7D">
        <w:t xml:space="preserve"> of SELEP Ltd</w:t>
      </w:r>
      <w:r w:rsidR="00804656" w:rsidRPr="00FA0C7D">
        <w:t xml:space="preserve"> under a Power of Attorney</w:t>
      </w:r>
      <w:r w:rsidRPr="00FA0C7D">
        <w:t>. This is to allow them to jointly</w:t>
      </w:r>
      <w:r w:rsidR="007207D9" w:rsidRPr="00FA0C7D">
        <w:t>:</w:t>
      </w:r>
      <w:r w:rsidRPr="00FA0C7D">
        <w:t xml:space="preserve"> </w:t>
      </w:r>
    </w:p>
    <w:p w14:paraId="3A016FA7" w14:textId="64251CBA" w:rsidR="00E34D33" w:rsidRPr="00FA0C7D" w:rsidRDefault="00A17F60" w:rsidP="000A720A">
      <w:pPr>
        <w:pStyle w:val="Heading4"/>
      </w:pPr>
      <w:r w:rsidRPr="00FA0C7D">
        <w:t xml:space="preserve">execute </w:t>
      </w:r>
      <w:r w:rsidR="005745B1" w:rsidRPr="00FA0C7D">
        <w:t xml:space="preserve">legal documentation on behalf of the company </w:t>
      </w:r>
      <w:r w:rsidR="00D92AF3" w:rsidRPr="00FA0C7D">
        <w:t>following a decision of the Board to enter into agreements</w:t>
      </w:r>
      <w:r w:rsidR="00E34D33" w:rsidRPr="00FA0C7D">
        <w:t>;</w:t>
      </w:r>
    </w:p>
    <w:p w14:paraId="718BFE0F" w14:textId="3BBCA905" w:rsidR="00337760" w:rsidRPr="00FA0C7D" w:rsidRDefault="00BA11D4" w:rsidP="000A720A">
      <w:pPr>
        <w:pStyle w:val="Heading4"/>
      </w:pPr>
      <w:r w:rsidRPr="00FA0C7D">
        <w:t xml:space="preserve">sign executive letters of support </w:t>
      </w:r>
      <w:r w:rsidR="00705F44" w:rsidRPr="00FA0C7D">
        <w:t>on behalf of SELEP Ltd following</w:t>
      </w:r>
      <w:r w:rsidR="00C374BA" w:rsidRPr="00FA0C7D">
        <w:t xml:space="preserve"> a</w:t>
      </w:r>
      <w:r w:rsidR="00CF374D" w:rsidRPr="00FA0C7D">
        <w:t>n</w:t>
      </w:r>
      <w:r w:rsidR="00C374BA" w:rsidRPr="00FA0C7D">
        <w:t xml:space="preserve"> assessment </w:t>
      </w:r>
      <w:r w:rsidR="00CF374D" w:rsidRPr="00FA0C7D">
        <w:t xml:space="preserve">by the </w:t>
      </w:r>
      <w:r w:rsidR="00867B0E" w:rsidRPr="00FA0C7D">
        <w:t>Chief Executive Officer/</w:t>
      </w:r>
      <w:del w:id="424" w:author="Amy Ferraro" w:date="2023-03-23T17:16:00Z">
        <w:r w:rsidR="00867B0E" w:rsidRPr="00FA0C7D" w:rsidDel="008E3B32">
          <w:delText>Chief Operating Officer</w:delText>
        </w:r>
      </w:del>
      <w:ins w:id="425" w:author="Amy Ferraro" w:date="2023-03-23T17:16:00Z">
        <w:r w:rsidR="008E3B32">
          <w:t>Business Engagement and Communications Manager</w:t>
        </w:r>
      </w:ins>
      <w:r w:rsidR="00CF374D" w:rsidRPr="00FA0C7D">
        <w:t xml:space="preserve"> </w:t>
      </w:r>
      <w:r w:rsidR="00C374BA" w:rsidRPr="00FA0C7D">
        <w:t>that the project</w:t>
      </w:r>
      <w:r w:rsidR="00B64E8B" w:rsidRPr="00FA0C7D">
        <w:t xml:space="preserve"> aligns with SELEP </w:t>
      </w:r>
      <w:r w:rsidR="00BE3CB7" w:rsidRPr="00FA0C7D">
        <w:t>Ltd’s</w:t>
      </w:r>
      <w:r w:rsidR="00B64E8B" w:rsidRPr="00FA0C7D">
        <w:t xml:space="preserve"> </w:t>
      </w:r>
      <w:r w:rsidR="009C4537" w:rsidRPr="00FA0C7D">
        <w:t>strategies</w:t>
      </w:r>
      <w:r w:rsidR="00D92AF3" w:rsidRPr="00FA0C7D">
        <w:t xml:space="preserve">. </w:t>
      </w:r>
    </w:p>
    <w:p w14:paraId="5030F782" w14:textId="1131A440" w:rsidR="00A17F60" w:rsidRPr="00FA0C7D" w:rsidRDefault="00085F64" w:rsidP="00D64C1B">
      <w:pPr>
        <w:pStyle w:val="Heading3"/>
      </w:pPr>
      <w:r w:rsidRPr="00FA0C7D">
        <w:t>The Power of Attorney is for a period of 12 months</w:t>
      </w:r>
      <w:r w:rsidR="00114412" w:rsidRPr="00FA0C7D">
        <w:t xml:space="preserve">. This </w:t>
      </w:r>
      <w:r w:rsidR="00E02D32" w:rsidRPr="00FA0C7D">
        <w:t>will be reviewed</w:t>
      </w:r>
      <w:r w:rsidR="00BC3513" w:rsidRPr="00FA0C7D">
        <w:t xml:space="preserve"> to </w:t>
      </w:r>
      <w:r w:rsidR="00994EFE" w:rsidRPr="00FA0C7D">
        <w:t>ensure that it is still appropriate</w:t>
      </w:r>
      <w:r w:rsidR="00E02D32" w:rsidRPr="00FA0C7D">
        <w:t xml:space="preserve"> and will be </w:t>
      </w:r>
      <w:r w:rsidR="00BC3513" w:rsidRPr="00FA0C7D">
        <w:t>renewed on a 12</w:t>
      </w:r>
      <w:r w:rsidR="006570E3" w:rsidRPr="00FA0C7D">
        <w:t>-</w:t>
      </w:r>
      <w:r w:rsidR="00BC3513" w:rsidRPr="00FA0C7D">
        <w:t>monthly basis</w:t>
      </w:r>
      <w:r w:rsidR="00E02D32" w:rsidRPr="00FA0C7D">
        <w:t xml:space="preserve">. </w:t>
      </w:r>
      <w:r w:rsidR="00903228" w:rsidRPr="00FA0C7D">
        <w:t xml:space="preserve">The Board will be </w:t>
      </w:r>
      <w:r w:rsidR="00DE03CA" w:rsidRPr="00FA0C7D">
        <w:t xml:space="preserve">provided with </w:t>
      </w:r>
      <w:r w:rsidR="009F5672" w:rsidRPr="00FA0C7D">
        <w:t xml:space="preserve">details of where this </w:t>
      </w:r>
      <w:r w:rsidR="00C95ED7" w:rsidRPr="00FA0C7D">
        <w:t>power has been exercised on their behalf at each general meeting of the Strategic Board.</w:t>
      </w:r>
      <w:r w:rsidR="00A17F60" w:rsidRPr="00FA0C7D">
        <w:t xml:space="preserve"> </w:t>
      </w:r>
    </w:p>
    <w:p w14:paraId="06661A35" w14:textId="0BDDCA51" w:rsidR="00CF1801" w:rsidRPr="00FA0C7D" w:rsidRDefault="00332B2F" w:rsidP="000C5D55">
      <w:pPr>
        <w:pStyle w:val="Heading3"/>
        <w:rPr>
          <w:lang w:eastAsia="ja-JP"/>
        </w:rPr>
      </w:pPr>
      <w:r w:rsidRPr="00FA0C7D">
        <w:t>The Secretariat is</w:t>
      </w:r>
      <w:r w:rsidR="00CF1801" w:rsidRPr="00FA0C7D">
        <w:t xml:space="preserve"> responsible for:</w:t>
      </w:r>
    </w:p>
    <w:p w14:paraId="10FE2711" w14:textId="7FDD666E" w:rsidR="0026118C" w:rsidRPr="00FA0C7D" w:rsidRDefault="00CF1801" w:rsidP="000C5D55">
      <w:pPr>
        <w:pStyle w:val="Heading4"/>
      </w:pPr>
      <w:r w:rsidRPr="00FA0C7D">
        <w:t>o</w:t>
      </w:r>
      <w:r w:rsidR="0026118C" w:rsidRPr="00FA0C7D">
        <w:t>verseeing the working groups</w:t>
      </w:r>
      <w:r w:rsidR="007A2C72" w:rsidRPr="00FA0C7D">
        <w:fldChar w:fldCharType="begin"/>
      </w:r>
      <w:r w:rsidR="007A2C72" w:rsidRPr="00FA0C7D">
        <w:instrText xml:space="preserve"> XE "</w:instrText>
      </w:r>
      <w:r w:rsidR="007A2C72" w:rsidRPr="00FA0C7D">
        <w:rPr>
          <w:rFonts w:asciiTheme="minorHAnsi" w:hAnsiTheme="minorHAnsi" w:cstheme="minorHAnsi"/>
        </w:rPr>
        <w:instrText>Working Groups</w:instrText>
      </w:r>
      <w:r w:rsidR="007A2C72" w:rsidRPr="00FA0C7D">
        <w:instrText xml:space="preserve">" </w:instrText>
      </w:r>
      <w:r w:rsidR="007A2C72" w:rsidRPr="00FA0C7D">
        <w:fldChar w:fldCharType="end"/>
      </w:r>
      <w:r w:rsidR="0026118C" w:rsidRPr="00FA0C7D">
        <w:t xml:space="preserve"> (</w:t>
      </w:r>
      <w:r w:rsidR="0026118C" w:rsidRPr="00FA0C7D">
        <w:fldChar w:fldCharType="begin"/>
      </w:r>
      <w:r w:rsidR="0026118C" w:rsidRPr="00FA0C7D">
        <w:instrText xml:space="preserve"> REF _Ref7704202 \r \p \h  \* MERGEFORMAT </w:instrText>
      </w:r>
      <w:r w:rsidR="0026118C" w:rsidRPr="00FA0C7D">
        <w:fldChar w:fldCharType="separate"/>
      </w:r>
      <w:r w:rsidR="00A130F7">
        <w:t>K.1 below</w:t>
      </w:r>
      <w:r w:rsidR="0026118C" w:rsidRPr="00FA0C7D">
        <w:fldChar w:fldCharType="end"/>
      </w:r>
      <w:r w:rsidR="0026118C" w:rsidRPr="00FA0C7D">
        <w:t>);</w:t>
      </w:r>
    </w:p>
    <w:p w14:paraId="012D7B97" w14:textId="2696D8DF" w:rsidR="0026118C" w:rsidRPr="00FA0C7D" w:rsidRDefault="00CF1801" w:rsidP="000C5D55">
      <w:pPr>
        <w:pStyle w:val="Heading4"/>
      </w:pPr>
      <w:r w:rsidRPr="00FA0C7D">
        <w:t>m</w:t>
      </w:r>
      <w:r w:rsidR="0026118C" w:rsidRPr="00FA0C7D">
        <w:t>aking recommendations to the Accountability Board</w:t>
      </w:r>
      <w:r w:rsidR="00DB7FDE" w:rsidRPr="00FA0C7D">
        <w:fldChar w:fldCharType="begin"/>
      </w:r>
      <w:r w:rsidR="00DB7FDE" w:rsidRPr="00FA0C7D">
        <w:instrText xml:space="preserve"> XE "Accountability Board" </w:instrText>
      </w:r>
      <w:r w:rsidR="00DB7FDE" w:rsidRPr="00FA0C7D">
        <w:fldChar w:fldCharType="end"/>
      </w:r>
      <w:r w:rsidR="0026118C" w:rsidRPr="00FA0C7D">
        <w:t xml:space="preserve"> and Strategic Board</w:t>
      </w:r>
      <w:r w:rsidR="003F5137" w:rsidRPr="00FA0C7D">
        <w:fldChar w:fldCharType="begin"/>
      </w:r>
      <w:r w:rsidR="003F5137" w:rsidRPr="00FA0C7D">
        <w:instrText xml:space="preserve"> XE "Strategic Board" </w:instrText>
      </w:r>
      <w:r w:rsidR="003F5137" w:rsidRPr="00FA0C7D">
        <w:fldChar w:fldCharType="end"/>
      </w:r>
      <w:r w:rsidR="0026118C" w:rsidRPr="00FA0C7D">
        <w:t>;</w:t>
      </w:r>
    </w:p>
    <w:p w14:paraId="48EAFD1D" w14:textId="781FF69F" w:rsidR="0026118C" w:rsidRPr="00FA0C7D" w:rsidRDefault="00CF1801" w:rsidP="000C5D55">
      <w:pPr>
        <w:pStyle w:val="Heading4"/>
      </w:pPr>
      <w:r w:rsidRPr="00FA0C7D">
        <w:t>p</w:t>
      </w:r>
      <w:r w:rsidR="0026118C" w:rsidRPr="00FA0C7D">
        <w:t>roviding impartial advice to all Accountability and Strategic Board</w:t>
      </w:r>
      <w:r w:rsidR="003F5137" w:rsidRPr="00FA0C7D">
        <w:fldChar w:fldCharType="begin"/>
      </w:r>
      <w:r w:rsidR="003F5137" w:rsidRPr="00FA0C7D">
        <w:instrText xml:space="preserve"> XE "Strategic Board" </w:instrText>
      </w:r>
      <w:r w:rsidR="003F5137" w:rsidRPr="00FA0C7D">
        <w:fldChar w:fldCharType="end"/>
      </w:r>
      <w:r w:rsidR="0026118C" w:rsidRPr="00FA0C7D">
        <w:t xml:space="preserve"> members;</w:t>
      </w:r>
    </w:p>
    <w:p w14:paraId="79FD1048" w14:textId="5CC4CBC0" w:rsidR="0026118C" w:rsidRPr="00FA0C7D" w:rsidRDefault="00CF1801" w:rsidP="000C5D55">
      <w:pPr>
        <w:pStyle w:val="Heading4"/>
      </w:pPr>
      <w:r w:rsidRPr="00FA0C7D">
        <w:t>e</w:t>
      </w:r>
      <w:r w:rsidR="0026118C" w:rsidRPr="00FA0C7D">
        <w:t>ngaging with the Federated Boards</w:t>
      </w:r>
      <w:r w:rsidR="009574BE" w:rsidRPr="00FA0C7D">
        <w:fldChar w:fldCharType="begin"/>
      </w:r>
      <w:r w:rsidR="009574BE" w:rsidRPr="00FA0C7D">
        <w:instrText xml:space="preserve"> XE "Federated Boards" </w:instrText>
      </w:r>
      <w:r w:rsidR="009574BE" w:rsidRPr="00FA0C7D">
        <w:fldChar w:fldCharType="end"/>
      </w:r>
      <w:r w:rsidR="0026118C" w:rsidRPr="00FA0C7D">
        <w:t>;</w:t>
      </w:r>
    </w:p>
    <w:p w14:paraId="7C66A226" w14:textId="112DB4E2" w:rsidR="0026118C" w:rsidRPr="00FA0C7D" w:rsidRDefault="00CF1801" w:rsidP="000C5D55">
      <w:pPr>
        <w:pStyle w:val="Heading4"/>
      </w:pPr>
      <w:r w:rsidRPr="00FA0C7D">
        <w:t>pr</w:t>
      </w:r>
      <w:r w:rsidR="0026118C" w:rsidRPr="00FA0C7D">
        <w:t>oduction and day to day implementation of the Delivery Plan, to be agreed by the Strategic Board</w:t>
      </w:r>
      <w:r w:rsidR="003F5137" w:rsidRPr="00FA0C7D">
        <w:fldChar w:fldCharType="begin"/>
      </w:r>
      <w:r w:rsidR="003F5137" w:rsidRPr="00FA0C7D">
        <w:instrText xml:space="preserve"> XE "Strategic Board" </w:instrText>
      </w:r>
      <w:r w:rsidR="003F5137" w:rsidRPr="00FA0C7D">
        <w:fldChar w:fldCharType="end"/>
      </w:r>
      <w:r w:rsidR="0026118C" w:rsidRPr="00FA0C7D">
        <w:t xml:space="preserve"> in advance of each financial year. This will define the activities to be undertaken during the financial year, along with Key Performance Indicators (KPI); progress against which will be reported to the Strategic Board throughout the year;</w:t>
      </w:r>
    </w:p>
    <w:p w14:paraId="08677FB9" w14:textId="0E652185" w:rsidR="0026118C" w:rsidRPr="00FA0C7D" w:rsidRDefault="00CF1801" w:rsidP="000C5D55">
      <w:pPr>
        <w:pStyle w:val="Heading4"/>
      </w:pPr>
      <w:r w:rsidRPr="00FA0C7D">
        <w:t>p</w:t>
      </w:r>
      <w:r w:rsidR="0026118C" w:rsidRPr="00FA0C7D">
        <w:t>roduction of the Annual Report</w:t>
      </w:r>
      <w:r w:rsidR="00C35C4B">
        <w:t xml:space="preserve"> with</w:t>
      </w:r>
      <w:r w:rsidR="001221AD">
        <w:t>in a reasonable timeframe to provide a suitable evaluation of the previous year’s activity.</w:t>
      </w:r>
      <w:r w:rsidR="0026118C" w:rsidRPr="00FA0C7D">
        <w:t xml:space="preserve"> </w:t>
      </w:r>
      <w:r w:rsidR="005B4D81">
        <w:t>This report</w:t>
      </w:r>
      <w:r w:rsidR="005B4D81" w:rsidRPr="00FA0C7D">
        <w:t xml:space="preserve"> </w:t>
      </w:r>
      <w:r w:rsidR="0026118C" w:rsidRPr="00FA0C7D">
        <w:t xml:space="preserve">will review </w:t>
      </w:r>
      <w:r w:rsidR="00B11AAE" w:rsidRPr="00FA0C7D">
        <w:t>SELEP</w:t>
      </w:r>
      <w:r w:rsidR="00DF1F01" w:rsidRPr="00FA0C7D">
        <w:t xml:space="preserve"> </w:t>
      </w:r>
      <w:r w:rsidR="00BE3CB7" w:rsidRPr="00FA0C7D">
        <w:t>Ltd.’s</w:t>
      </w:r>
      <w:r w:rsidR="0026118C" w:rsidRPr="00FA0C7D">
        <w:t xml:space="preserve"> performance against the agreed KPIs set out in the Delivery Plan and be present</w:t>
      </w:r>
      <w:ins w:id="426" w:author="Helen Dyer - Capital Programme Manager (SELEP)" w:date="2023-03-12T08:26:00Z">
        <w:r w:rsidR="005D7A50">
          <w:t>ed</w:t>
        </w:r>
      </w:ins>
      <w:del w:id="427" w:author="Helen Dyer - Capital Programme Manager (SELEP)" w:date="2023-03-12T08:26:00Z">
        <w:r w:rsidR="0026118C" w:rsidRPr="00FA0C7D" w:rsidDel="005D7A50">
          <w:delText>ation</w:delText>
        </w:r>
      </w:del>
      <w:r w:rsidR="0026118C" w:rsidRPr="00FA0C7D">
        <w:t xml:space="preserve"> at each Annual General Meeting (AGM);</w:t>
      </w:r>
    </w:p>
    <w:p w14:paraId="059B8FB0" w14:textId="2F706C11" w:rsidR="0026118C" w:rsidRPr="00FA0C7D" w:rsidRDefault="00CF1801" w:rsidP="000C5D55">
      <w:pPr>
        <w:pStyle w:val="Heading4"/>
      </w:pPr>
      <w:r w:rsidRPr="00FA0C7D">
        <w:t>p</w:t>
      </w:r>
      <w:r w:rsidR="0026118C" w:rsidRPr="00FA0C7D">
        <w:t>ractical co-ordination and organisation of meetings (including the AGM, a public meeting annually in July, an opportunity to engage with the wider business community), Strategic Board</w:t>
      </w:r>
      <w:r w:rsidR="003F5137" w:rsidRPr="00FA0C7D">
        <w:fldChar w:fldCharType="begin"/>
      </w:r>
      <w:r w:rsidR="003F5137" w:rsidRPr="00FA0C7D">
        <w:instrText xml:space="preserve"> XE "Strategic Board" </w:instrText>
      </w:r>
      <w:r w:rsidR="003F5137" w:rsidRPr="00FA0C7D">
        <w:fldChar w:fldCharType="end"/>
      </w:r>
      <w:r w:rsidR="0026118C" w:rsidRPr="00FA0C7D">
        <w:t xml:space="preserve"> minutes, preparation of papers and maintenance of the website;</w:t>
      </w:r>
    </w:p>
    <w:p w14:paraId="3BE3FE3F" w14:textId="44FE857D" w:rsidR="0026118C" w:rsidRPr="00FA0C7D" w:rsidRDefault="00CF1801" w:rsidP="000C5D55">
      <w:pPr>
        <w:pStyle w:val="Heading4"/>
      </w:pPr>
      <w:r w:rsidRPr="00FA0C7D">
        <w:t>e</w:t>
      </w:r>
      <w:r w:rsidR="0026118C" w:rsidRPr="00FA0C7D">
        <w:t>nsuring appropriate engagement with stakeholder, local partners, neighbouring LEP’s,</w:t>
      </w:r>
      <w:r w:rsidR="005E35D0" w:rsidRPr="00FA0C7D">
        <w:t xml:space="preserve"> and </w:t>
      </w:r>
      <w:r w:rsidR="0026118C" w:rsidRPr="00FA0C7D">
        <w:t>Government</w:t>
      </w:r>
      <w:r w:rsidR="00157533" w:rsidRPr="00FA0C7D">
        <w:fldChar w:fldCharType="begin"/>
      </w:r>
      <w:r w:rsidR="00157533" w:rsidRPr="00FA0C7D">
        <w:instrText xml:space="preserve"> XE "Government" </w:instrText>
      </w:r>
      <w:r w:rsidR="00157533" w:rsidRPr="00FA0C7D">
        <w:fldChar w:fldCharType="end"/>
      </w:r>
      <w:r w:rsidR="0026118C" w:rsidRPr="00FA0C7D">
        <w:t xml:space="preserve"> (</w:t>
      </w:r>
      <w:r w:rsidR="0026118C" w:rsidRPr="00FA0C7D">
        <w:fldChar w:fldCharType="begin"/>
      </w:r>
      <w:r w:rsidR="0026118C" w:rsidRPr="00FA0C7D">
        <w:instrText xml:space="preserve"> REF _Ref7707021 \r \p \h  \* MERGEFORMAT </w:instrText>
      </w:r>
      <w:r w:rsidR="0026118C" w:rsidRPr="00FA0C7D">
        <w:fldChar w:fldCharType="separate"/>
      </w:r>
      <w:r w:rsidR="00A130F7">
        <w:t>P.5 below</w:t>
      </w:r>
      <w:r w:rsidR="0026118C" w:rsidRPr="00FA0C7D">
        <w:fldChar w:fldCharType="end"/>
      </w:r>
      <w:r w:rsidR="0026118C" w:rsidRPr="00FA0C7D">
        <w:t>);</w:t>
      </w:r>
    </w:p>
    <w:p w14:paraId="349D9047" w14:textId="7A654DF9" w:rsidR="0026118C" w:rsidRPr="00FA0C7D" w:rsidRDefault="00CF1801" w:rsidP="000C5D55">
      <w:pPr>
        <w:pStyle w:val="Heading4"/>
      </w:pPr>
      <w:r w:rsidRPr="00FA0C7D">
        <w:t>c</w:t>
      </w:r>
      <w:r w:rsidR="0026118C" w:rsidRPr="00FA0C7D">
        <w:t>arry</w:t>
      </w:r>
      <w:r w:rsidRPr="00FA0C7D">
        <w:t xml:space="preserve"> </w:t>
      </w:r>
      <w:r w:rsidR="0026118C" w:rsidRPr="00FA0C7D">
        <w:t xml:space="preserve">out the day to day business of the LEP in compliance with the requirement of the </w:t>
      </w:r>
      <w:r w:rsidR="001D18B3" w:rsidRPr="00FA0C7D">
        <w:t>National Assurance Framework</w:t>
      </w:r>
      <w:r w:rsidR="001D18B3" w:rsidRPr="00FA0C7D" w:rsidDel="001D18B3">
        <w:t xml:space="preserve"> </w:t>
      </w:r>
      <w:r w:rsidR="0026118C" w:rsidRPr="00FA0C7D">
        <w:t>and</w:t>
      </w:r>
      <w:r w:rsidR="005E35D0" w:rsidRPr="00FA0C7D">
        <w:t xml:space="preserve"> this</w:t>
      </w:r>
      <w:r w:rsidR="0026118C" w:rsidRPr="00FA0C7D">
        <w:t xml:space="preserve"> </w:t>
      </w:r>
      <w:r w:rsidR="005E35D0" w:rsidRPr="00FA0C7D">
        <w:t>Local</w:t>
      </w:r>
      <w:r w:rsidR="0026118C" w:rsidRPr="00FA0C7D">
        <w:t xml:space="preserve"> Assurance Framework, and </w:t>
      </w:r>
      <w:r w:rsidR="00B11AAE" w:rsidRPr="00FA0C7D">
        <w:t>SELEP</w:t>
      </w:r>
      <w:r w:rsidR="0026118C" w:rsidRPr="00FA0C7D">
        <w:t>’s own policies;</w:t>
      </w:r>
    </w:p>
    <w:p w14:paraId="1BB4C205" w14:textId="14A767E9" w:rsidR="0026118C" w:rsidRPr="00FA0C7D" w:rsidRDefault="00CF1801" w:rsidP="000C5D55">
      <w:pPr>
        <w:pStyle w:val="Heading4"/>
      </w:pPr>
      <w:r w:rsidRPr="00FA0C7D">
        <w:t>e</w:t>
      </w:r>
      <w:r w:rsidR="0026118C" w:rsidRPr="00FA0C7D">
        <w:t>nsuring the Central Government</w:t>
      </w:r>
      <w:r w:rsidR="00157533" w:rsidRPr="00FA0C7D">
        <w:fldChar w:fldCharType="begin"/>
      </w:r>
      <w:r w:rsidR="00157533" w:rsidRPr="00FA0C7D">
        <w:instrText xml:space="preserve"> XE "Government" </w:instrText>
      </w:r>
      <w:r w:rsidR="00157533" w:rsidRPr="00FA0C7D">
        <w:fldChar w:fldCharType="end"/>
      </w:r>
      <w:r w:rsidR="0026118C" w:rsidRPr="00FA0C7D">
        <w:t xml:space="preserve"> Growth Deal</w:t>
      </w:r>
      <w:r w:rsidR="004D1445" w:rsidRPr="00FA0C7D">
        <w:fldChar w:fldCharType="begin"/>
      </w:r>
      <w:r w:rsidR="004D1445" w:rsidRPr="00FA0C7D">
        <w:instrText xml:space="preserve"> XE "Growth Deal" </w:instrText>
      </w:r>
      <w:r w:rsidR="004D1445" w:rsidRPr="00FA0C7D">
        <w:fldChar w:fldCharType="end"/>
      </w:r>
      <w:r w:rsidR="0026118C" w:rsidRPr="00FA0C7D">
        <w:t xml:space="preserve"> branding</w:t>
      </w:r>
      <w:r w:rsidR="00471E3C" w:rsidRPr="00FA0C7D">
        <w:fldChar w:fldCharType="begin"/>
      </w:r>
      <w:r w:rsidR="00471E3C" w:rsidRPr="00FA0C7D">
        <w:instrText xml:space="preserve"> XE "</w:instrText>
      </w:r>
      <w:r w:rsidR="00471E3C" w:rsidRPr="00FA0C7D">
        <w:rPr>
          <w:rFonts w:asciiTheme="minorHAnsi" w:hAnsiTheme="minorHAnsi" w:cstheme="minorHAnsi"/>
        </w:rPr>
        <w:instrText>Branding</w:instrText>
      </w:r>
      <w:r w:rsidR="00471E3C" w:rsidRPr="00FA0C7D">
        <w:instrText xml:space="preserve">" </w:instrText>
      </w:r>
      <w:r w:rsidR="00471E3C" w:rsidRPr="00FA0C7D">
        <w:fldChar w:fldCharType="end"/>
      </w:r>
      <w:r w:rsidR="0026118C" w:rsidRPr="00FA0C7D">
        <w:t xml:space="preserve"> guidance is adhered to;</w:t>
      </w:r>
    </w:p>
    <w:p w14:paraId="00840593" w14:textId="486B0444" w:rsidR="0026118C" w:rsidRPr="00FA0C7D" w:rsidRDefault="00CF1801" w:rsidP="000C5D55">
      <w:pPr>
        <w:pStyle w:val="Heading4"/>
      </w:pPr>
      <w:r w:rsidRPr="00FA0C7D">
        <w:t>m</w:t>
      </w:r>
      <w:r w:rsidR="0026118C" w:rsidRPr="00FA0C7D">
        <w:t>anagement of financial and operational risk by the Chief Operating Officer;</w:t>
      </w:r>
    </w:p>
    <w:p w14:paraId="63D67E04" w14:textId="4C8F7986" w:rsidR="0026118C" w:rsidRPr="00FA0C7D" w:rsidRDefault="00CF1801" w:rsidP="000C5D55">
      <w:pPr>
        <w:pStyle w:val="Heading4"/>
      </w:pPr>
      <w:r w:rsidRPr="00FA0C7D">
        <w:t>m</w:t>
      </w:r>
      <w:r w:rsidR="0026118C" w:rsidRPr="00FA0C7D">
        <w:t>anagement of project and capital programme risk by the Capital Programme Manager;</w:t>
      </w:r>
    </w:p>
    <w:p w14:paraId="0048BFF8" w14:textId="3522707B" w:rsidR="00233917" w:rsidRPr="00FA0C7D" w:rsidRDefault="00CF1801" w:rsidP="000C5D55">
      <w:pPr>
        <w:pStyle w:val="Heading4"/>
      </w:pPr>
      <w:r w:rsidRPr="00FA0C7D">
        <w:t>i</w:t>
      </w:r>
      <w:r w:rsidR="0026118C" w:rsidRPr="00FA0C7D">
        <w:t>nduction of new</w:t>
      </w:r>
      <w:r w:rsidR="007F5A24" w:rsidRPr="00FA0C7D">
        <w:t xml:space="preserve"> Secretariat</w:t>
      </w:r>
      <w:r w:rsidR="0026118C" w:rsidRPr="00FA0C7D">
        <w:t xml:space="preserve"> team members, incorporating ECC training (including GDPR and Diversity</w:t>
      </w:r>
      <w:r w:rsidR="00DC0B5C" w:rsidRPr="00FA0C7D">
        <w:fldChar w:fldCharType="begin"/>
      </w:r>
      <w:r w:rsidR="00DC0B5C" w:rsidRPr="00FA0C7D">
        <w:instrText xml:space="preserve"> XE "Diversity" </w:instrText>
      </w:r>
      <w:r w:rsidR="00DC0B5C" w:rsidRPr="00FA0C7D">
        <w:fldChar w:fldCharType="end"/>
      </w:r>
      <w:r w:rsidR="0026118C" w:rsidRPr="00FA0C7D">
        <w:t xml:space="preserve"> and Equality</w:t>
      </w:r>
      <w:r w:rsidR="0026118C" w:rsidRPr="00FA0C7D">
        <w:softHyphen/>
        <w:t>)</w:t>
      </w:r>
      <w:r w:rsidR="00233917" w:rsidRPr="00FA0C7D">
        <w:t>;</w:t>
      </w:r>
    </w:p>
    <w:p w14:paraId="36AD4056" w14:textId="0F160868" w:rsidR="0026118C" w:rsidRPr="00FA0C7D" w:rsidRDefault="00CF1801" w:rsidP="000C5D55">
      <w:pPr>
        <w:pStyle w:val="Heading4"/>
      </w:pPr>
      <w:r w:rsidRPr="00FA0C7D">
        <w:t>e</w:t>
      </w:r>
      <w:r w:rsidR="00233917" w:rsidRPr="00FA0C7D">
        <w:t>nsuring that SELEP Ltd</w:t>
      </w:r>
      <w:r w:rsidR="00157533" w:rsidRPr="00FA0C7D">
        <w:fldChar w:fldCharType="begin"/>
      </w:r>
      <w:r w:rsidR="00157533" w:rsidRPr="00FA0C7D">
        <w:instrText xml:space="preserve"> XE "SELEP Ltd" </w:instrText>
      </w:r>
      <w:r w:rsidR="00157533" w:rsidRPr="00FA0C7D">
        <w:fldChar w:fldCharType="end"/>
      </w:r>
      <w:r w:rsidR="00233917" w:rsidRPr="00FA0C7D">
        <w:t xml:space="preserve"> is properly administered through the establishment and maintenance of registers of Directors and Members and the correct filing of information with Companies House</w:t>
      </w:r>
      <w:r w:rsidR="003210B9" w:rsidRPr="00FA0C7D">
        <w:t xml:space="preserve"> and properly administered for the purposes of Company law and regulation</w:t>
      </w:r>
      <w:r w:rsidR="00233917" w:rsidRPr="00FA0C7D">
        <w:t>.</w:t>
      </w:r>
    </w:p>
    <w:p w14:paraId="1A347C5E" w14:textId="4B59C078" w:rsidR="00A06983" w:rsidRPr="00FA0C7D" w:rsidRDefault="00A06983" w:rsidP="000C5D55">
      <w:pPr>
        <w:pStyle w:val="Heading2"/>
      </w:pPr>
      <w:bookmarkStart w:id="428" w:name="_Toc29296703"/>
      <w:bookmarkStart w:id="429" w:name="_Toc102055303"/>
      <w:r w:rsidRPr="00FA0C7D">
        <w:t>Working Groups</w:t>
      </w:r>
      <w:bookmarkEnd w:id="428"/>
      <w:bookmarkEnd w:id="429"/>
      <w:r w:rsidR="007A2C72" w:rsidRPr="00FA0C7D">
        <w:fldChar w:fldCharType="begin"/>
      </w:r>
      <w:r w:rsidR="007A2C72" w:rsidRPr="00FA0C7D">
        <w:instrText xml:space="preserve"> XE "</w:instrText>
      </w:r>
      <w:r w:rsidR="007A2C72" w:rsidRPr="00FA0C7D">
        <w:rPr>
          <w:rFonts w:asciiTheme="minorHAnsi" w:hAnsiTheme="minorHAnsi" w:cstheme="minorHAnsi"/>
          <w:szCs w:val="24"/>
        </w:rPr>
        <w:instrText>Working Groups</w:instrText>
      </w:r>
      <w:r w:rsidR="007A2C72" w:rsidRPr="00FA0C7D">
        <w:instrText xml:space="preserve">" </w:instrText>
      </w:r>
      <w:r w:rsidR="007A2C72" w:rsidRPr="00FA0C7D">
        <w:fldChar w:fldCharType="end"/>
      </w:r>
    </w:p>
    <w:p w14:paraId="0838E8B8" w14:textId="0679F9C8" w:rsidR="009F4CD3" w:rsidRPr="00FA0C7D" w:rsidRDefault="009F4CD3" w:rsidP="000C5D55">
      <w:pPr>
        <w:pStyle w:val="Heading3"/>
      </w:pPr>
      <w:bookmarkStart w:id="430" w:name="_Ref7704202"/>
      <w:bookmarkStart w:id="431" w:name="_Hlk3457956"/>
      <w:r w:rsidRPr="00FA0C7D">
        <w:t xml:space="preserve">The </w:t>
      </w:r>
      <w:r w:rsidR="00B11AAE" w:rsidRPr="00FA0C7D">
        <w:t>SELEP</w:t>
      </w:r>
      <w:r w:rsidRPr="00FA0C7D">
        <w:t xml:space="preserve"> </w:t>
      </w:r>
      <w:r w:rsidR="005E2DF5" w:rsidRPr="00FA0C7D">
        <w:t>Ltd</w:t>
      </w:r>
      <w:r w:rsidR="00157533" w:rsidRPr="00FA0C7D">
        <w:fldChar w:fldCharType="begin"/>
      </w:r>
      <w:r w:rsidR="00157533" w:rsidRPr="00FA0C7D">
        <w:instrText xml:space="preserve"> XE "SELEP Ltd" </w:instrText>
      </w:r>
      <w:r w:rsidR="00157533" w:rsidRPr="00FA0C7D">
        <w:fldChar w:fldCharType="end"/>
      </w:r>
      <w:r w:rsidR="005E2DF5" w:rsidRPr="00FA0C7D">
        <w:t xml:space="preserve"> </w:t>
      </w:r>
      <w:r w:rsidRPr="00FA0C7D">
        <w:t>may establish, as it considers appropriate, informal non-decision-making working groups</w:t>
      </w:r>
      <w:r w:rsidR="007A2C72" w:rsidRPr="00FA0C7D">
        <w:fldChar w:fldCharType="begin"/>
      </w:r>
      <w:r w:rsidR="007A2C72" w:rsidRPr="00FA0C7D">
        <w:instrText xml:space="preserve"> XE "Working Groups" </w:instrText>
      </w:r>
      <w:r w:rsidR="007A2C72" w:rsidRPr="00FA0C7D">
        <w:fldChar w:fldCharType="end"/>
      </w:r>
      <w:r w:rsidRPr="00FA0C7D">
        <w:t xml:space="preserve"> to provide expertise and support to the Strategic and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in shaping its strategy or delivering pan-LEP priorities. </w:t>
      </w:r>
      <w:bookmarkEnd w:id="430"/>
      <w:r w:rsidR="009156DF" w:rsidRPr="00FA0C7D">
        <w:t>Each group operates according to their own terms of reference</w:t>
      </w:r>
      <w:r w:rsidR="008D28A7" w:rsidRPr="00FA0C7D">
        <w:fldChar w:fldCharType="begin"/>
      </w:r>
      <w:r w:rsidR="008D28A7" w:rsidRPr="00FA0C7D">
        <w:instrText xml:space="preserve"> XE "Terms of Reference" </w:instrText>
      </w:r>
      <w:r w:rsidR="008D28A7" w:rsidRPr="00FA0C7D">
        <w:fldChar w:fldCharType="end"/>
      </w:r>
      <w:r w:rsidR="009156DF" w:rsidRPr="00FA0C7D">
        <w:t>.</w:t>
      </w:r>
    </w:p>
    <w:bookmarkEnd w:id="431"/>
    <w:p w14:paraId="0A448F13" w14:textId="71346CF5" w:rsidR="009F4CD3" w:rsidRPr="00FA0C7D" w:rsidRDefault="009F4CD3" w:rsidP="000C5D55">
      <w:pPr>
        <w:pStyle w:val="Heading3"/>
      </w:pPr>
      <w:r w:rsidRPr="00FA0C7D">
        <w:t xml:space="preserve">Currently the </w:t>
      </w:r>
      <w:r w:rsidR="00B11AAE" w:rsidRPr="00FA0C7D">
        <w:t>SELEP</w:t>
      </w:r>
      <w:r w:rsidR="00324383"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is supported by the following groups which lead on specific work streams as required:</w:t>
      </w:r>
    </w:p>
    <w:p w14:paraId="0331702C" w14:textId="7C95554A" w:rsidR="009F4CD3" w:rsidRPr="00FA0C7D" w:rsidRDefault="009F4CD3" w:rsidP="000C5D55">
      <w:pPr>
        <w:pStyle w:val="Heading4"/>
      </w:pPr>
      <w:r w:rsidRPr="00FA0C7D">
        <w:t>Sector Working Groups</w:t>
      </w:r>
      <w:r w:rsidR="007A2C72" w:rsidRPr="00FA0C7D">
        <w:fldChar w:fldCharType="begin"/>
      </w:r>
      <w:r w:rsidR="007A2C72" w:rsidRPr="00FA0C7D">
        <w:instrText xml:space="preserve"> XE "</w:instrText>
      </w:r>
      <w:r w:rsidR="007A2C72" w:rsidRPr="00FA0C7D">
        <w:rPr>
          <w:rFonts w:asciiTheme="minorHAnsi" w:hAnsiTheme="minorHAnsi" w:cstheme="minorHAnsi"/>
        </w:rPr>
        <w:instrText>Working Groups</w:instrText>
      </w:r>
      <w:r w:rsidR="007A2C72" w:rsidRPr="00FA0C7D">
        <w:instrText xml:space="preserve">" </w:instrText>
      </w:r>
      <w:r w:rsidR="007A2C72" w:rsidRPr="00FA0C7D">
        <w:fldChar w:fldCharType="end"/>
      </w:r>
    </w:p>
    <w:p w14:paraId="1AA8F82A" w14:textId="77777777" w:rsidR="009F4CD3" w:rsidRPr="00FA0C7D" w:rsidRDefault="009F4CD3" w:rsidP="000C5D55">
      <w:pPr>
        <w:pStyle w:val="Heading5"/>
      </w:pPr>
      <w:r w:rsidRPr="00FA0C7D">
        <w:t>Coastal Communities</w:t>
      </w:r>
    </w:p>
    <w:p w14:paraId="5F45353B" w14:textId="77777777" w:rsidR="009F4CD3" w:rsidRPr="00FA0C7D" w:rsidRDefault="009F4CD3" w:rsidP="000C5D55">
      <w:pPr>
        <w:pStyle w:val="Heading5"/>
      </w:pPr>
      <w:r w:rsidRPr="00FA0C7D">
        <w:t>Enterprise Zones</w:t>
      </w:r>
    </w:p>
    <w:p w14:paraId="7D17FE55" w14:textId="77777777" w:rsidR="009F4CD3" w:rsidRPr="00FA0C7D" w:rsidRDefault="009F4CD3" w:rsidP="000C5D55">
      <w:pPr>
        <w:pStyle w:val="Heading5"/>
      </w:pPr>
      <w:r w:rsidRPr="00FA0C7D">
        <w:t>Housing and Development</w:t>
      </w:r>
    </w:p>
    <w:p w14:paraId="1C850448" w14:textId="5D40310E" w:rsidR="009F4CD3" w:rsidRPr="00FA0C7D" w:rsidRDefault="009F4CD3" w:rsidP="000C5D55">
      <w:pPr>
        <w:pStyle w:val="Heading5"/>
      </w:pPr>
      <w:r w:rsidRPr="00FA0C7D">
        <w:t xml:space="preserve">Skills </w:t>
      </w:r>
      <w:r w:rsidR="000C637C" w:rsidRPr="00FA0C7D">
        <w:t>Working Group</w:t>
      </w:r>
    </w:p>
    <w:p w14:paraId="683E4CF5" w14:textId="75F4466F" w:rsidR="00972CCF" w:rsidRPr="00FA0C7D" w:rsidRDefault="00972CCF" w:rsidP="000C5D55">
      <w:pPr>
        <w:pStyle w:val="Heading5"/>
      </w:pPr>
      <w:r w:rsidRPr="00FA0C7D">
        <w:t>Skills Advisory Panel</w:t>
      </w:r>
    </w:p>
    <w:p w14:paraId="36020C4F" w14:textId="77777777" w:rsidR="009F4CD3" w:rsidRPr="00FA0C7D" w:rsidRDefault="009F4CD3" w:rsidP="000C5D55">
      <w:pPr>
        <w:pStyle w:val="Heading5"/>
      </w:pPr>
      <w:r w:rsidRPr="00FA0C7D">
        <w:t>Digital Skills Partnership</w:t>
      </w:r>
    </w:p>
    <w:p w14:paraId="079EF77D" w14:textId="77777777" w:rsidR="009F4CD3" w:rsidRPr="00FA0C7D" w:rsidRDefault="009F4CD3" w:rsidP="000C5D55">
      <w:pPr>
        <w:pStyle w:val="Heading5"/>
      </w:pPr>
      <w:r w:rsidRPr="00FA0C7D">
        <w:t>Rural</w:t>
      </w:r>
    </w:p>
    <w:p w14:paraId="78892024" w14:textId="77777777" w:rsidR="009F4CD3" w:rsidRPr="00FA0C7D" w:rsidRDefault="009F4CD3" w:rsidP="000C5D55">
      <w:pPr>
        <w:pStyle w:val="Heading5"/>
      </w:pPr>
      <w:r w:rsidRPr="00FA0C7D">
        <w:t>Social Enterprise</w:t>
      </w:r>
    </w:p>
    <w:p w14:paraId="3FA30BF3" w14:textId="77777777" w:rsidR="009F4CD3" w:rsidRPr="00FA0C7D" w:rsidRDefault="009F4CD3" w:rsidP="000C5D55">
      <w:pPr>
        <w:pStyle w:val="Heading5"/>
      </w:pPr>
      <w:r w:rsidRPr="00FA0C7D">
        <w:t>South East Creative Economy Network (SECEN)</w:t>
      </w:r>
    </w:p>
    <w:p w14:paraId="6D0E4151" w14:textId="77777777" w:rsidR="009F4CD3" w:rsidRPr="00FA0C7D" w:rsidRDefault="009F4CD3" w:rsidP="000C5D55">
      <w:pPr>
        <w:pStyle w:val="Heading5"/>
      </w:pPr>
      <w:r w:rsidRPr="00FA0C7D">
        <w:t>Tourism</w:t>
      </w:r>
    </w:p>
    <w:p w14:paraId="56ECAAAC" w14:textId="77777777" w:rsidR="009F4CD3" w:rsidRPr="00FA0C7D" w:rsidRDefault="009F4CD3" w:rsidP="000C5D55">
      <w:pPr>
        <w:pStyle w:val="Heading5"/>
      </w:pPr>
      <w:r w:rsidRPr="00FA0C7D">
        <w:t>Transport Officers (meets on ad hoc basis)</w:t>
      </w:r>
    </w:p>
    <w:p w14:paraId="505C7834" w14:textId="77777777" w:rsidR="009F4CD3" w:rsidRPr="00FA0C7D" w:rsidRDefault="009F4CD3" w:rsidP="000C5D55">
      <w:pPr>
        <w:pStyle w:val="Heading5"/>
      </w:pPr>
      <w:r w:rsidRPr="00FA0C7D">
        <w:t>U9 (Universities)</w:t>
      </w:r>
    </w:p>
    <w:p w14:paraId="067C3611" w14:textId="0AA0E07C" w:rsidR="009F4CD3" w:rsidRPr="00FA0C7D" w:rsidRDefault="009F4CD3" w:rsidP="000C5D55">
      <w:pPr>
        <w:pStyle w:val="Heading5"/>
      </w:pPr>
      <w:r w:rsidRPr="00FA0C7D">
        <w:t>Growth Hubs</w:t>
      </w:r>
      <w:r w:rsidR="005C14A6" w:rsidRPr="00FA0C7D">
        <w:fldChar w:fldCharType="begin"/>
      </w:r>
      <w:r w:rsidR="005C14A6" w:rsidRPr="00FA0C7D">
        <w:instrText xml:space="preserve"> XE "Growth Hubs" </w:instrText>
      </w:r>
      <w:r w:rsidR="005C14A6" w:rsidRPr="00FA0C7D">
        <w:fldChar w:fldCharType="end"/>
      </w:r>
      <w:r w:rsidRPr="00FA0C7D">
        <w:t xml:space="preserve"> (Business Support)</w:t>
      </w:r>
    </w:p>
    <w:p w14:paraId="0A9BAEE6" w14:textId="7947F108" w:rsidR="00972CCF" w:rsidRPr="00FA0C7D" w:rsidRDefault="00972CCF" w:rsidP="000C5D55">
      <w:pPr>
        <w:pStyle w:val="Heading5"/>
      </w:pPr>
      <w:r w:rsidRPr="00FA0C7D">
        <w:t>Clean Growth</w:t>
      </w:r>
    </w:p>
    <w:p w14:paraId="6632CF1D" w14:textId="77777777" w:rsidR="009F4CD3" w:rsidRPr="00FA0C7D" w:rsidRDefault="009F4CD3" w:rsidP="000C5D55">
      <w:pPr>
        <w:pStyle w:val="Heading4"/>
      </w:pPr>
      <w:r w:rsidRPr="00FA0C7D">
        <w:t>Officer Advisory Groups</w:t>
      </w:r>
    </w:p>
    <w:p w14:paraId="46407A6E" w14:textId="77777777" w:rsidR="009F4CD3" w:rsidRPr="00FA0C7D" w:rsidRDefault="009F4CD3" w:rsidP="000C5D55">
      <w:pPr>
        <w:pStyle w:val="Heading5"/>
      </w:pPr>
      <w:r w:rsidRPr="00FA0C7D">
        <w:t>Senior Officer Group</w:t>
      </w:r>
    </w:p>
    <w:p w14:paraId="32A5A135" w14:textId="77777777" w:rsidR="009F4CD3" w:rsidRPr="00FA0C7D" w:rsidRDefault="009F4CD3" w:rsidP="000C5D55">
      <w:pPr>
        <w:pStyle w:val="Heading5"/>
      </w:pPr>
      <w:r w:rsidRPr="00FA0C7D">
        <w:t>Programme Consideration Meeting</w:t>
      </w:r>
      <w:r w:rsidRPr="00FA0C7D">
        <w:tab/>
      </w:r>
    </w:p>
    <w:p w14:paraId="17264087" w14:textId="77777777" w:rsidR="009F4CD3" w:rsidRPr="00FA0C7D" w:rsidRDefault="009F4CD3" w:rsidP="000C5D55">
      <w:pPr>
        <w:pStyle w:val="Heading5"/>
      </w:pPr>
      <w:r w:rsidRPr="00FA0C7D">
        <w:t>Directors Group</w:t>
      </w:r>
    </w:p>
    <w:p w14:paraId="20F5A94A" w14:textId="7BB582BF" w:rsidR="005830F9" w:rsidRPr="00FA0C7D" w:rsidRDefault="005830F9" w:rsidP="000C5D55">
      <w:pPr>
        <w:pStyle w:val="Heading3"/>
      </w:pPr>
      <w:r w:rsidRPr="00FA0C7D">
        <w:t>The Working Groups</w:t>
      </w:r>
      <w:r w:rsidR="007A2C72" w:rsidRPr="00FA0C7D">
        <w:fldChar w:fldCharType="begin"/>
      </w:r>
      <w:r w:rsidR="007A2C72" w:rsidRPr="00FA0C7D">
        <w:instrText xml:space="preserve"> XE "Working Groups" </w:instrText>
      </w:r>
      <w:r w:rsidR="007A2C72" w:rsidRPr="00FA0C7D">
        <w:fldChar w:fldCharType="end"/>
      </w:r>
      <w:r w:rsidRPr="00FA0C7D">
        <w:t xml:space="preserve"> should provide the following as a minimum:</w:t>
      </w:r>
    </w:p>
    <w:p w14:paraId="0B6C3129" w14:textId="5975D1DA" w:rsidR="005830F9" w:rsidRPr="00FA0C7D" w:rsidRDefault="005830F9" w:rsidP="000C5D55">
      <w:pPr>
        <w:pStyle w:val="Heading4"/>
      </w:pPr>
      <w:r w:rsidRPr="00FA0C7D">
        <w:t>a simple Terms of Reference</w:t>
      </w:r>
      <w:r w:rsidR="008D28A7" w:rsidRPr="00FA0C7D">
        <w:fldChar w:fldCharType="begin"/>
      </w:r>
      <w:r w:rsidR="008D28A7" w:rsidRPr="00FA0C7D">
        <w:instrText xml:space="preserve"> XE "</w:instrText>
      </w:r>
      <w:r w:rsidR="008D28A7" w:rsidRPr="00FA0C7D">
        <w:rPr>
          <w:rFonts w:asciiTheme="minorHAnsi" w:hAnsiTheme="minorHAnsi" w:cstheme="minorHAnsi"/>
        </w:rPr>
        <w:instrText>Terms of Reference</w:instrText>
      </w:r>
      <w:r w:rsidR="008D28A7" w:rsidRPr="00FA0C7D">
        <w:instrText xml:space="preserve">" </w:instrText>
      </w:r>
      <w:r w:rsidR="008D28A7" w:rsidRPr="00FA0C7D">
        <w:fldChar w:fldCharType="end"/>
      </w:r>
      <w:r w:rsidRPr="00FA0C7D">
        <w:t>, which will be made available on the SELEP website;</w:t>
      </w:r>
    </w:p>
    <w:p w14:paraId="7B55F1B0" w14:textId="02A6CD44" w:rsidR="003B3445" w:rsidRPr="00FA0C7D" w:rsidRDefault="003B3445" w:rsidP="000C5D55">
      <w:pPr>
        <w:pStyle w:val="Heading4"/>
      </w:pPr>
      <w:r w:rsidRPr="00FA0C7D">
        <w:t xml:space="preserve">a designated direct link to the Strategic </w:t>
      </w:r>
      <w:r w:rsidR="00EF443D" w:rsidRPr="00FA0C7D">
        <w:t>B</w:t>
      </w:r>
      <w:r w:rsidRPr="00FA0C7D">
        <w:t>oard, either through existing representation, or through an existing Board member acting as a champion for the sector;</w:t>
      </w:r>
    </w:p>
    <w:p w14:paraId="50A6AAFD" w14:textId="77777777" w:rsidR="005830F9" w:rsidRPr="00FA0C7D" w:rsidRDefault="005830F9" w:rsidP="000C5D55">
      <w:pPr>
        <w:pStyle w:val="Heading4"/>
        <w:rPr>
          <w:rFonts w:eastAsia="Arial"/>
        </w:rPr>
      </w:pPr>
      <w:r w:rsidRPr="00FA0C7D">
        <w:t>notification of future meetings and meeting notes made available on the SELEP website;</w:t>
      </w:r>
    </w:p>
    <w:p w14:paraId="24FA957C" w14:textId="4069216F" w:rsidR="005830F9" w:rsidRPr="00FA0C7D" w:rsidRDefault="005830F9" w:rsidP="000C5D55">
      <w:pPr>
        <w:pStyle w:val="Heading4"/>
        <w:rPr>
          <w:rFonts w:eastAsia="Arial"/>
        </w:rPr>
      </w:pPr>
      <w:r w:rsidRPr="00FA0C7D">
        <w:t>clarifications around how federal areas have been engaged in any process which culminates in recommendations being made to the Strategic Board</w:t>
      </w:r>
      <w:r w:rsidR="003F5137" w:rsidRPr="00FA0C7D">
        <w:fldChar w:fldCharType="begin"/>
      </w:r>
      <w:r w:rsidR="003F5137" w:rsidRPr="00FA0C7D">
        <w:instrText xml:space="preserve"> XE "Strategic Board" </w:instrText>
      </w:r>
      <w:r w:rsidR="003F5137" w:rsidRPr="00FA0C7D">
        <w:fldChar w:fldCharType="end"/>
      </w:r>
      <w:r w:rsidRPr="00FA0C7D">
        <w:t>;</w:t>
      </w:r>
      <w:del w:id="432" w:author="Helen Dyer - Capital Programme Manager (SELEP)" w:date="2023-03-12T08:31:00Z">
        <w:r w:rsidRPr="00FA0C7D">
          <w:delText>`</w:delText>
        </w:r>
      </w:del>
    </w:p>
    <w:p w14:paraId="3C458D44" w14:textId="77777777" w:rsidR="005830F9" w:rsidRPr="00FA0C7D" w:rsidRDefault="005830F9" w:rsidP="000C5D55">
      <w:pPr>
        <w:pStyle w:val="Heading4"/>
        <w:rPr>
          <w:rFonts w:eastAsia="Arial"/>
        </w:rPr>
      </w:pPr>
      <w:r w:rsidRPr="00FA0C7D">
        <w:t xml:space="preserve">an action plan which clearly associates milestones, outputs and monitoring arrangements when SELEP funding is being spent; </w:t>
      </w:r>
    </w:p>
    <w:p w14:paraId="53492DAA" w14:textId="77777777" w:rsidR="005830F9" w:rsidRPr="00FA0C7D" w:rsidRDefault="005830F9" w:rsidP="000C5D55">
      <w:pPr>
        <w:pStyle w:val="Heading4"/>
        <w:rPr>
          <w:rFonts w:eastAsia="Arial"/>
        </w:rPr>
      </w:pPr>
      <w:r w:rsidRPr="00FA0C7D">
        <w:t>an assurance that SELEP funding will not be used until full approval has been sought from SELEP; and</w:t>
      </w:r>
    </w:p>
    <w:p w14:paraId="31863F74" w14:textId="7746F93E" w:rsidR="009F4CD3" w:rsidRPr="00FA0C7D" w:rsidRDefault="005830F9" w:rsidP="00D77336">
      <w:pPr>
        <w:pStyle w:val="Heading4"/>
      </w:pPr>
      <w:r w:rsidRPr="00FA0C7D">
        <w:t>updates to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meetings, and 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where there is specific local interest in their work.</w:t>
      </w:r>
      <w:r w:rsidR="00AD5B83" w:rsidRPr="00FA0C7D">
        <w:t xml:space="preserve"> </w:t>
      </w:r>
      <w:r w:rsidR="009F4CD3" w:rsidRPr="00FA0C7D">
        <w:t>Through the working group</w:t>
      </w:r>
      <w:r w:rsidR="007A2C72" w:rsidRPr="00FA0C7D">
        <w:fldChar w:fldCharType="begin"/>
      </w:r>
      <w:r w:rsidR="007A2C72" w:rsidRPr="00FA0C7D">
        <w:instrText xml:space="preserve"> XE "Working Groups" </w:instrText>
      </w:r>
      <w:r w:rsidR="007A2C72" w:rsidRPr="00FA0C7D">
        <w:fldChar w:fldCharType="end"/>
      </w:r>
      <w:r w:rsidR="009F4CD3" w:rsidRPr="00FA0C7D">
        <w:t xml:space="preserve"> activities, representation, and involvement with other organisations across a wider geography, the </w:t>
      </w:r>
      <w:r w:rsidR="00B11AAE" w:rsidRPr="00FA0C7D">
        <w:t>SELEP</w:t>
      </w:r>
      <w:r w:rsidR="00067667" w:rsidRPr="00FA0C7D">
        <w:t xml:space="preserve"> Ltd</w:t>
      </w:r>
      <w:r w:rsidR="00157533" w:rsidRPr="00FA0C7D">
        <w:fldChar w:fldCharType="begin"/>
      </w:r>
      <w:r w:rsidR="00157533" w:rsidRPr="00FA0C7D">
        <w:instrText xml:space="preserve"> XE "SELEP Ltd" </w:instrText>
      </w:r>
      <w:r w:rsidR="00157533" w:rsidRPr="00FA0C7D">
        <w:fldChar w:fldCharType="end"/>
      </w:r>
      <w:r w:rsidR="009F4CD3" w:rsidRPr="00FA0C7D">
        <w:t xml:space="preserve"> actively engages in cross-LEP working on strategic issues. This includes, but is not limited to, joint working with neighbouring LEPs </w:t>
      </w:r>
      <w:r w:rsidR="00C4229E" w:rsidRPr="00FA0C7D">
        <w:t>regarding</w:t>
      </w:r>
      <w:r w:rsidR="009F4CD3" w:rsidRPr="00FA0C7D">
        <w:t>:</w:t>
      </w:r>
    </w:p>
    <w:p w14:paraId="063D18C4" w14:textId="5B955712" w:rsidR="009F4CD3" w:rsidRPr="00FA0C7D" w:rsidRDefault="009F4CD3" w:rsidP="00D77336">
      <w:pPr>
        <w:pStyle w:val="Heading5"/>
      </w:pPr>
      <w:r w:rsidRPr="00FA0C7D">
        <w:t>The development and implementation of the Energy Strategy;</w:t>
      </w:r>
    </w:p>
    <w:p w14:paraId="0B3A2E80" w14:textId="6CFBD876" w:rsidR="00C4229E" w:rsidRPr="00FA0C7D" w:rsidRDefault="00C4229E" w:rsidP="00D77336">
      <w:pPr>
        <w:pStyle w:val="Heading5"/>
      </w:pPr>
      <w:r w:rsidRPr="00FA0C7D">
        <w:t>The Greater South East Energy Hub;</w:t>
      </w:r>
    </w:p>
    <w:p w14:paraId="70EBBF96" w14:textId="1D536BB6" w:rsidR="009F4CD3" w:rsidRPr="00FA0C7D" w:rsidRDefault="00C4229E" w:rsidP="00D77336">
      <w:pPr>
        <w:pStyle w:val="Heading5"/>
      </w:pPr>
      <w:r w:rsidRPr="00FA0C7D">
        <w:t>Engagement with</w:t>
      </w:r>
      <w:r w:rsidR="009F4CD3" w:rsidRPr="00FA0C7D">
        <w:t xml:space="preserve"> Transport Bodies; and</w:t>
      </w:r>
    </w:p>
    <w:p w14:paraId="1F21DA06" w14:textId="3053BB48" w:rsidR="009F4CD3" w:rsidRPr="00FA0C7D" w:rsidRDefault="009F4CD3" w:rsidP="00D77336">
      <w:pPr>
        <w:pStyle w:val="Heading5"/>
      </w:pPr>
      <w:r w:rsidRPr="00FA0C7D">
        <w:t>Southern LEPs</w:t>
      </w:r>
      <w:r w:rsidR="00C4229E" w:rsidRPr="00FA0C7D">
        <w:t>’</w:t>
      </w:r>
      <w:r w:rsidRPr="00FA0C7D">
        <w:t xml:space="preserve"> work programme.</w:t>
      </w:r>
    </w:p>
    <w:p w14:paraId="1772549E" w14:textId="718C5EC1" w:rsidR="00AF2900" w:rsidRPr="00FA0C7D" w:rsidRDefault="00AF2900" w:rsidP="000C5D55">
      <w:pPr>
        <w:pStyle w:val="Heading3"/>
      </w:pPr>
      <w:r w:rsidRPr="00FA0C7D">
        <w:t xml:space="preserve">There are </w:t>
      </w:r>
      <w:r w:rsidR="00351598">
        <w:t>three</w:t>
      </w:r>
      <w:r w:rsidR="00351598" w:rsidRPr="00FA0C7D">
        <w:t xml:space="preserve"> </w:t>
      </w:r>
      <w:r w:rsidRPr="00FA0C7D">
        <w:t>groups external to, but critical to SELEP’s successful discharge of its duties and will therefore continue to be resourced. These are:</w:t>
      </w:r>
    </w:p>
    <w:p w14:paraId="1824E6D3" w14:textId="38E78831" w:rsidR="00AF2900" w:rsidRPr="00FA0C7D" w:rsidRDefault="00AF2900" w:rsidP="000C5D55">
      <w:pPr>
        <w:pStyle w:val="Heading4"/>
      </w:pPr>
      <w:r w:rsidRPr="00FA0C7D">
        <w:t>the European Structural and Investment Fund (ESIF) sub-committee, administered by Ministry for Housing Communities and Local Government</w:t>
      </w:r>
      <w:r w:rsidR="00157533" w:rsidRPr="00FA0C7D">
        <w:fldChar w:fldCharType="begin"/>
      </w:r>
      <w:r w:rsidR="00157533" w:rsidRPr="00FA0C7D">
        <w:instrText xml:space="preserve"> XE "Government" </w:instrText>
      </w:r>
      <w:r w:rsidR="00157533" w:rsidRPr="00FA0C7D">
        <w:fldChar w:fldCharType="end"/>
      </w:r>
      <w:r w:rsidRPr="00FA0C7D">
        <w:t xml:space="preserve"> for the discharge of European funding in the SELEP area;</w:t>
      </w:r>
    </w:p>
    <w:p w14:paraId="2A77BDB6" w14:textId="51201CFA" w:rsidR="00AF2900" w:rsidRDefault="00AF2900" w:rsidP="000C5D55">
      <w:pPr>
        <w:pStyle w:val="Heading4"/>
      </w:pPr>
      <w:r w:rsidRPr="00FA0C7D">
        <w:t>the Thames Gateway Strategic Group, which incorporates South Essex, North Kent and East London, continues to meet to progress the delivery of Government</w:t>
      </w:r>
      <w:r w:rsidR="00157533" w:rsidRPr="00FA0C7D">
        <w:fldChar w:fldCharType="begin"/>
      </w:r>
      <w:r w:rsidR="00157533" w:rsidRPr="00FA0C7D">
        <w:instrText xml:space="preserve"> XE "Government" </w:instrText>
      </w:r>
      <w:r w:rsidR="00157533" w:rsidRPr="00FA0C7D">
        <w:fldChar w:fldCharType="end"/>
      </w:r>
      <w:r w:rsidRPr="00FA0C7D">
        <w:t xml:space="preserve"> policy objectives in the area and continues to benefit from special ministerial attention. </w:t>
      </w:r>
    </w:p>
    <w:p w14:paraId="6D9BEF62" w14:textId="0192442D" w:rsidR="008D13BA" w:rsidRPr="001D4729" w:rsidRDefault="001D4729">
      <w:pPr>
        <w:pStyle w:val="Heading4"/>
      </w:pPr>
      <w:r>
        <w:t>t</w:t>
      </w:r>
      <w:r w:rsidRPr="001D4729">
        <w:t>he Freeport</w:t>
      </w:r>
      <w:r>
        <w:t xml:space="preserve"> East</w:t>
      </w:r>
      <w:r w:rsidRPr="001D4729">
        <w:t xml:space="preserve"> Board </w:t>
      </w:r>
      <w:r>
        <w:t xml:space="preserve">where SELEP </w:t>
      </w:r>
      <w:r w:rsidRPr="001D4729">
        <w:t xml:space="preserve">has an important advisory role in the operation of </w:t>
      </w:r>
      <w:r w:rsidR="00351598">
        <w:t xml:space="preserve">the </w:t>
      </w:r>
      <w:r w:rsidRPr="001D4729">
        <w:t>Freeport which aims to be a significant driver of growth, jobs, and innovation in the region. SELEP representation on the Freeport Board will ensure the strategic priorities of the partnership and wider needs of local businesses are represented and considered.</w:t>
      </w:r>
    </w:p>
    <w:p w14:paraId="70B5EDD2" w14:textId="77270E81" w:rsidR="009F4CD3" w:rsidRPr="00FA0C7D" w:rsidRDefault="009F4CD3" w:rsidP="000C5D55">
      <w:pPr>
        <w:pStyle w:val="Heading3"/>
      </w:pPr>
      <w:r w:rsidRPr="00FA0C7D">
        <w:t xml:space="preserve">Furthermore, </w:t>
      </w:r>
      <w:r w:rsidR="00B11AAE" w:rsidRPr="00FA0C7D">
        <w:t>SELEP</w:t>
      </w:r>
      <w:r w:rsidRPr="00FA0C7D">
        <w:t xml:space="preserve"> </w:t>
      </w:r>
      <w:r w:rsidR="00CF6296" w:rsidRPr="00FA0C7D">
        <w:t>Ltd</w:t>
      </w:r>
      <w:r w:rsidR="00157533" w:rsidRPr="00FA0C7D">
        <w:fldChar w:fldCharType="begin"/>
      </w:r>
      <w:r w:rsidR="00157533" w:rsidRPr="00FA0C7D">
        <w:instrText xml:space="preserve"> XE "SELEP Ltd" </w:instrText>
      </w:r>
      <w:r w:rsidR="00157533" w:rsidRPr="00FA0C7D">
        <w:fldChar w:fldCharType="end"/>
      </w:r>
      <w:r w:rsidR="00CF6296" w:rsidRPr="00FA0C7D">
        <w:t xml:space="preserve"> </w:t>
      </w:r>
      <w:r w:rsidRPr="00FA0C7D">
        <w:t>is committed to working with the LEP Network</w:t>
      </w:r>
      <w:r w:rsidR="00102C15" w:rsidRPr="00FA0C7D">
        <w:fldChar w:fldCharType="begin"/>
      </w:r>
      <w:r w:rsidR="00102C15" w:rsidRPr="00FA0C7D">
        <w:instrText xml:space="preserve"> XE "LEP Network" </w:instrText>
      </w:r>
      <w:r w:rsidR="00102C15" w:rsidRPr="00FA0C7D">
        <w:fldChar w:fldCharType="end"/>
      </w:r>
      <w:r w:rsidRPr="00FA0C7D">
        <w:t xml:space="preserve"> to discuss issues of shared importance as a sector, engage Government</w:t>
      </w:r>
      <w:r w:rsidR="00157533" w:rsidRPr="00FA0C7D">
        <w:fldChar w:fldCharType="begin"/>
      </w:r>
      <w:r w:rsidR="00157533" w:rsidRPr="00FA0C7D">
        <w:instrText xml:space="preserve"> XE "Government" </w:instrText>
      </w:r>
      <w:r w:rsidR="00157533" w:rsidRPr="00FA0C7D">
        <w:fldChar w:fldCharType="end"/>
      </w:r>
      <w:r w:rsidRPr="00FA0C7D">
        <w:t>, and share knowledge and good practice.</w:t>
      </w:r>
    </w:p>
    <w:p w14:paraId="33B11A13" w14:textId="5AB7ED7E" w:rsidR="009F4CD3" w:rsidRPr="00FA0C7D" w:rsidRDefault="009F4CD3" w:rsidP="000C5D55">
      <w:pPr>
        <w:pStyle w:val="Heading3"/>
      </w:pPr>
      <w:r w:rsidRPr="00FA0C7D">
        <w:t xml:space="preserve">The </w:t>
      </w:r>
      <w:r w:rsidR="00B11AAE" w:rsidRPr="00FA0C7D">
        <w:t>SELEP</w:t>
      </w:r>
      <w:r w:rsidRPr="00FA0C7D">
        <w:t xml:space="preserve"> </w:t>
      </w:r>
      <w:r w:rsidR="00DA5F02" w:rsidRPr="00FA0C7D">
        <w:t>Ltd</w:t>
      </w:r>
      <w:r w:rsidR="00157533" w:rsidRPr="00FA0C7D">
        <w:fldChar w:fldCharType="begin"/>
      </w:r>
      <w:r w:rsidR="00157533" w:rsidRPr="00FA0C7D">
        <w:instrText xml:space="preserve"> XE "SELEP Ltd" </w:instrText>
      </w:r>
      <w:r w:rsidR="00157533" w:rsidRPr="00FA0C7D">
        <w:fldChar w:fldCharType="end"/>
      </w:r>
      <w:r w:rsidR="00DA5F02" w:rsidRPr="00FA0C7D">
        <w:t xml:space="preserve"> </w:t>
      </w:r>
      <w:r w:rsidRPr="00FA0C7D">
        <w:t xml:space="preserve">has four enterprise zones: </w:t>
      </w:r>
    </w:p>
    <w:p w14:paraId="2C421216" w14:textId="75351F66" w:rsidR="009F4CD3" w:rsidRPr="00FA0C7D" w:rsidRDefault="009F4CD3" w:rsidP="000C5D55">
      <w:pPr>
        <w:pStyle w:val="Heading4"/>
      </w:pPr>
      <w:r w:rsidRPr="00FA0C7D">
        <w:t>Discovery Park, Kent</w:t>
      </w:r>
      <w:r w:rsidR="00DA5F02" w:rsidRPr="00FA0C7D">
        <w:t>;</w:t>
      </w:r>
    </w:p>
    <w:p w14:paraId="7DBC9EE5" w14:textId="7037A37E" w:rsidR="009F4CD3" w:rsidRPr="00FA0C7D" w:rsidRDefault="009F4CD3" w:rsidP="000C5D55">
      <w:pPr>
        <w:pStyle w:val="Heading4"/>
      </w:pPr>
      <w:r w:rsidRPr="00FA0C7D">
        <w:t>Harlow, Essex</w:t>
      </w:r>
      <w:r w:rsidR="00DA5F02" w:rsidRPr="00FA0C7D">
        <w:t>;</w:t>
      </w:r>
    </w:p>
    <w:p w14:paraId="4828AD47" w14:textId="7D3B37EB" w:rsidR="009F4CD3" w:rsidRPr="00FA0C7D" w:rsidRDefault="009F4CD3" w:rsidP="000C5D55">
      <w:pPr>
        <w:pStyle w:val="Heading4"/>
      </w:pPr>
      <w:r w:rsidRPr="00FA0C7D">
        <w:t>North Kent</w:t>
      </w:r>
      <w:r w:rsidR="00DA5F02" w:rsidRPr="00FA0C7D">
        <w:t>;</w:t>
      </w:r>
    </w:p>
    <w:p w14:paraId="5B8C60D2" w14:textId="54964928" w:rsidR="009F4CD3" w:rsidRPr="00FA0C7D" w:rsidRDefault="009F4CD3" w:rsidP="000C5D55">
      <w:pPr>
        <w:pStyle w:val="Heading4"/>
      </w:pPr>
      <w:r w:rsidRPr="00FA0C7D">
        <w:t>Newhaven, East Sussex</w:t>
      </w:r>
      <w:r w:rsidR="00DA5F02" w:rsidRPr="00FA0C7D">
        <w:t>.</w:t>
      </w:r>
    </w:p>
    <w:p w14:paraId="336B44F0" w14:textId="0491F161" w:rsidR="009F4CD3" w:rsidRPr="00FA0C7D" w:rsidRDefault="009F4CD3" w:rsidP="000C5D55">
      <w:pPr>
        <w:pStyle w:val="Heading3"/>
      </w:pPr>
      <w:r w:rsidRPr="00FA0C7D">
        <w:t>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has overall oversight for the Enterprise Zones, however day to day management and the development of Enterprise Zone strategy sits at the local level. </w:t>
      </w:r>
    </w:p>
    <w:p w14:paraId="35406D33" w14:textId="541D61C0" w:rsidR="009F4CD3" w:rsidRPr="00FA0C7D" w:rsidRDefault="00B11AAE" w:rsidP="000C5D55">
      <w:pPr>
        <w:pStyle w:val="Heading3"/>
      </w:pPr>
      <w:bookmarkStart w:id="433" w:name="_Hlk10124103"/>
      <w:r w:rsidRPr="00FA0C7D">
        <w:t>SELEP</w:t>
      </w:r>
      <w:r w:rsidR="009F4CD3" w:rsidRPr="00FA0C7D">
        <w:t xml:space="preserve"> </w:t>
      </w:r>
      <w:r w:rsidR="009712D1" w:rsidRPr="00FA0C7D">
        <w:t>Ltd</w:t>
      </w:r>
      <w:r w:rsidR="00157533" w:rsidRPr="00FA0C7D">
        <w:fldChar w:fldCharType="begin"/>
      </w:r>
      <w:r w:rsidR="00157533" w:rsidRPr="00FA0C7D">
        <w:instrText xml:space="preserve"> XE "SELEP Ltd" </w:instrText>
      </w:r>
      <w:r w:rsidR="00157533" w:rsidRPr="00FA0C7D">
        <w:fldChar w:fldCharType="end"/>
      </w:r>
      <w:r w:rsidR="009F4CD3" w:rsidRPr="00FA0C7D">
        <w:t xml:space="preserve"> secured a City Deal for Southend, which has now evolved into a new area of work with The Hive Enterprise Centre and has also received funding from the Local Growth Fund (LGF</w:t>
      </w:r>
      <w:r w:rsidR="00102C15" w:rsidRPr="00FA0C7D">
        <w:fldChar w:fldCharType="begin"/>
      </w:r>
      <w:r w:rsidR="00102C15" w:rsidRPr="00FA0C7D">
        <w:instrText xml:space="preserve"> XE "Local Growth Fund (LGF)" </w:instrText>
      </w:r>
      <w:r w:rsidR="00102C15" w:rsidRPr="00FA0C7D">
        <w:fldChar w:fldCharType="end"/>
      </w:r>
      <w:r w:rsidR="009F4CD3" w:rsidRPr="00FA0C7D">
        <w:t>). The Strategic Board</w:t>
      </w:r>
      <w:r w:rsidR="003F5137" w:rsidRPr="00FA0C7D">
        <w:fldChar w:fldCharType="begin"/>
      </w:r>
      <w:r w:rsidR="003F5137" w:rsidRPr="00FA0C7D">
        <w:instrText xml:space="preserve"> XE "Strategic Board" </w:instrText>
      </w:r>
      <w:r w:rsidR="003F5137" w:rsidRPr="00FA0C7D">
        <w:fldChar w:fldCharType="end"/>
      </w:r>
      <w:r w:rsidR="009F4CD3" w:rsidRPr="00FA0C7D">
        <w:t xml:space="preserve"> receives regular updates on the progress of </w:t>
      </w:r>
      <w:r w:rsidR="00C67328" w:rsidRPr="00FA0C7D">
        <w:t xml:space="preserve">all </w:t>
      </w:r>
      <w:r w:rsidR="00102C15" w:rsidRPr="00FA0C7D">
        <w:fldChar w:fldCharType="begin"/>
      </w:r>
      <w:r w:rsidR="00102C15" w:rsidRPr="00FA0C7D">
        <w:instrText xml:space="preserve"> XE "Local Growth Fund (LGF)" </w:instrText>
      </w:r>
      <w:r w:rsidR="00102C15" w:rsidRPr="00FA0C7D">
        <w:fldChar w:fldCharType="end"/>
      </w:r>
      <w:r w:rsidR="009F4CD3" w:rsidRPr="00FA0C7D">
        <w:t xml:space="preserve"> projects</w:t>
      </w:r>
      <w:r w:rsidR="00C67328" w:rsidRPr="00FA0C7D">
        <w:t xml:space="preserve"> which have received SELEP investment</w:t>
      </w:r>
      <w:r w:rsidR="009F4CD3" w:rsidRPr="00FA0C7D">
        <w:t xml:space="preserve">, which includes work from the City Deal. </w:t>
      </w:r>
    </w:p>
    <w:bookmarkEnd w:id="433"/>
    <w:p w14:paraId="03AA1858" w14:textId="58C5E080" w:rsidR="009F4CD3" w:rsidRPr="00FA0C7D" w:rsidRDefault="009F4CD3" w:rsidP="000C5D55">
      <w:pPr>
        <w:pStyle w:val="Heading3"/>
      </w:pPr>
      <w:r w:rsidRPr="00FA0C7D">
        <w:t>Ultimate leadership of the South East Business Hub (Growth Hubs</w:t>
      </w:r>
      <w:r w:rsidR="005C14A6" w:rsidRPr="00FA0C7D">
        <w:fldChar w:fldCharType="begin"/>
      </w:r>
      <w:r w:rsidR="005C14A6" w:rsidRPr="00FA0C7D">
        <w:instrText xml:space="preserve"> XE "Growth Hubs" </w:instrText>
      </w:r>
      <w:r w:rsidR="005C14A6" w:rsidRPr="00FA0C7D">
        <w:fldChar w:fldCharType="end"/>
      </w:r>
      <w:r w:rsidRPr="00FA0C7D">
        <w:t>) sits with the Strategic Board</w:t>
      </w:r>
      <w:r w:rsidR="003F5137" w:rsidRPr="00FA0C7D">
        <w:fldChar w:fldCharType="begin"/>
      </w:r>
      <w:r w:rsidR="003F5137" w:rsidRPr="00FA0C7D">
        <w:instrText xml:space="preserve"> XE "Strategic Board" </w:instrText>
      </w:r>
      <w:r w:rsidR="003F5137" w:rsidRPr="00FA0C7D">
        <w:fldChar w:fldCharType="end"/>
      </w:r>
      <w:r w:rsidRPr="00FA0C7D">
        <w:t>. Any strategic decisions pertaining to the Growth Hubs are raised at the Federated Boards</w:t>
      </w:r>
      <w:r w:rsidR="009574BE" w:rsidRPr="00FA0C7D">
        <w:fldChar w:fldCharType="begin"/>
      </w:r>
      <w:r w:rsidR="009574BE" w:rsidRPr="00FA0C7D">
        <w:instrText xml:space="preserve"> XE "Federated Boards" </w:instrText>
      </w:r>
      <w:r w:rsidR="009574BE" w:rsidRPr="00FA0C7D">
        <w:fldChar w:fldCharType="end"/>
      </w:r>
      <w:r w:rsidRPr="00FA0C7D">
        <w:t>, considered by the working group</w:t>
      </w:r>
      <w:r w:rsidR="007A2C72" w:rsidRPr="00FA0C7D">
        <w:fldChar w:fldCharType="begin"/>
      </w:r>
      <w:r w:rsidR="007A2C72" w:rsidRPr="00FA0C7D">
        <w:instrText xml:space="preserve"> XE "Working Groups" </w:instrText>
      </w:r>
      <w:r w:rsidR="007A2C72" w:rsidRPr="00FA0C7D">
        <w:fldChar w:fldCharType="end"/>
      </w:r>
      <w:r w:rsidRPr="00FA0C7D">
        <w:t xml:space="preserve"> and taken to the Strategic Board where appropriate. </w:t>
      </w:r>
    </w:p>
    <w:p w14:paraId="63EC856A" w14:textId="7ACCFFE6" w:rsidR="00A06983" w:rsidRPr="00FA0C7D" w:rsidRDefault="00724811" w:rsidP="00B2386B">
      <w:pPr>
        <w:pStyle w:val="Heading2"/>
      </w:pPr>
      <w:bookmarkStart w:id="434" w:name="_Ref27036731"/>
      <w:bookmarkStart w:id="435" w:name="_Toc29296704"/>
      <w:bookmarkStart w:id="436" w:name="_Toc102055304"/>
      <w:r w:rsidRPr="00FA0C7D">
        <w:t xml:space="preserve">The </w:t>
      </w:r>
      <w:r w:rsidR="00A06983" w:rsidRPr="00FA0C7D">
        <w:t>Accountable Body</w:t>
      </w:r>
      <w:bookmarkEnd w:id="434"/>
      <w:bookmarkEnd w:id="435"/>
      <w:bookmarkEnd w:id="436"/>
      <w:r w:rsidR="00DB7FDE" w:rsidRPr="00FA0C7D">
        <w:fldChar w:fldCharType="begin"/>
      </w:r>
      <w:r w:rsidR="00DB7FDE" w:rsidRPr="00FA0C7D">
        <w:instrText xml:space="preserve"> XE "Accountable Body" </w:instrText>
      </w:r>
      <w:r w:rsidR="00DB7FDE" w:rsidRPr="00FA0C7D">
        <w:fldChar w:fldCharType="end"/>
      </w:r>
    </w:p>
    <w:p w14:paraId="5436A6C2" w14:textId="59BE5940" w:rsidR="00DA5F02" w:rsidRPr="00FA0C7D" w:rsidRDefault="00DA5F02" w:rsidP="00C149AF">
      <w:pPr>
        <w:pStyle w:val="Heading25"/>
      </w:pPr>
      <w:bookmarkStart w:id="437" w:name="_Toc29296705"/>
      <w:bookmarkStart w:id="438" w:name="_Toc102055305"/>
      <w:r w:rsidRPr="00FA0C7D">
        <w:t>Introduction</w:t>
      </w:r>
      <w:bookmarkEnd w:id="437"/>
      <w:bookmarkEnd w:id="438"/>
    </w:p>
    <w:p w14:paraId="2555018E" w14:textId="6F1492FD" w:rsidR="00DE68FD" w:rsidRPr="00FA0C7D" w:rsidRDefault="00DE68FD" w:rsidP="009F3464">
      <w:pPr>
        <w:pStyle w:val="Heading4"/>
      </w:pPr>
      <w:r w:rsidRPr="00FA0C7D">
        <w:t>As the Accountable Body</w:t>
      </w:r>
      <w:r w:rsidR="00DB7FDE" w:rsidRPr="00FA0C7D">
        <w:fldChar w:fldCharType="begin"/>
      </w:r>
      <w:r w:rsidR="00DB7FDE" w:rsidRPr="00FA0C7D">
        <w:instrText xml:space="preserve"> XE "Accountable Body" </w:instrText>
      </w:r>
      <w:r w:rsidR="00DB7FDE" w:rsidRPr="00FA0C7D">
        <w:fldChar w:fldCharType="end"/>
      </w:r>
      <w:r w:rsidRPr="00FA0C7D">
        <w:t>, Essex County Council</w:t>
      </w:r>
      <w:r w:rsidR="00157533" w:rsidRPr="00FA0C7D">
        <w:fldChar w:fldCharType="begin"/>
      </w:r>
      <w:r w:rsidR="00157533" w:rsidRPr="00FA0C7D">
        <w:instrText xml:space="preserve"> XE "Essex County Council" \t "</w:instrText>
      </w:r>
      <w:r w:rsidR="00157533" w:rsidRPr="00FA0C7D">
        <w:rPr>
          <w:rFonts w:asciiTheme="minorHAnsi" w:hAnsiTheme="minorHAnsi" w:cstheme="minorHAnsi"/>
          <w:i/>
        </w:rPr>
        <w:instrText>See</w:instrText>
      </w:r>
      <w:r w:rsidR="00157533" w:rsidRPr="00FA0C7D">
        <w:rPr>
          <w:rFonts w:asciiTheme="minorHAnsi" w:hAnsiTheme="minorHAnsi" w:cstheme="minorHAnsi"/>
        </w:rPr>
        <w:instrText xml:space="preserve"> Accountable Body</w:instrText>
      </w:r>
      <w:r w:rsidR="00157533" w:rsidRPr="00FA0C7D">
        <w:instrText xml:space="preserve">" </w:instrText>
      </w:r>
      <w:r w:rsidR="00157533" w:rsidRPr="00FA0C7D">
        <w:fldChar w:fldCharType="end"/>
      </w:r>
      <w:r w:rsidRPr="00FA0C7D">
        <w:t>, retains overall legal accountability for the funding streams, and is responsible for overseeing the proper administration of financial affairs when these affairs relate to public funds</w:t>
      </w:r>
      <w:r w:rsidR="00DA5F02" w:rsidRPr="00FA0C7D">
        <w:t>.</w:t>
      </w:r>
    </w:p>
    <w:p w14:paraId="49295E35" w14:textId="50DB1CCE" w:rsidR="00DE68FD" w:rsidRPr="00FA0C7D" w:rsidDel="008E3B32" w:rsidRDefault="006163C5" w:rsidP="009F3464">
      <w:pPr>
        <w:pStyle w:val="Heading4"/>
        <w:rPr>
          <w:del w:id="439" w:author="Amy Ferraro" w:date="2023-03-23T17:16:00Z"/>
        </w:rPr>
      </w:pPr>
      <w:del w:id="440" w:author="Amy Ferraro" w:date="2023-03-23T17:16:00Z">
        <w:r w:rsidRPr="00FA0C7D" w:rsidDel="008E3B32">
          <w:delText>Essex County Council</w:delText>
        </w:r>
        <w:r w:rsidR="00157533" w:rsidRPr="00FA0C7D" w:rsidDel="008E3B32">
          <w:fldChar w:fldCharType="begin"/>
        </w:r>
        <w:r w:rsidR="00157533" w:rsidRPr="00FA0C7D" w:rsidDel="008E3B32">
          <w:delInstrText xml:space="preserve"> XE "Accountable Body" </w:delInstrText>
        </w:r>
        <w:r w:rsidR="00157533" w:rsidRPr="00FA0C7D" w:rsidDel="008E3B32">
          <w:fldChar w:fldCharType="end"/>
        </w:r>
        <w:r w:rsidRPr="00FA0C7D" w:rsidDel="008E3B32">
          <w:delText xml:space="preserve"> will take </w:delText>
        </w:r>
        <w:r w:rsidR="000A4ABE" w:rsidRPr="00FA0C7D" w:rsidDel="008E3B32">
          <w:rPr>
            <w:rFonts w:asciiTheme="minorHAnsi" w:hAnsiTheme="minorHAnsi" w:cstheme="minorHAnsi"/>
          </w:rPr>
          <w:delText>a</w:delText>
        </w:r>
        <w:r w:rsidRPr="00FA0C7D" w:rsidDel="008E3B32">
          <w:delText xml:space="preserve"> decision to Cabinet in </w:delText>
        </w:r>
        <w:r w:rsidR="000A4ABE" w:rsidRPr="00FA0C7D" w:rsidDel="008E3B32">
          <w:rPr>
            <w:rFonts w:asciiTheme="minorHAnsi" w:hAnsiTheme="minorHAnsi" w:cstheme="minorHAnsi"/>
          </w:rPr>
          <w:delText>early</w:delText>
        </w:r>
        <w:r w:rsidRPr="00FA0C7D" w:rsidDel="008E3B32">
          <w:delText xml:space="preserve"> 2020</w:delText>
        </w:r>
        <w:r w:rsidR="00756B6A" w:rsidRPr="00FA0C7D" w:rsidDel="008E3B32">
          <w:delText xml:space="preserve">, </w:delText>
        </w:r>
        <w:r w:rsidR="000A4ABE" w:rsidRPr="00FA0C7D" w:rsidDel="008E3B32">
          <w:rPr>
            <w:rFonts w:asciiTheme="minorHAnsi" w:hAnsiTheme="minorHAnsi" w:cstheme="minorHAnsi"/>
          </w:rPr>
          <w:delText>to formally agree to be the Accountable Body</w:delText>
        </w:r>
        <w:r w:rsidR="00DB7FDE" w:rsidRPr="00FA0C7D" w:rsidDel="008E3B32">
          <w:rPr>
            <w:rFonts w:asciiTheme="minorHAnsi" w:hAnsiTheme="minorHAnsi" w:cstheme="minorHAnsi"/>
          </w:rPr>
          <w:fldChar w:fldCharType="begin"/>
        </w:r>
        <w:r w:rsidR="00DB7FDE" w:rsidRPr="00FA0C7D" w:rsidDel="008E3B32">
          <w:delInstrText xml:space="preserve"> XE "Accountable Body" </w:delInstrText>
        </w:r>
        <w:r w:rsidR="00DB7FDE" w:rsidRPr="00FA0C7D" w:rsidDel="008E3B32">
          <w:rPr>
            <w:rFonts w:asciiTheme="minorHAnsi" w:hAnsiTheme="minorHAnsi" w:cstheme="minorHAnsi"/>
          </w:rPr>
          <w:fldChar w:fldCharType="end"/>
        </w:r>
        <w:r w:rsidR="000A4ABE" w:rsidRPr="00FA0C7D" w:rsidDel="008E3B32">
          <w:rPr>
            <w:rFonts w:asciiTheme="minorHAnsi" w:hAnsiTheme="minorHAnsi" w:cstheme="minorHAnsi"/>
          </w:rPr>
          <w:delText xml:space="preserve"> of SELEP Ltd</w:delText>
        </w:r>
        <w:r w:rsidR="00157533" w:rsidRPr="00FA0C7D" w:rsidDel="008E3B32">
          <w:rPr>
            <w:rFonts w:asciiTheme="minorHAnsi" w:hAnsiTheme="minorHAnsi" w:cstheme="minorHAnsi"/>
          </w:rPr>
          <w:fldChar w:fldCharType="begin"/>
        </w:r>
        <w:r w:rsidR="00157533" w:rsidRPr="00FA0C7D" w:rsidDel="008E3B32">
          <w:delInstrText xml:space="preserve"> XE "SELEP Ltd" </w:delInstrText>
        </w:r>
        <w:r w:rsidR="00157533" w:rsidRPr="00FA0C7D" w:rsidDel="008E3B32">
          <w:rPr>
            <w:rFonts w:asciiTheme="minorHAnsi" w:hAnsiTheme="minorHAnsi" w:cstheme="minorHAnsi"/>
          </w:rPr>
          <w:fldChar w:fldCharType="end"/>
        </w:r>
        <w:r w:rsidR="00756B6A" w:rsidRPr="00FA0C7D" w:rsidDel="008E3B32">
          <w:delText>.</w:delText>
        </w:r>
      </w:del>
    </w:p>
    <w:p w14:paraId="530FE4E1" w14:textId="1242B6B6" w:rsidR="00DE68FD" w:rsidRPr="00FA0C7D" w:rsidRDefault="00DE68FD" w:rsidP="009F3464">
      <w:pPr>
        <w:pStyle w:val="Heading4"/>
      </w:pPr>
      <w:r w:rsidRPr="00FA0C7D">
        <w:t>The complementary roles of both the financial responsibilities of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the leadership role and responsibilities of the </w:t>
      </w:r>
      <w:r w:rsidR="00B11AAE" w:rsidRPr="00FA0C7D">
        <w:t>SELEP</w:t>
      </w:r>
      <w:r w:rsidR="00E5606C"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are supported by a set of agreed systems and practices which are managed through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This ensures proper, transparent decision making which delivers value for money and supports timely, informed decision making by the </w:t>
      </w:r>
      <w:r w:rsidR="00B11AAE" w:rsidRPr="00FA0C7D">
        <w:t>SELEP</w:t>
      </w:r>
      <w:r w:rsidR="00E5606C" w:rsidRPr="00FA0C7D">
        <w:t xml:space="preserve"> Ltd</w:t>
      </w:r>
      <w:r w:rsidRPr="00FA0C7D">
        <w:t>.</w:t>
      </w:r>
    </w:p>
    <w:p w14:paraId="23CC6C79" w14:textId="7F1F03CE" w:rsidR="00DE68FD" w:rsidRPr="00FA0C7D" w:rsidRDefault="00DE68FD" w:rsidP="009F3464">
      <w:pPr>
        <w:pStyle w:val="Heading4"/>
      </w:pPr>
      <w:r w:rsidRPr="00FA0C7D">
        <w:t>The</w:t>
      </w:r>
      <w:r w:rsidRPr="00FA0C7D">
        <w:rPr>
          <w:spacing w:val="-2"/>
        </w:rPr>
        <w:t xml:space="preserve"> </w:t>
      </w:r>
      <w:r w:rsidRPr="00FA0C7D">
        <w:t>Accountable</w:t>
      </w:r>
      <w:r w:rsidRPr="00FA0C7D">
        <w:rPr>
          <w:spacing w:val="-2"/>
        </w:rPr>
        <w:t xml:space="preserve"> </w:t>
      </w:r>
      <w:r w:rsidRPr="00FA0C7D">
        <w:t>Body</w:t>
      </w:r>
      <w:r w:rsidR="00DB7FDE" w:rsidRPr="00FA0C7D">
        <w:fldChar w:fldCharType="begin"/>
      </w:r>
      <w:r w:rsidR="00DB7FDE" w:rsidRPr="00FA0C7D">
        <w:instrText xml:space="preserve"> XE "Accountable Body" </w:instrText>
      </w:r>
      <w:r w:rsidR="00DB7FDE" w:rsidRPr="00FA0C7D">
        <w:fldChar w:fldCharType="end"/>
      </w:r>
      <w:r w:rsidRPr="00FA0C7D">
        <w:t xml:space="preserve"> will receive funds from Government</w:t>
      </w:r>
      <w:r w:rsidR="00157533" w:rsidRPr="00FA0C7D">
        <w:fldChar w:fldCharType="begin"/>
      </w:r>
      <w:r w:rsidR="00157533" w:rsidRPr="00FA0C7D">
        <w:instrText xml:space="preserve"> XE "Government" </w:instrText>
      </w:r>
      <w:r w:rsidR="00157533" w:rsidRPr="00FA0C7D">
        <w:fldChar w:fldCharType="end"/>
      </w:r>
      <w:r w:rsidRPr="00FA0C7D">
        <w:t xml:space="preserve"> on behalf of the </w:t>
      </w:r>
      <w:r w:rsidR="00B11AAE" w:rsidRPr="00FA0C7D">
        <w:t>SELEP</w:t>
      </w:r>
      <w:r w:rsidR="00E5606C"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w:t>
      </w:r>
    </w:p>
    <w:p w14:paraId="746A2489" w14:textId="5D979306" w:rsidR="00DE68FD" w:rsidRPr="00FA0C7D" w:rsidRDefault="000A4ABE" w:rsidP="009F3464">
      <w:pPr>
        <w:pStyle w:val="Heading4"/>
      </w:pPr>
      <w:r w:rsidRPr="00FA0C7D">
        <w:t>The Framework Agreement in place</w:t>
      </w:r>
      <w:r w:rsidR="00855FFF" w:rsidRPr="00FA0C7D">
        <w:t xml:space="preserve"> </w:t>
      </w:r>
      <w:del w:id="441" w:author="Amy Ferraro" w:date="2023-03-23T17:17:00Z">
        <w:r w:rsidR="00855FFF" w:rsidRPr="00FA0C7D" w:rsidDel="008E3B32">
          <w:delText>before the 20/21 financial year</w:delText>
        </w:r>
        <w:r w:rsidRPr="00FA0C7D" w:rsidDel="008E3B32">
          <w:delText xml:space="preserve"> </w:delText>
        </w:r>
      </w:del>
      <w:r w:rsidRPr="00FA0C7D">
        <w:t>between SELEP Ltd</w:t>
      </w:r>
      <w:r w:rsidR="00157533" w:rsidRPr="00FA0C7D">
        <w:fldChar w:fldCharType="begin"/>
      </w:r>
      <w:r w:rsidR="00157533" w:rsidRPr="00FA0C7D">
        <w:instrText xml:space="preserve"> XE "SELEP Ltd" </w:instrText>
      </w:r>
      <w:r w:rsidR="00157533" w:rsidRPr="00FA0C7D">
        <w:fldChar w:fldCharType="end"/>
      </w:r>
      <w:r w:rsidRPr="00FA0C7D">
        <w:t>, the respective County and Unitary Authorities, including Essex County Council</w:t>
      </w:r>
      <w:r w:rsidR="00157533" w:rsidRPr="00FA0C7D">
        <w:fldChar w:fldCharType="begin"/>
      </w:r>
      <w:r w:rsidR="00157533" w:rsidRPr="00FA0C7D">
        <w:instrText xml:space="preserve"> XE "Accountable Body" </w:instrText>
      </w:r>
      <w:r w:rsidR="00157533" w:rsidRPr="00FA0C7D">
        <w:fldChar w:fldCharType="end"/>
      </w:r>
      <w:r w:rsidRPr="00FA0C7D">
        <w:t xml:space="preserve"> clearly defines the roles and relationships between the SELEP Ltd and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this </w:t>
      </w:r>
      <w:del w:id="442" w:author="Amy Ferraro" w:date="2023-03-23T17:20:00Z">
        <w:r w:rsidRPr="00FA0C7D" w:rsidDel="00E028F6">
          <w:delText>will be</w:delText>
        </w:r>
      </w:del>
      <w:ins w:id="443" w:author="Amy Ferraro" w:date="2023-03-23T17:20:00Z">
        <w:r w:rsidR="00E028F6">
          <w:t>is</w:t>
        </w:r>
      </w:ins>
      <w:r w:rsidRPr="00FA0C7D">
        <w:t xml:space="preserve"> supported by a </w:t>
      </w:r>
      <w:r w:rsidR="00902C48" w:rsidRPr="00FA0C7D">
        <w:t>service level agreement</w:t>
      </w:r>
      <w:r w:rsidRPr="00FA0C7D">
        <w:t xml:space="preserve"> (SLA</w:t>
      </w:r>
      <w:r w:rsidR="003F5137" w:rsidRPr="00FA0C7D">
        <w:fldChar w:fldCharType="begin"/>
      </w:r>
      <w:r w:rsidR="003F5137" w:rsidRPr="00FA0C7D">
        <w:instrText xml:space="preserve"> XE "Service Level Agreement (SLA)" </w:instrText>
      </w:r>
      <w:r w:rsidR="003F5137" w:rsidRPr="00FA0C7D">
        <w:fldChar w:fldCharType="end"/>
      </w:r>
      <w:r w:rsidRPr="00FA0C7D">
        <w:t>)</w:t>
      </w:r>
      <w:r w:rsidR="00902C48" w:rsidRPr="00FA0C7D">
        <w:t xml:space="preserve"> </w:t>
      </w:r>
      <w:r w:rsidRPr="00FA0C7D">
        <w:t xml:space="preserve">which </w:t>
      </w:r>
      <w:del w:id="444" w:author="Amy Ferraro" w:date="2023-03-23T17:20:00Z">
        <w:r w:rsidR="00DE68FD" w:rsidRPr="00FA0C7D" w:rsidDel="00E028F6">
          <w:delText>will be</w:delText>
        </w:r>
      </w:del>
      <w:ins w:id="445" w:author="Amy Ferraro" w:date="2023-03-23T17:20:00Z">
        <w:r w:rsidR="00E028F6">
          <w:t>is</w:t>
        </w:r>
      </w:ins>
      <w:r w:rsidR="00DE68FD" w:rsidRPr="00FA0C7D">
        <w:t xml:space="preserve"> agreed</w:t>
      </w:r>
      <w:r w:rsidRPr="00FA0C7D">
        <w:t xml:space="preserve"> between the Accountable Body and</w:t>
      </w:r>
      <w:r w:rsidR="00DE64A7" w:rsidRPr="00FA0C7D">
        <w:t xml:space="preserve"> </w:t>
      </w:r>
      <w:r w:rsidRPr="00FA0C7D">
        <w:t xml:space="preserve">SELEP Ltd </w:t>
      </w:r>
      <w:r w:rsidR="00DE68FD" w:rsidRPr="00FA0C7D">
        <w:t>and published</w:t>
      </w:r>
      <w:r w:rsidRPr="00FA0C7D">
        <w:t xml:space="preserve"> on the SELEP </w:t>
      </w:r>
      <w:r w:rsidR="009712D1" w:rsidRPr="00FA0C7D">
        <w:t xml:space="preserve">Ltd </w:t>
      </w:r>
      <w:r w:rsidRPr="00FA0C7D">
        <w:t>website. The SLA</w:t>
      </w:r>
      <w:r w:rsidR="003F5137" w:rsidRPr="00FA0C7D">
        <w:fldChar w:fldCharType="begin"/>
      </w:r>
      <w:r w:rsidR="003F5137" w:rsidRPr="00FA0C7D">
        <w:instrText xml:space="preserve"> XE "Service Level Agreement (SLA)" </w:instrText>
      </w:r>
      <w:r w:rsidR="003F5137" w:rsidRPr="00FA0C7D">
        <w:fldChar w:fldCharType="end"/>
      </w:r>
      <w:r w:rsidR="00DE68FD" w:rsidRPr="00FA0C7D">
        <w:t xml:space="preserve"> </w:t>
      </w:r>
      <w:del w:id="446" w:author="Amy Ferraro" w:date="2023-03-23T17:20:00Z">
        <w:r w:rsidRPr="00FA0C7D" w:rsidDel="00E028F6">
          <w:delText>will</w:delText>
        </w:r>
        <w:r w:rsidR="00DE68FD" w:rsidRPr="00FA0C7D" w:rsidDel="00E028F6">
          <w:delText xml:space="preserve"> </w:delText>
        </w:r>
        <w:r w:rsidR="00040A83" w:rsidRPr="00FA0C7D" w:rsidDel="00E028F6">
          <w:delText>set out</w:delText>
        </w:r>
      </w:del>
      <w:ins w:id="447" w:author="Amy Ferraro" w:date="2023-03-23T17:20:00Z">
        <w:r w:rsidR="00E028F6">
          <w:t>sets out</w:t>
        </w:r>
      </w:ins>
      <w:r w:rsidR="00DE68FD" w:rsidRPr="00FA0C7D">
        <w:t xml:space="preserve"> how the Accountable Body </w:t>
      </w:r>
      <w:del w:id="448" w:author="Amy Ferraro" w:date="2023-03-23T17:20:00Z">
        <w:r w:rsidR="00DE68FD" w:rsidRPr="00FA0C7D" w:rsidDel="00E028F6">
          <w:delText xml:space="preserve">will </w:delText>
        </w:r>
      </w:del>
      <w:r w:rsidR="00DE68FD" w:rsidRPr="00FA0C7D">
        <w:t>collaborate</w:t>
      </w:r>
      <w:ins w:id="449" w:author="Amy Ferraro" w:date="2023-03-23T17:20:00Z">
        <w:r w:rsidR="00E028F6">
          <w:t>s</w:t>
        </w:r>
      </w:ins>
      <w:r w:rsidR="00DE68FD" w:rsidRPr="00FA0C7D">
        <w:t xml:space="preserve"> with the </w:t>
      </w:r>
      <w:r w:rsidR="00B11AAE" w:rsidRPr="00FA0C7D">
        <w:t>SELEP</w:t>
      </w:r>
      <w:r w:rsidR="00DE68FD" w:rsidRPr="00FA0C7D">
        <w:t xml:space="preserve"> </w:t>
      </w:r>
      <w:r w:rsidR="00F9534F" w:rsidRPr="00FA0C7D">
        <w:t xml:space="preserve">Ltd </w:t>
      </w:r>
      <w:r w:rsidR="00DE68FD" w:rsidRPr="00FA0C7D">
        <w:t xml:space="preserve">to ensure that the terms of </w:t>
      </w:r>
      <w:r w:rsidR="00040A83" w:rsidRPr="00FA0C7D">
        <w:t>the Framework A</w:t>
      </w:r>
      <w:r w:rsidR="00DE68FD" w:rsidRPr="00FA0C7D">
        <w:t>greement</w:t>
      </w:r>
      <w:r w:rsidR="00040A83" w:rsidRPr="00FA0C7D">
        <w:t xml:space="preserve"> and the SLA</w:t>
      </w:r>
      <w:r w:rsidR="003F5137" w:rsidRPr="00FA0C7D">
        <w:fldChar w:fldCharType="begin"/>
      </w:r>
      <w:r w:rsidR="003F5137" w:rsidRPr="00FA0C7D">
        <w:instrText xml:space="preserve"> XE "Service Level Agreement (SLA)" </w:instrText>
      </w:r>
      <w:r w:rsidR="003F5137" w:rsidRPr="00FA0C7D">
        <w:fldChar w:fldCharType="end"/>
      </w:r>
      <w:r w:rsidR="00DE68FD" w:rsidRPr="00FA0C7D">
        <w:t xml:space="preserve"> are met. </w:t>
      </w:r>
    </w:p>
    <w:p w14:paraId="2708A005" w14:textId="2B4B92F3" w:rsidR="00DE68FD" w:rsidRPr="00FA0C7D" w:rsidRDefault="00DE68FD" w:rsidP="009F3464">
      <w:pPr>
        <w:pStyle w:val="Heading4"/>
      </w:pPr>
      <w:r w:rsidRPr="00FA0C7D">
        <w:t>T</w:t>
      </w:r>
      <w:r w:rsidRPr="00FA0C7D">
        <w:rPr>
          <w:spacing w:val="-3"/>
        </w:rPr>
        <w:t xml:space="preserve">he </w:t>
      </w:r>
      <w:r w:rsidRPr="00FA0C7D">
        <w:t>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is responsible for ensuring that the usual Local Authority checks and balances apply to the awards of public funding directed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The </w:t>
      </w:r>
      <w:r w:rsidRPr="00FA0C7D">
        <w:rPr>
          <w:rFonts w:asciiTheme="minorHAnsi" w:hAnsiTheme="minorHAnsi"/>
        </w:rPr>
        <w:t xml:space="preserve">Accountable Body cannot use funding allocated to the </w:t>
      </w:r>
      <w:r w:rsidR="00B11AAE" w:rsidRPr="00FA0C7D">
        <w:rPr>
          <w:rFonts w:asciiTheme="minorHAnsi" w:hAnsiTheme="minorHAnsi"/>
        </w:rPr>
        <w:t>SELEP</w:t>
      </w:r>
      <w:r w:rsidR="00C7656A" w:rsidRPr="00FA0C7D">
        <w:rPr>
          <w:rFonts w:asciiTheme="minorHAnsi" w:hAnsiTheme="minorHAnsi"/>
        </w:rPr>
        <w:t xml:space="preserve"> Ltd</w:t>
      </w:r>
      <w:r w:rsidR="00157533" w:rsidRPr="00FA0C7D">
        <w:rPr>
          <w:rFonts w:asciiTheme="minorHAnsi" w:hAnsiTheme="minorHAnsi"/>
        </w:rPr>
        <w:fldChar w:fldCharType="begin"/>
      </w:r>
      <w:r w:rsidR="00157533" w:rsidRPr="00FA0C7D">
        <w:instrText xml:space="preserve"> XE "SELEP Ltd" </w:instrText>
      </w:r>
      <w:r w:rsidR="00157533" w:rsidRPr="00FA0C7D">
        <w:rPr>
          <w:rFonts w:asciiTheme="minorHAnsi" w:hAnsiTheme="minorHAnsi"/>
        </w:rPr>
        <w:fldChar w:fldCharType="end"/>
      </w:r>
      <w:r w:rsidRPr="00FA0C7D">
        <w:rPr>
          <w:rFonts w:asciiTheme="minorHAnsi" w:hAnsiTheme="minorHAnsi"/>
        </w:rPr>
        <w:t xml:space="preserve"> for its own purposes, without a clear mandate from </w:t>
      </w:r>
      <w:r w:rsidR="00B11AAE" w:rsidRPr="00FA0C7D">
        <w:rPr>
          <w:rFonts w:asciiTheme="minorHAnsi" w:hAnsiTheme="minorHAnsi"/>
        </w:rPr>
        <w:t>SELE</w:t>
      </w:r>
      <w:r w:rsidR="00C7656A" w:rsidRPr="00FA0C7D">
        <w:rPr>
          <w:rFonts w:asciiTheme="minorHAnsi" w:hAnsiTheme="minorHAnsi"/>
        </w:rPr>
        <w:t>P Ltd</w:t>
      </w:r>
    </w:p>
    <w:p w14:paraId="5BAA1230" w14:textId="161D3BC4" w:rsidR="00E5606C" w:rsidRPr="00FA0C7D" w:rsidRDefault="00E5606C" w:rsidP="00C149AF">
      <w:pPr>
        <w:pStyle w:val="Heading25"/>
      </w:pPr>
      <w:bookmarkStart w:id="450" w:name="_Toc29296706"/>
      <w:bookmarkStart w:id="451" w:name="_Toc102055306"/>
      <w:r w:rsidRPr="00FA0C7D">
        <w:t>Functions of the Accountable Body</w:t>
      </w:r>
      <w:bookmarkEnd w:id="450"/>
      <w:bookmarkEnd w:id="451"/>
      <w:r w:rsidR="00DB7FDE" w:rsidRPr="00FA0C7D">
        <w:fldChar w:fldCharType="begin"/>
      </w:r>
      <w:r w:rsidR="00DB7FDE" w:rsidRPr="00FA0C7D">
        <w:instrText xml:space="preserve"> XE "Accountable Body" </w:instrText>
      </w:r>
      <w:r w:rsidR="00DB7FDE" w:rsidRPr="00FA0C7D">
        <w:fldChar w:fldCharType="end"/>
      </w:r>
    </w:p>
    <w:p w14:paraId="01B991FB" w14:textId="763898B9" w:rsidR="004C7A53" w:rsidRPr="00FA0C7D" w:rsidRDefault="004C7A53" w:rsidP="009F3464">
      <w:pPr>
        <w:pStyle w:val="Heading4"/>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with oversight as appropriate from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the Monitoring Officer and the Senior Information Risk Owner, are responsible for the following:</w:t>
      </w:r>
    </w:p>
    <w:p w14:paraId="7272E6F0" w14:textId="7B6E0F25" w:rsidR="00C864E6" w:rsidRPr="00FA0C7D" w:rsidRDefault="00756B6A" w:rsidP="004449AA">
      <w:pPr>
        <w:pStyle w:val="Heading5"/>
      </w:pPr>
      <w:r w:rsidRPr="00FA0C7D">
        <w:t xml:space="preserve">The managing of </w:t>
      </w:r>
      <w:r w:rsidR="00C864E6" w:rsidRPr="00FA0C7D">
        <w:t xml:space="preserve">grant income received, payments out and any applicable repayments </w:t>
      </w:r>
      <w:r w:rsidRPr="00FA0C7D">
        <w:t xml:space="preserve">to be </w:t>
      </w:r>
      <w:r w:rsidR="00C864E6" w:rsidRPr="00FA0C7D">
        <w:t>accounted for and administered correctly;</w:t>
      </w:r>
    </w:p>
    <w:p w14:paraId="3D1288FD" w14:textId="185EE735" w:rsidR="00C864E6" w:rsidRPr="00FA0C7D" w:rsidRDefault="00AD5B83" w:rsidP="004449AA">
      <w:pPr>
        <w:pStyle w:val="Heading5"/>
      </w:pPr>
      <w:r w:rsidRPr="00FA0C7D">
        <w:t>t</w:t>
      </w:r>
      <w:r w:rsidR="00756B6A" w:rsidRPr="00FA0C7D">
        <w:t>o p</w:t>
      </w:r>
      <w:r w:rsidR="00C864E6" w:rsidRPr="00FA0C7D">
        <w:t>ublish</w:t>
      </w:r>
      <w:r w:rsidR="00756B6A" w:rsidRPr="00FA0C7D">
        <w:t xml:space="preserve"> </w:t>
      </w:r>
      <w:r w:rsidR="000F26C6" w:rsidRPr="00FA0C7D">
        <w:t>annual accounts</w:t>
      </w:r>
      <w:r w:rsidR="00756B6A" w:rsidRPr="00FA0C7D">
        <w:t xml:space="preserve"> </w:t>
      </w:r>
      <w:r w:rsidR="00C864E6" w:rsidRPr="00FA0C7D">
        <w:t xml:space="preserve">which include the funding they receive from government on behalf of LEPs, to be linked on the SELEP </w:t>
      </w:r>
      <w:r w:rsidR="009712D1" w:rsidRPr="00FA0C7D">
        <w:t>Ltd</w:t>
      </w:r>
      <w:r w:rsidR="00157533" w:rsidRPr="00FA0C7D">
        <w:fldChar w:fldCharType="begin"/>
      </w:r>
      <w:r w:rsidR="00157533" w:rsidRPr="00FA0C7D">
        <w:instrText xml:space="preserve"> XE "SELEP Ltd" </w:instrText>
      </w:r>
      <w:r w:rsidR="00157533" w:rsidRPr="00FA0C7D">
        <w:fldChar w:fldCharType="end"/>
      </w:r>
      <w:r w:rsidR="00C864E6" w:rsidRPr="00FA0C7D">
        <w:t xml:space="preserve"> website;</w:t>
      </w:r>
    </w:p>
    <w:p w14:paraId="0B1E18DF" w14:textId="5495AB9A" w:rsidR="00C864E6" w:rsidRPr="00FA0C7D" w:rsidRDefault="00AD5B83" w:rsidP="004449AA">
      <w:pPr>
        <w:pStyle w:val="Heading5"/>
      </w:pPr>
      <w:r w:rsidRPr="00FA0C7D">
        <w:t>t</w:t>
      </w:r>
      <w:r w:rsidR="00756B6A" w:rsidRPr="00FA0C7D">
        <w:t xml:space="preserve">he provision </w:t>
      </w:r>
      <w:r w:rsidR="00C864E6" w:rsidRPr="00FA0C7D">
        <w:t>of a Treasury Management function in relation to cash balances held by Accountable Body</w:t>
      </w:r>
      <w:r w:rsidR="00DB7FDE" w:rsidRPr="00FA0C7D">
        <w:fldChar w:fldCharType="begin"/>
      </w:r>
      <w:r w:rsidR="00DB7FDE" w:rsidRPr="00FA0C7D">
        <w:instrText xml:space="preserve"> XE "Accountable Body" </w:instrText>
      </w:r>
      <w:r w:rsidR="00DB7FDE" w:rsidRPr="00FA0C7D">
        <w:fldChar w:fldCharType="end"/>
      </w:r>
      <w:r w:rsidR="00C864E6" w:rsidRPr="00FA0C7D">
        <w:t xml:space="preserve"> on behalf of the SELEP Ltd</w:t>
      </w:r>
      <w:r w:rsidR="00157533" w:rsidRPr="00FA0C7D">
        <w:fldChar w:fldCharType="begin"/>
      </w:r>
      <w:r w:rsidR="00157533" w:rsidRPr="00FA0C7D">
        <w:instrText xml:space="preserve"> XE "SELEP Ltd" </w:instrText>
      </w:r>
      <w:r w:rsidR="00157533" w:rsidRPr="00FA0C7D">
        <w:fldChar w:fldCharType="end"/>
      </w:r>
      <w:r w:rsidR="00C864E6" w:rsidRPr="00FA0C7D">
        <w:t>. This function will be administered in accordance with the approved Treasury Management Strategy of the Accountable Body;</w:t>
      </w:r>
    </w:p>
    <w:p w14:paraId="1CACD704" w14:textId="2DB3FD7C" w:rsidR="00C864E6" w:rsidRPr="00FA0C7D" w:rsidRDefault="00AD5B83" w:rsidP="004449AA">
      <w:pPr>
        <w:pStyle w:val="Heading5"/>
      </w:pPr>
      <w:r w:rsidRPr="00FA0C7D">
        <w:t>t</w:t>
      </w:r>
      <w:r w:rsidR="00756B6A" w:rsidRPr="00FA0C7D">
        <w:t xml:space="preserve">o </w:t>
      </w:r>
      <w:r w:rsidR="00C864E6" w:rsidRPr="00FA0C7D">
        <w:t>account for all spend and income made or received by the SELEP Ltd</w:t>
      </w:r>
      <w:r w:rsidR="00157533" w:rsidRPr="00FA0C7D">
        <w:fldChar w:fldCharType="begin"/>
      </w:r>
      <w:r w:rsidR="00157533" w:rsidRPr="00FA0C7D">
        <w:instrText xml:space="preserve"> XE "SELEP Ltd" </w:instrText>
      </w:r>
      <w:r w:rsidR="00157533" w:rsidRPr="00FA0C7D">
        <w:fldChar w:fldCharType="end"/>
      </w:r>
      <w:r w:rsidR="00C864E6" w:rsidRPr="00FA0C7D">
        <w:t>;</w:t>
      </w:r>
    </w:p>
    <w:p w14:paraId="2DC16A2E" w14:textId="747F66CC" w:rsidR="00C864E6" w:rsidRPr="00FA0C7D" w:rsidRDefault="00AD5B83" w:rsidP="004449AA">
      <w:pPr>
        <w:pStyle w:val="Heading5"/>
      </w:pPr>
      <w:r w:rsidRPr="00FA0C7D">
        <w:t>t</w:t>
      </w:r>
      <w:r w:rsidR="00756B6A" w:rsidRPr="00FA0C7D">
        <w:t xml:space="preserve">o ensure </w:t>
      </w:r>
      <w:r w:rsidR="00C864E6" w:rsidRPr="00FA0C7D">
        <w:t>there are arrangements for local audit of funding allocated to partners by the SELEP Ltd</w:t>
      </w:r>
      <w:r w:rsidR="00157533" w:rsidRPr="00FA0C7D">
        <w:fldChar w:fldCharType="begin"/>
      </w:r>
      <w:r w:rsidR="00157533" w:rsidRPr="00FA0C7D">
        <w:instrText xml:space="preserve"> XE "SELEP Ltd" </w:instrText>
      </w:r>
      <w:r w:rsidR="00157533" w:rsidRPr="00FA0C7D">
        <w:fldChar w:fldCharType="end"/>
      </w:r>
      <w:r w:rsidR="00C864E6" w:rsidRPr="00FA0C7D">
        <w:t xml:space="preserve"> at least equivalent to those in place for Local Authority spend; and</w:t>
      </w:r>
    </w:p>
    <w:p w14:paraId="70132340" w14:textId="774BD54B" w:rsidR="00C864E6" w:rsidRPr="00FA0C7D" w:rsidRDefault="00C864E6" w:rsidP="004449AA">
      <w:pPr>
        <w:pStyle w:val="Heading5"/>
      </w:pPr>
      <w:r w:rsidRPr="00FA0C7D">
        <w:t>the use of resources is managed in accordance with the Accountable Body</w:t>
      </w:r>
      <w:r w:rsidR="00DB7FDE" w:rsidRPr="00FA0C7D">
        <w:fldChar w:fldCharType="begin"/>
      </w:r>
      <w:r w:rsidR="00DB7FDE" w:rsidRPr="00FA0C7D">
        <w:instrText xml:space="preserve"> XE "Accountable Body" </w:instrText>
      </w:r>
      <w:r w:rsidR="00DB7FDE" w:rsidRPr="00FA0C7D">
        <w:fldChar w:fldCharType="end"/>
      </w:r>
      <w:r w:rsidRPr="00FA0C7D">
        <w:t>’s established processes including financial regulations and contract regulations.</w:t>
      </w:r>
    </w:p>
    <w:p w14:paraId="4D9E5BBA" w14:textId="4F9FAF4F" w:rsidR="00C864E6" w:rsidRPr="00FA0C7D" w:rsidRDefault="00DE68FD" w:rsidP="00B2386B">
      <w:pPr>
        <w:pStyle w:val="Heading5"/>
        <w:rPr>
          <w:bCs w:val="0"/>
        </w:rPr>
      </w:pPr>
      <w:r w:rsidRPr="00FA0C7D">
        <w:t xml:space="preserve">An oversight </w:t>
      </w:r>
      <w:r w:rsidR="00AD5B83" w:rsidRPr="00FA0C7D">
        <w:t>function which</w:t>
      </w:r>
      <w:r w:rsidR="00756B6A" w:rsidRPr="00FA0C7D">
        <w:t xml:space="preserve"> will ensure</w:t>
      </w:r>
      <w:r w:rsidR="00AD5B83" w:rsidRPr="00FA0C7D">
        <w:t>:</w:t>
      </w:r>
    </w:p>
    <w:p w14:paraId="4F31D393" w14:textId="77777777" w:rsidR="00C864E6" w:rsidRPr="00FA0C7D" w:rsidRDefault="00C864E6"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all decisions are made, and funds used, in accordance with the conditions placed on each grant by the respective awarding body;</w:t>
      </w:r>
    </w:p>
    <w:p w14:paraId="458E828C" w14:textId="46AC109B" w:rsidR="00C864E6" w:rsidRPr="00FA0C7D" w:rsidRDefault="00756B6A"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 xml:space="preserve">all </w:t>
      </w:r>
      <w:r w:rsidR="00C864E6" w:rsidRPr="00FA0C7D">
        <w:rPr>
          <w:rFonts w:asciiTheme="minorHAnsi" w:hAnsiTheme="minorHAnsi" w:cstheme="minorHAnsi"/>
        </w:rPr>
        <w:t>decisions and activities of the SELEP</w:t>
      </w:r>
      <w:r w:rsidR="00DD65B3"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C864E6" w:rsidRPr="00FA0C7D">
        <w:rPr>
          <w:rFonts w:asciiTheme="minorHAnsi" w:hAnsiTheme="minorHAnsi" w:cstheme="minorHAnsi"/>
        </w:rPr>
        <w:t xml:space="preserve"> conform with all relevant law (including State Aid and Public Procurement), and ensuring that records are maintained so that this can be evidenced; the Accountable Body</w:t>
      </w:r>
      <w:r w:rsidR="00DB7FDE" w:rsidRPr="00FA0C7D">
        <w:rPr>
          <w:rFonts w:asciiTheme="minorHAnsi" w:hAnsiTheme="minorHAnsi" w:cstheme="minorHAnsi"/>
        </w:rPr>
        <w:fldChar w:fldCharType="begin"/>
      </w:r>
      <w:r w:rsidR="00DB7FDE" w:rsidRPr="00FA0C7D">
        <w:instrText xml:space="preserve"> XE "Accountable Body" </w:instrText>
      </w:r>
      <w:r w:rsidR="00DB7FDE" w:rsidRPr="00FA0C7D">
        <w:rPr>
          <w:rFonts w:asciiTheme="minorHAnsi" w:hAnsiTheme="minorHAnsi" w:cstheme="minorHAnsi"/>
        </w:rPr>
        <w:fldChar w:fldCharType="end"/>
      </w:r>
      <w:r w:rsidR="00C864E6" w:rsidRPr="00FA0C7D">
        <w:rPr>
          <w:rFonts w:asciiTheme="minorHAnsi" w:hAnsiTheme="minorHAnsi" w:cstheme="minorHAnsi"/>
        </w:rPr>
        <w:t xml:space="preserve"> shall be responsible for the management of this if challenged;</w:t>
      </w:r>
    </w:p>
    <w:p w14:paraId="07330E07" w14:textId="36FF46E1" w:rsidR="00C864E6" w:rsidRPr="00FA0C7D" w:rsidRDefault="003B2570"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the</w:t>
      </w:r>
      <w:r w:rsidR="00C864E6" w:rsidRPr="00FA0C7D">
        <w:rPr>
          <w:rFonts w:asciiTheme="minorHAnsi" w:hAnsiTheme="minorHAnsi" w:cstheme="minorHAnsi"/>
        </w:rPr>
        <w:t xml:space="preserve"> SELEP</w:t>
      </w:r>
      <w:r w:rsidR="002D0789"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2F7472" w:rsidRPr="00FA0C7D">
        <w:rPr>
          <w:rFonts w:asciiTheme="minorHAnsi" w:hAnsiTheme="minorHAnsi" w:cstheme="minorHAnsi"/>
        </w:rPr>
        <w:t xml:space="preserve"> Local</w:t>
      </w:r>
      <w:r w:rsidR="00C864E6" w:rsidRPr="00FA0C7D">
        <w:rPr>
          <w:rFonts w:asciiTheme="minorHAnsi" w:hAnsiTheme="minorHAnsi" w:cstheme="minorHAnsi"/>
        </w:rPr>
        <w:t xml:space="preserve"> Assurance Framework is adhered to;</w:t>
      </w:r>
    </w:p>
    <w:p w14:paraId="4CADDBDD" w14:textId="46D74D3D" w:rsidR="00C864E6" w:rsidRPr="00FA0C7D" w:rsidRDefault="00C864E6"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all reports placed before the Strategic and Accountability Board</w:t>
      </w:r>
      <w:ins w:id="452" w:author="Helen Dyer - Capital Programme Manager (SELEP)" w:date="2023-03-13T07:52:00Z">
        <w:r w:rsidR="001F4E7A">
          <w:rPr>
            <w:rFonts w:asciiTheme="minorHAnsi" w:hAnsiTheme="minorHAnsi" w:cstheme="minorHAnsi"/>
          </w:rPr>
          <w:t>s</w:t>
        </w:r>
      </w:ins>
      <w:r w:rsidR="00DB7FDE" w:rsidRPr="00FA0C7D">
        <w:rPr>
          <w:rFonts w:asciiTheme="minorHAnsi" w:hAnsiTheme="minorHAnsi" w:cstheme="minorHAnsi"/>
        </w:rPr>
        <w:fldChar w:fldCharType="begin"/>
      </w:r>
      <w:r w:rsidR="00DB7FDE" w:rsidRPr="00FA0C7D">
        <w:instrText xml:space="preserve"> XE "Accountability Board" </w:instrText>
      </w:r>
      <w:r w:rsidR="00DB7FDE" w:rsidRPr="00FA0C7D">
        <w:rPr>
          <w:rFonts w:asciiTheme="minorHAnsi" w:hAnsiTheme="minorHAnsi" w:cstheme="minorHAnsi"/>
        </w:rPr>
        <w:fldChar w:fldCharType="end"/>
      </w:r>
      <w:r w:rsidRPr="00FA0C7D">
        <w:rPr>
          <w:rFonts w:asciiTheme="minorHAnsi" w:hAnsiTheme="minorHAnsi" w:cstheme="minorHAnsi"/>
        </w:rPr>
        <w:t xml:space="preserve"> are reviewed by the Accountable Body</w:t>
      </w:r>
      <w:r w:rsidR="00DB7FDE" w:rsidRPr="00FA0C7D">
        <w:rPr>
          <w:rFonts w:asciiTheme="minorHAnsi" w:hAnsiTheme="minorHAnsi" w:cstheme="minorHAnsi"/>
        </w:rPr>
        <w:fldChar w:fldCharType="begin"/>
      </w:r>
      <w:r w:rsidR="00DB7FDE" w:rsidRPr="00FA0C7D">
        <w:instrText xml:space="preserve"> XE "Accountable Body" </w:instrText>
      </w:r>
      <w:r w:rsidR="00DB7FDE" w:rsidRPr="00FA0C7D">
        <w:rPr>
          <w:rFonts w:asciiTheme="minorHAnsi" w:hAnsiTheme="minorHAnsi" w:cstheme="minorHAnsi"/>
        </w:rPr>
        <w:fldChar w:fldCharType="end"/>
      </w:r>
      <w:r w:rsidRPr="00FA0C7D">
        <w:rPr>
          <w:rFonts w:asciiTheme="minorHAnsi" w:hAnsiTheme="minorHAnsi" w:cstheme="minorHAnsi"/>
        </w:rPr>
        <w:t>, who will include the details of any implications arising as a result of the decision being sought within the report prior to publication;</w:t>
      </w:r>
    </w:p>
    <w:p w14:paraId="44D88567" w14:textId="50DDAA21" w:rsidR="00C864E6" w:rsidRPr="00FA0C7D" w:rsidRDefault="00C864E6"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all grants are transferred to Partner Authorities under an SLA</w:t>
      </w:r>
      <w:r w:rsidR="003F5137" w:rsidRPr="00FA0C7D">
        <w:rPr>
          <w:rFonts w:asciiTheme="minorHAnsi" w:hAnsiTheme="minorHAnsi" w:cstheme="minorHAnsi"/>
        </w:rPr>
        <w:fldChar w:fldCharType="begin"/>
      </w:r>
      <w:r w:rsidR="003F5137" w:rsidRPr="00FA0C7D">
        <w:instrText xml:space="preserve"> XE "Service Level Agreement (SLA)" </w:instrText>
      </w:r>
      <w:r w:rsidR="003F5137" w:rsidRPr="00FA0C7D">
        <w:rPr>
          <w:rFonts w:asciiTheme="minorHAnsi" w:hAnsiTheme="minorHAnsi" w:cstheme="minorHAnsi"/>
        </w:rPr>
        <w:fldChar w:fldCharType="end"/>
      </w:r>
      <w:r w:rsidRPr="00FA0C7D">
        <w:rPr>
          <w:rFonts w:asciiTheme="minorHAnsi" w:hAnsiTheme="minorHAnsi" w:cstheme="minorHAnsi"/>
        </w:rPr>
        <w:t xml:space="preserve"> or grant agreement, as appropriate, which reflects the grant requirements of the awarding body and any additional requirements agreed by the SELEP</w:t>
      </w:r>
      <w:r w:rsidR="002F7472"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Strategic Board</w:t>
      </w:r>
      <w:r w:rsidR="003F5137" w:rsidRPr="00FA0C7D">
        <w:rPr>
          <w:rFonts w:asciiTheme="minorHAnsi" w:hAnsiTheme="minorHAnsi" w:cstheme="minorHAnsi"/>
        </w:rPr>
        <w:fldChar w:fldCharType="begin"/>
      </w:r>
      <w:r w:rsidR="003F5137" w:rsidRPr="00FA0C7D">
        <w:instrText xml:space="preserve"> XE "Strategic Board" </w:instrText>
      </w:r>
      <w:r w:rsidR="003F5137" w:rsidRPr="00FA0C7D">
        <w:rPr>
          <w:rFonts w:asciiTheme="minorHAnsi" w:hAnsiTheme="minorHAnsi" w:cstheme="minorHAnsi"/>
        </w:rPr>
        <w:fldChar w:fldCharType="end"/>
      </w:r>
      <w:r w:rsidRPr="00FA0C7D">
        <w:rPr>
          <w:rFonts w:asciiTheme="minorHAnsi" w:hAnsiTheme="minorHAnsi" w:cstheme="minorHAnsi"/>
        </w:rPr>
        <w:t xml:space="preserve"> and/or Accountability Board</w:t>
      </w:r>
      <w:r w:rsidR="00DB7FDE" w:rsidRPr="00FA0C7D">
        <w:rPr>
          <w:rFonts w:asciiTheme="minorHAnsi" w:hAnsiTheme="minorHAnsi" w:cstheme="minorHAnsi"/>
        </w:rPr>
        <w:fldChar w:fldCharType="begin"/>
      </w:r>
      <w:r w:rsidR="00DB7FDE" w:rsidRPr="00FA0C7D">
        <w:instrText xml:space="preserve"> XE "Accountability Board" </w:instrText>
      </w:r>
      <w:r w:rsidR="00DB7FDE" w:rsidRPr="00FA0C7D">
        <w:rPr>
          <w:rFonts w:asciiTheme="minorHAnsi" w:hAnsiTheme="minorHAnsi" w:cstheme="minorHAnsi"/>
        </w:rPr>
        <w:fldChar w:fldCharType="end"/>
      </w:r>
      <w:r w:rsidRPr="00FA0C7D">
        <w:rPr>
          <w:rFonts w:asciiTheme="minorHAnsi" w:hAnsiTheme="minorHAnsi" w:cstheme="minorHAnsi"/>
        </w:rPr>
        <w:t>;</w:t>
      </w:r>
    </w:p>
    <w:p w14:paraId="41828B46" w14:textId="5DECA527" w:rsidR="00C864E6" w:rsidRPr="00FA0C7D" w:rsidRDefault="00C864E6"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all loans are transferred to Partner Authorities under a loan agreement, which reflects the loan requirements of the awarding body and any additional requirements agreed by the SELEP</w:t>
      </w:r>
      <w:r w:rsidR="002F7472"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Strategic Board</w:t>
      </w:r>
      <w:r w:rsidR="003F5137" w:rsidRPr="00FA0C7D">
        <w:rPr>
          <w:rFonts w:asciiTheme="minorHAnsi" w:hAnsiTheme="minorHAnsi" w:cstheme="minorHAnsi"/>
        </w:rPr>
        <w:fldChar w:fldCharType="begin"/>
      </w:r>
      <w:r w:rsidR="003F5137" w:rsidRPr="00FA0C7D">
        <w:instrText xml:space="preserve"> XE "Strategic Board" </w:instrText>
      </w:r>
      <w:r w:rsidR="003F5137" w:rsidRPr="00FA0C7D">
        <w:rPr>
          <w:rFonts w:asciiTheme="minorHAnsi" w:hAnsiTheme="minorHAnsi" w:cstheme="minorHAnsi"/>
        </w:rPr>
        <w:fldChar w:fldCharType="end"/>
      </w:r>
      <w:r w:rsidRPr="00FA0C7D">
        <w:rPr>
          <w:rFonts w:asciiTheme="minorHAnsi" w:hAnsiTheme="minorHAnsi" w:cstheme="minorHAnsi"/>
        </w:rPr>
        <w:t xml:space="preserve"> and/or Accountability Board</w:t>
      </w:r>
      <w:r w:rsidR="00DB7FDE" w:rsidRPr="00FA0C7D">
        <w:rPr>
          <w:rFonts w:asciiTheme="minorHAnsi" w:hAnsiTheme="minorHAnsi" w:cstheme="minorHAnsi"/>
        </w:rPr>
        <w:fldChar w:fldCharType="begin"/>
      </w:r>
      <w:r w:rsidR="00DB7FDE" w:rsidRPr="00FA0C7D">
        <w:instrText xml:space="preserve"> XE "Accountability Board" </w:instrText>
      </w:r>
      <w:r w:rsidR="00DB7FDE" w:rsidRPr="00FA0C7D">
        <w:rPr>
          <w:rFonts w:asciiTheme="minorHAnsi" w:hAnsiTheme="minorHAnsi" w:cstheme="minorHAnsi"/>
        </w:rPr>
        <w:fldChar w:fldCharType="end"/>
      </w:r>
      <w:r w:rsidRPr="00FA0C7D">
        <w:rPr>
          <w:rFonts w:asciiTheme="minorHAnsi" w:hAnsiTheme="minorHAnsi" w:cstheme="minorHAnsi"/>
        </w:rPr>
        <w:t>;</w:t>
      </w:r>
    </w:p>
    <w:p w14:paraId="4825C183" w14:textId="6A940429" w:rsidR="00C864E6" w:rsidRPr="00FA0C7D" w:rsidRDefault="00C864E6"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the official record of the SELEP</w:t>
      </w:r>
      <w:r w:rsidR="002F7472"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2F7472" w:rsidRPr="00FA0C7D">
        <w:rPr>
          <w:rFonts w:asciiTheme="minorHAnsi" w:hAnsiTheme="minorHAnsi" w:cstheme="minorHAnsi"/>
        </w:rPr>
        <w:t xml:space="preserve"> </w:t>
      </w:r>
      <w:r w:rsidRPr="00FA0C7D">
        <w:rPr>
          <w:rFonts w:asciiTheme="minorHAnsi" w:hAnsiTheme="minorHAnsi" w:cstheme="minorHAnsi"/>
        </w:rPr>
        <w:t>proceedings is maintained and copies of all SELEP</w:t>
      </w:r>
      <w:r w:rsidR="002F7472" w:rsidRPr="00FA0C7D">
        <w:rPr>
          <w:rFonts w:asciiTheme="minorHAnsi" w:hAnsiTheme="minorHAnsi" w:cstheme="minorHAnsi"/>
        </w:rPr>
        <w:t xml:space="preserve"> Ltd</w:t>
      </w:r>
      <w:r w:rsidRPr="00FA0C7D">
        <w:rPr>
          <w:rFonts w:asciiTheme="minorHAnsi" w:hAnsiTheme="minorHAnsi" w:cstheme="minorHAnsi"/>
        </w:rPr>
        <w:t xml:space="preserve"> documents relating to LGF</w:t>
      </w:r>
      <w:r w:rsidR="00102C15" w:rsidRPr="00FA0C7D">
        <w:rPr>
          <w:rFonts w:asciiTheme="minorHAnsi" w:hAnsiTheme="minorHAnsi" w:cstheme="minorHAnsi"/>
        </w:rPr>
        <w:fldChar w:fldCharType="begin"/>
      </w:r>
      <w:r w:rsidR="00102C15" w:rsidRPr="00FA0C7D">
        <w:instrText xml:space="preserve"> XE "Local Growth Fund (LGF)" </w:instrText>
      </w:r>
      <w:r w:rsidR="00102C15" w:rsidRPr="00FA0C7D">
        <w:rPr>
          <w:rFonts w:asciiTheme="minorHAnsi" w:hAnsiTheme="minorHAnsi" w:cstheme="minorHAnsi"/>
        </w:rPr>
        <w:fldChar w:fldCharType="end"/>
      </w:r>
      <w:r w:rsidRPr="00FA0C7D">
        <w:rPr>
          <w:rFonts w:asciiTheme="minorHAnsi" w:hAnsiTheme="minorHAnsi" w:cstheme="minorHAnsi"/>
        </w:rPr>
        <w:t xml:space="preserve"> and other funding sources received from Government</w:t>
      </w:r>
      <w:r w:rsidR="00157533" w:rsidRPr="00FA0C7D">
        <w:rPr>
          <w:rFonts w:asciiTheme="minorHAnsi" w:hAnsiTheme="minorHAnsi" w:cstheme="minorHAnsi"/>
        </w:rPr>
        <w:fldChar w:fldCharType="begin"/>
      </w:r>
      <w:r w:rsidR="00157533" w:rsidRPr="00FA0C7D">
        <w:instrText xml:space="preserve"> XE "Government"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are held;</w:t>
      </w:r>
    </w:p>
    <w:p w14:paraId="6B7DAA8F" w14:textId="5B55DF07" w:rsidR="00C864E6" w:rsidRPr="00FA0C7D" w:rsidRDefault="00C864E6"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appropriate responses to F</w:t>
      </w:r>
      <w:r w:rsidR="005870BE" w:rsidRPr="00FA0C7D">
        <w:rPr>
          <w:rFonts w:asciiTheme="minorHAnsi" w:hAnsiTheme="minorHAnsi" w:cstheme="minorHAnsi"/>
        </w:rPr>
        <w:t>reedom of Information</w:t>
      </w:r>
      <w:r w:rsidR="008D6190" w:rsidRPr="00FA0C7D">
        <w:rPr>
          <w:rFonts w:asciiTheme="minorHAnsi" w:hAnsiTheme="minorHAnsi" w:cstheme="minorHAnsi"/>
        </w:rPr>
        <w:fldChar w:fldCharType="begin"/>
      </w:r>
      <w:r w:rsidR="008D6190" w:rsidRPr="00FA0C7D">
        <w:instrText xml:space="preserve"> XE "Freedom of Information requests" </w:instrText>
      </w:r>
      <w:r w:rsidR="008D6190" w:rsidRPr="00FA0C7D">
        <w:rPr>
          <w:rFonts w:asciiTheme="minorHAnsi" w:hAnsiTheme="minorHAnsi" w:cstheme="minorHAnsi"/>
        </w:rPr>
        <w:fldChar w:fldCharType="end"/>
      </w:r>
      <w:r w:rsidR="005870BE" w:rsidRPr="00FA0C7D">
        <w:rPr>
          <w:rFonts w:asciiTheme="minorHAnsi" w:hAnsiTheme="minorHAnsi" w:cstheme="minorHAnsi"/>
        </w:rPr>
        <w:t xml:space="preserve"> requests</w:t>
      </w:r>
      <w:r w:rsidR="008D6190" w:rsidRPr="00FA0C7D">
        <w:rPr>
          <w:rFonts w:asciiTheme="minorHAnsi" w:hAnsiTheme="minorHAnsi" w:cstheme="minorHAnsi"/>
        </w:rPr>
        <w:fldChar w:fldCharType="begin"/>
      </w:r>
      <w:r w:rsidR="008D6190" w:rsidRPr="00FA0C7D">
        <w:instrText xml:space="preserve"> XE "</w:instrText>
      </w:r>
      <w:r w:rsidR="008D6190" w:rsidRPr="00FA0C7D">
        <w:rPr>
          <w:rFonts w:asciiTheme="minorHAnsi" w:hAnsiTheme="minorHAnsi" w:cstheme="minorHAnsi"/>
        </w:rPr>
        <w:instrText>Freedom of Information requests</w:instrText>
      </w:r>
      <w:r w:rsidR="008D6190" w:rsidRPr="00FA0C7D">
        <w:instrText xml:space="preserve">" </w:instrText>
      </w:r>
      <w:r w:rsidR="008D6190" w:rsidRPr="00FA0C7D">
        <w:rPr>
          <w:rFonts w:asciiTheme="minorHAnsi" w:hAnsiTheme="minorHAnsi" w:cstheme="minorHAnsi"/>
        </w:rPr>
        <w:fldChar w:fldCharType="end"/>
      </w:r>
      <w:r w:rsidR="005870BE" w:rsidRPr="00FA0C7D">
        <w:rPr>
          <w:rFonts w:asciiTheme="minorHAnsi" w:hAnsiTheme="minorHAnsi" w:cstheme="minorHAnsi"/>
        </w:rPr>
        <w:t xml:space="preserve">, </w:t>
      </w:r>
      <w:r w:rsidRPr="00FA0C7D">
        <w:rPr>
          <w:rFonts w:asciiTheme="minorHAnsi" w:hAnsiTheme="minorHAnsi" w:cstheme="minorHAnsi"/>
        </w:rPr>
        <w:t>with regard to the responsibilities of the Accountable Body</w:t>
      </w:r>
      <w:r w:rsidR="00DB7FDE" w:rsidRPr="00FA0C7D">
        <w:rPr>
          <w:rFonts w:asciiTheme="minorHAnsi" w:hAnsiTheme="minorHAnsi" w:cstheme="minorHAnsi"/>
        </w:rPr>
        <w:fldChar w:fldCharType="begin"/>
      </w:r>
      <w:r w:rsidR="00DB7FDE" w:rsidRPr="00FA0C7D">
        <w:instrText xml:space="preserve"> XE "Accountable Body" </w:instrText>
      </w:r>
      <w:r w:rsidR="00DB7FDE" w:rsidRPr="00FA0C7D">
        <w:rPr>
          <w:rFonts w:asciiTheme="minorHAnsi" w:hAnsiTheme="minorHAnsi" w:cstheme="minorHAnsi"/>
        </w:rPr>
        <w:fldChar w:fldCharType="end"/>
      </w:r>
      <w:r w:rsidRPr="00FA0C7D">
        <w:rPr>
          <w:rFonts w:asciiTheme="minorHAnsi" w:hAnsiTheme="minorHAnsi" w:cstheme="minorHAnsi"/>
        </w:rPr>
        <w:t>;</w:t>
      </w:r>
    </w:p>
    <w:p w14:paraId="4F052656" w14:textId="35670EE3" w:rsidR="00C864E6" w:rsidRPr="00FA0C7D" w:rsidRDefault="00C864E6"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 xml:space="preserve">procurement of all contractual services as appropriate and oversight of the contract management arrangements administered by the Secretariat; </w:t>
      </w:r>
    </w:p>
    <w:p w14:paraId="139C8AC9" w14:textId="77777777" w:rsidR="00C864E6" w:rsidRPr="00FA0C7D" w:rsidRDefault="00C864E6" w:rsidP="00B2386B">
      <w:pPr>
        <w:pStyle w:val="ListParagraph"/>
        <w:numPr>
          <w:ilvl w:val="4"/>
          <w:numId w:val="1"/>
        </w:numPr>
        <w:autoSpaceDE w:val="0"/>
        <w:autoSpaceDN w:val="0"/>
        <w:adjustRightInd w:val="0"/>
        <w:spacing w:before="240" w:after="160"/>
        <w:rPr>
          <w:rFonts w:asciiTheme="minorHAnsi" w:hAnsiTheme="minorHAnsi" w:cstheme="minorHAnsi"/>
          <w:bCs/>
        </w:rPr>
      </w:pPr>
      <w:r w:rsidRPr="00FA0C7D">
        <w:rPr>
          <w:rFonts w:asciiTheme="minorHAnsi" w:hAnsiTheme="minorHAnsi" w:cstheme="minorHAnsi"/>
        </w:rPr>
        <w:t xml:space="preserve">all necessary legal agreements are in place, including: </w:t>
      </w:r>
    </w:p>
    <w:p w14:paraId="7784F6D1" w14:textId="1CFFAEA1" w:rsidR="00C864E6" w:rsidRPr="00FA0C7D" w:rsidRDefault="00C864E6" w:rsidP="00B2386B">
      <w:pPr>
        <w:pStyle w:val="ListParagraph"/>
        <w:numPr>
          <w:ilvl w:val="5"/>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SLAs between the Accountable Body</w:t>
      </w:r>
      <w:r w:rsidR="00DB7FDE" w:rsidRPr="00FA0C7D">
        <w:rPr>
          <w:rFonts w:asciiTheme="minorHAnsi" w:hAnsiTheme="minorHAnsi" w:cstheme="minorHAnsi"/>
        </w:rPr>
        <w:fldChar w:fldCharType="begin"/>
      </w:r>
      <w:r w:rsidR="00DB7FDE" w:rsidRPr="00FA0C7D">
        <w:instrText xml:space="preserve"> XE "Accountable Body" </w:instrText>
      </w:r>
      <w:r w:rsidR="00DB7FDE" w:rsidRPr="00FA0C7D">
        <w:rPr>
          <w:rFonts w:asciiTheme="minorHAnsi" w:hAnsiTheme="minorHAnsi" w:cstheme="minorHAnsi"/>
        </w:rPr>
        <w:fldChar w:fldCharType="end"/>
      </w:r>
      <w:r w:rsidRPr="00FA0C7D">
        <w:rPr>
          <w:rFonts w:asciiTheme="minorHAnsi" w:hAnsiTheme="minorHAnsi" w:cstheme="minorHAnsi"/>
        </w:rPr>
        <w:t xml:space="preserve"> and partners; </w:t>
      </w:r>
    </w:p>
    <w:p w14:paraId="42FD99CD" w14:textId="77777777" w:rsidR="00C864E6" w:rsidRPr="00FA0C7D" w:rsidRDefault="00C864E6" w:rsidP="00B2386B">
      <w:pPr>
        <w:pStyle w:val="ListParagraph"/>
        <w:numPr>
          <w:ilvl w:val="5"/>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grant agreements and conditions; and</w:t>
      </w:r>
    </w:p>
    <w:p w14:paraId="16021A47" w14:textId="766D807D" w:rsidR="00C864E6" w:rsidRPr="00FA0C7D" w:rsidRDefault="00C864E6" w:rsidP="00B2386B">
      <w:pPr>
        <w:pStyle w:val="ListParagraph"/>
        <w:numPr>
          <w:ilvl w:val="5"/>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an annual assurance statement is provided by the Section 151</w:t>
      </w:r>
      <w:r w:rsidR="00157533" w:rsidRPr="00FA0C7D">
        <w:rPr>
          <w:rFonts w:asciiTheme="minorHAnsi" w:hAnsiTheme="minorHAnsi" w:cstheme="minorHAnsi"/>
        </w:rPr>
        <w:fldChar w:fldCharType="begin"/>
      </w:r>
      <w:r w:rsidR="00157533" w:rsidRPr="00FA0C7D">
        <w:instrText xml:space="preserve"> XE "Section 151 Officer"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Officer on the governance</w:t>
      </w:r>
      <w:r w:rsidR="008E76B8" w:rsidRPr="00FA0C7D">
        <w:rPr>
          <w:rFonts w:asciiTheme="minorHAnsi" w:hAnsiTheme="minorHAnsi" w:cstheme="minorHAnsi"/>
        </w:rPr>
        <w:fldChar w:fldCharType="begin"/>
      </w:r>
      <w:r w:rsidR="008E76B8" w:rsidRPr="00FA0C7D">
        <w:instrText xml:space="preserve"> XE "Governance" </w:instrText>
      </w:r>
      <w:r w:rsidR="008E76B8" w:rsidRPr="00FA0C7D">
        <w:rPr>
          <w:rFonts w:asciiTheme="minorHAnsi" w:hAnsiTheme="minorHAnsi" w:cstheme="minorHAnsi"/>
        </w:rPr>
        <w:fldChar w:fldCharType="end"/>
      </w:r>
      <w:r w:rsidRPr="00FA0C7D">
        <w:rPr>
          <w:rFonts w:asciiTheme="minorHAnsi" w:hAnsiTheme="minorHAnsi" w:cstheme="minorHAnsi"/>
        </w:rPr>
        <w:t xml:space="preserve"> and transparency arrangements implemented by SELEP</w:t>
      </w:r>
      <w:r w:rsidR="002F7472"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with a specific requirement to identify any issues of concern</w:t>
      </w:r>
      <w:r w:rsidR="00AD5B83" w:rsidRPr="00FA0C7D">
        <w:rPr>
          <w:rFonts w:asciiTheme="minorHAnsi" w:hAnsiTheme="minorHAnsi" w:cstheme="minorHAnsi"/>
        </w:rPr>
        <w:t xml:space="preserve"> to </w:t>
      </w:r>
      <w:ins w:id="453" w:author="Helen Dyer - Capital Programme Manager (SELEP)" w:date="2023-03-13T07:53:00Z">
        <w:r w:rsidR="009B41BE">
          <w:rPr>
            <w:rFonts w:asciiTheme="minorHAnsi" w:hAnsiTheme="minorHAnsi" w:cstheme="minorHAnsi"/>
          </w:rPr>
          <w:fldChar w:fldCharType="begin"/>
        </w:r>
        <w:r w:rsidR="009B41BE">
          <w:rPr>
            <w:rFonts w:asciiTheme="minorHAnsi" w:hAnsiTheme="minorHAnsi" w:cstheme="minorHAnsi"/>
          </w:rPr>
          <w:instrText xml:space="preserve"> HYPERLINK "mailto:</w:instrText>
        </w:r>
      </w:ins>
      <w:r w:rsidR="009B41BE" w:rsidRPr="00FA0C7D">
        <w:rPr>
          <w:rFonts w:asciiTheme="minorHAnsi" w:hAnsiTheme="minorHAnsi" w:cstheme="minorHAnsi"/>
        </w:rPr>
        <w:instrText>localgrowthassurance@communities.gov.uk</w:instrText>
      </w:r>
      <w:ins w:id="454" w:author="Helen Dyer - Capital Programme Manager (SELEP)" w:date="2023-03-13T07:53:00Z">
        <w:r w:rsidR="009B41BE">
          <w:rPr>
            <w:rFonts w:asciiTheme="minorHAnsi" w:hAnsiTheme="minorHAnsi" w:cstheme="minorHAnsi"/>
          </w:rPr>
          <w:instrText xml:space="preserve">" </w:instrText>
        </w:r>
        <w:r w:rsidR="009B41BE">
          <w:rPr>
            <w:rFonts w:asciiTheme="minorHAnsi" w:hAnsiTheme="minorHAnsi" w:cstheme="minorHAnsi"/>
          </w:rPr>
          <w:fldChar w:fldCharType="separate"/>
        </w:r>
      </w:ins>
      <w:r w:rsidR="009B41BE" w:rsidRPr="00E112F0">
        <w:rPr>
          <w:rStyle w:val="Hyperlink"/>
          <w:rFonts w:asciiTheme="minorHAnsi" w:hAnsiTheme="minorHAnsi" w:cstheme="minorHAnsi"/>
        </w:rPr>
        <w:t>localgrowthassurance@communities.gov.uk</w:t>
      </w:r>
      <w:ins w:id="455" w:author="Helen Dyer - Capital Programme Manager (SELEP)" w:date="2023-03-13T07:53:00Z">
        <w:r w:rsidR="009B41BE">
          <w:rPr>
            <w:rFonts w:asciiTheme="minorHAnsi" w:hAnsiTheme="minorHAnsi" w:cstheme="minorHAnsi"/>
          </w:rPr>
          <w:fldChar w:fldCharType="end"/>
        </w:r>
        <w:r w:rsidR="009B41BE">
          <w:rPr>
            <w:rFonts w:asciiTheme="minorHAnsi" w:hAnsiTheme="minorHAnsi" w:cstheme="minorHAnsi"/>
          </w:rPr>
          <w:t xml:space="preserve">. </w:t>
        </w:r>
      </w:ins>
    </w:p>
    <w:p w14:paraId="5E1E0DC7" w14:textId="33E57062" w:rsidR="00AD5B83" w:rsidRPr="00FA0C7D" w:rsidRDefault="003B2570" w:rsidP="00AD5B83">
      <w:pPr>
        <w:pStyle w:val="Heading5"/>
      </w:pPr>
      <w:r w:rsidRPr="00FA0C7D">
        <w:tab/>
      </w:r>
      <w:r w:rsidR="00DE68FD" w:rsidRPr="00FA0C7D">
        <w:t xml:space="preserve">A support function (as agreed with the </w:t>
      </w:r>
      <w:r w:rsidR="00B11AAE" w:rsidRPr="00FA0C7D">
        <w:t>SELEP</w:t>
      </w:r>
      <w:r w:rsidR="002F7472" w:rsidRPr="00FA0C7D">
        <w:t xml:space="preserve"> Ltd</w:t>
      </w:r>
      <w:r w:rsidR="00157533" w:rsidRPr="00FA0C7D">
        <w:fldChar w:fldCharType="begin"/>
      </w:r>
      <w:r w:rsidR="00157533" w:rsidRPr="00FA0C7D">
        <w:instrText xml:space="preserve"> XE "SELEP Ltd" </w:instrText>
      </w:r>
      <w:r w:rsidR="00157533" w:rsidRPr="00FA0C7D">
        <w:fldChar w:fldCharType="end"/>
      </w:r>
      <w:r w:rsidR="00DE68FD" w:rsidRPr="00FA0C7D">
        <w:t xml:space="preserve">): </w:t>
      </w:r>
    </w:p>
    <w:p w14:paraId="6943FFFE" w14:textId="088B2BDA" w:rsidR="00B9507C" w:rsidRPr="00FA0C7D" w:rsidRDefault="00DE68FD" w:rsidP="004449AA">
      <w:pPr>
        <w:pStyle w:val="Heading6"/>
      </w:pPr>
      <w:r w:rsidRPr="00FA0C7D">
        <w:t xml:space="preserve">providing technical advice on the relevant law; </w:t>
      </w:r>
    </w:p>
    <w:p w14:paraId="0970F96B" w14:textId="77777777" w:rsidR="00B9507C" w:rsidRPr="00FA0C7D" w:rsidRDefault="00DE68FD" w:rsidP="00B2386B">
      <w:pPr>
        <w:pStyle w:val="ListParagraph"/>
        <w:numPr>
          <w:ilvl w:val="4"/>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 xml:space="preserve">discussing risks associated with pursuing a particular course of action for the LEP Board to consider; </w:t>
      </w:r>
    </w:p>
    <w:p w14:paraId="0CE8AB2F" w14:textId="2C070E17" w:rsidR="00FA0CD8" w:rsidRPr="00FA0C7D" w:rsidRDefault="00DE68FD" w:rsidP="00B2386B">
      <w:pPr>
        <w:pStyle w:val="ListParagraph"/>
        <w:numPr>
          <w:ilvl w:val="4"/>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drafting funding agreements and contracts</w:t>
      </w:r>
      <w:del w:id="456" w:author="Helen Dyer - Capital Programme Manager (SELEP)" w:date="2023-03-13T07:54:00Z">
        <w:r w:rsidR="00FA0CD8" w:rsidRPr="00FA0C7D">
          <w:rPr>
            <w:rFonts w:asciiTheme="minorHAnsi" w:hAnsiTheme="minorHAnsi" w:cstheme="minorHAnsi"/>
          </w:rPr>
          <w:delText xml:space="preserve"> </w:delText>
        </w:r>
      </w:del>
      <w:ins w:id="457" w:author="Helen Dyer - Capital Programme Manager (SELEP)" w:date="2023-03-13T07:54:00Z">
        <w:r w:rsidR="007D2286">
          <w:rPr>
            <w:rFonts w:asciiTheme="minorHAnsi" w:hAnsiTheme="minorHAnsi" w:cstheme="minorHAnsi"/>
          </w:rPr>
          <w:t>;</w:t>
        </w:r>
      </w:ins>
    </w:p>
    <w:p w14:paraId="54FBD049" w14:textId="231A933D" w:rsidR="00FA0CD8" w:rsidRPr="00FA0C7D" w:rsidRDefault="00FA0CD8" w:rsidP="00B2386B">
      <w:pPr>
        <w:pStyle w:val="ListParagraph"/>
        <w:numPr>
          <w:ilvl w:val="4"/>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provision of advice and support with regard to the financial and legal operation of the SELEP</w:t>
      </w:r>
      <w:r w:rsidR="002F7472"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as appropriate; and</w:t>
      </w:r>
    </w:p>
    <w:p w14:paraId="7EB13009" w14:textId="2ACF99AA" w:rsidR="00B9507C" w:rsidRPr="00FA0C7D" w:rsidRDefault="00FA0CD8" w:rsidP="00B2386B">
      <w:pPr>
        <w:pStyle w:val="ListParagraph"/>
        <w:numPr>
          <w:ilvl w:val="4"/>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 xml:space="preserve">the SELEP </w:t>
      </w:r>
      <w:r w:rsidR="002F7472" w:rsidRPr="00FA0C7D">
        <w:rPr>
          <w:rFonts w:asciiTheme="minorHAnsi" w:hAnsiTheme="minorHAnsi" w:cstheme="minorHAnsi"/>
        </w:rPr>
        <w:t>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2F7472" w:rsidRPr="00FA0C7D">
        <w:rPr>
          <w:rFonts w:asciiTheme="minorHAnsi" w:hAnsiTheme="minorHAnsi" w:cstheme="minorHAnsi"/>
        </w:rPr>
        <w:t xml:space="preserve"> </w:t>
      </w:r>
      <w:r w:rsidRPr="00FA0C7D">
        <w:rPr>
          <w:rFonts w:asciiTheme="minorHAnsi" w:hAnsiTheme="minorHAnsi" w:cstheme="minorHAnsi"/>
        </w:rPr>
        <w:t>is supported in accounting to Government</w:t>
      </w:r>
      <w:r w:rsidR="00157533" w:rsidRPr="00FA0C7D">
        <w:rPr>
          <w:rFonts w:asciiTheme="minorHAnsi" w:hAnsiTheme="minorHAnsi" w:cstheme="minorHAnsi"/>
        </w:rPr>
        <w:fldChar w:fldCharType="begin"/>
      </w:r>
      <w:r w:rsidR="00157533" w:rsidRPr="00FA0C7D">
        <w:instrText xml:space="preserve"> XE "Government"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on programme delivery and financial management.</w:t>
      </w:r>
      <w:r w:rsidR="00B9507C" w:rsidRPr="00FA0C7D">
        <w:rPr>
          <w:rFonts w:asciiTheme="minorHAnsi" w:hAnsiTheme="minorHAnsi" w:cstheme="minorHAnsi"/>
        </w:rPr>
        <w:t xml:space="preserve"> </w:t>
      </w:r>
    </w:p>
    <w:p w14:paraId="772484D5" w14:textId="68A7834F" w:rsidR="00B9507C" w:rsidRPr="00FA0C7D" w:rsidRDefault="00AD5B83" w:rsidP="00B2386B">
      <w:pPr>
        <w:pStyle w:val="Heading5"/>
      </w:pPr>
      <w:r w:rsidRPr="00FA0C7D">
        <w:t>a</w:t>
      </w:r>
      <w:r w:rsidR="00B9507C" w:rsidRPr="00FA0C7D">
        <w:t>n audit function:</w:t>
      </w:r>
    </w:p>
    <w:p w14:paraId="4F08DADC" w14:textId="6C8E56A7" w:rsidR="00B9507C" w:rsidRPr="00FA0C7D" w:rsidRDefault="00B9507C" w:rsidP="00B2386B">
      <w:pPr>
        <w:pStyle w:val="ListParagraph"/>
        <w:numPr>
          <w:ilvl w:val="4"/>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the internal audit function of the Accountable Body</w:t>
      </w:r>
      <w:r w:rsidR="00DB7FDE" w:rsidRPr="00FA0C7D">
        <w:rPr>
          <w:rFonts w:asciiTheme="minorHAnsi" w:hAnsiTheme="minorHAnsi" w:cstheme="minorHAnsi"/>
        </w:rPr>
        <w:fldChar w:fldCharType="begin"/>
      </w:r>
      <w:r w:rsidR="00DB7FDE" w:rsidRPr="00FA0C7D">
        <w:instrText xml:space="preserve"> XE "Accountable Body" </w:instrText>
      </w:r>
      <w:r w:rsidR="00DB7FDE" w:rsidRPr="00FA0C7D">
        <w:rPr>
          <w:rFonts w:asciiTheme="minorHAnsi" w:hAnsiTheme="minorHAnsi" w:cstheme="minorHAnsi"/>
        </w:rPr>
        <w:fldChar w:fldCharType="end"/>
      </w:r>
      <w:r w:rsidRPr="00FA0C7D">
        <w:rPr>
          <w:rFonts w:asciiTheme="minorHAnsi" w:hAnsiTheme="minorHAnsi" w:cstheme="minorHAnsi"/>
        </w:rPr>
        <w:t xml:space="preserve"> will undertake an annual risk-based audit programme with SELEP</w:t>
      </w:r>
      <w:r w:rsidR="002F7472"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and</w:t>
      </w:r>
    </w:p>
    <w:p w14:paraId="21C110F3" w14:textId="5DBFABF1" w:rsidR="00B9507C" w:rsidRPr="00FA0C7D" w:rsidRDefault="00B9507C" w:rsidP="00B2386B">
      <w:pPr>
        <w:pStyle w:val="ListParagraph"/>
        <w:numPr>
          <w:ilvl w:val="4"/>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arrangements will be made to provide an external audit of the accounts</w:t>
      </w:r>
      <w:r w:rsidR="00C7656A" w:rsidRPr="00FA0C7D">
        <w:rPr>
          <w:rFonts w:asciiTheme="minorHAnsi" w:hAnsiTheme="minorHAnsi" w:cstheme="minorHAnsi"/>
        </w:rPr>
        <w:t xml:space="preserve"> of the monies held on behalf of SELEP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w:t>
      </w:r>
    </w:p>
    <w:p w14:paraId="6E09F91C" w14:textId="763065D9" w:rsidR="0053372E" w:rsidRPr="00FA0C7D" w:rsidRDefault="00B9507C" w:rsidP="009F3464">
      <w:pPr>
        <w:pStyle w:val="Heading4"/>
      </w:pPr>
      <w:r w:rsidRPr="00FA0C7D">
        <w:t>In providing the support set out above, consideration is given to ensuring that the standards set out in the CIPFA guidance on the role of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are met (</w:t>
      </w:r>
      <w:r w:rsidRPr="00FA0C7D">
        <w:fldChar w:fldCharType="begin"/>
      </w:r>
      <w:r w:rsidRPr="00FA0C7D">
        <w:instrText xml:space="preserve"> REF _Ref7790926 \r \p \h  \* MERGEFORMAT </w:instrText>
      </w:r>
      <w:r w:rsidRPr="00FA0C7D">
        <w:fldChar w:fldCharType="separate"/>
      </w:r>
      <w:r w:rsidR="00A130F7">
        <w:t>L.2.7 below</w:t>
      </w:r>
      <w:r w:rsidRPr="00FA0C7D">
        <w:fldChar w:fldCharType="end"/>
      </w:r>
      <w:r w:rsidRPr="00FA0C7D">
        <w:t>).</w:t>
      </w:r>
    </w:p>
    <w:p w14:paraId="211460AB" w14:textId="2DFFE050" w:rsidR="0053372E" w:rsidRPr="00FA0C7D" w:rsidRDefault="0053372E" w:rsidP="009F3464">
      <w:pPr>
        <w:pStyle w:val="Heading4"/>
      </w:pPr>
      <w:bookmarkStart w:id="458" w:name="_Ref29900502"/>
      <w:r w:rsidRPr="00FA0C7D">
        <w:t>The SELEP Ltd</w:t>
      </w:r>
      <w:r w:rsidR="00157533" w:rsidRPr="00FA0C7D">
        <w:fldChar w:fldCharType="begin"/>
      </w:r>
      <w:r w:rsidR="00157533" w:rsidRPr="00FA0C7D">
        <w:instrText xml:space="preserve"> XE "SELEP Ltd" </w:instrText>
      </w:r>
      <w:r w:rsidR="00157533" w:rsidRPr="00FA0C7D">
        <w:fldChar w:fldCharType="end"/>
      </w:r>
      <w:r w:rsidRPr="00FA0C7D">
        <w:t xml:space="preserve"> and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have agreed timescales and operating practices in place to support decision making, including ensuring that all papers and relevant supporting information are provided to the Accountable Body, to support their review and comments, at least 5 working days in advance of the agreed publishing deadline.</w:t>
      </w:r>
      <w:bookmarkEnd w:id="458"/>
      <w:r w:rsidRPr="00FA0C7D">
        <w:t xml:space="preserve"> </w:t>
      </w:r>
    </w:p>
    <w:p w14:paraId="25CD36E5" w14:textId="12F562E7" w:rsidR="0053372E" w:rsidRPr="00FA0C7D" w:rsidRDefault="0053372E" w:rsidP="009F3464">
      <w:pPr>
        <w:pStyle w:val="Heading4"/>
      </w:pPr>
      <w:r w:rsidRPr="00FA0C7D">
        <w:t>In addition, where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is required to review or approve reports to Government</w:t>
      </w:r>
      <w:r w:rsidR="00157533" w:rsidRPr="00FA0C7D">
        <w:fldChar w:fldCharType="begin"/>
      </w:r>
      <w:r w:rsidR="00157533" w:rsidRPr="00FA0C7D">
        <w:instrText xml:space="preserve"> XE "Government" </w:instrText>
      </w:r>
      <w:r w:rsidR="00157533" w:rsidRPr="00FA0C7D">
        <w:fldChar w:fldCharType="end"/>
      </w:r>
      <w:r w:rsidRPr="00FA0C7D">
        <w:t>, or similar by the SELEP Ltd</w:t>
      </w:r>
      <w:r w:rsidR="00157533" w:rsidRPr="00FA0C7D">
        <w:fldChar w:fldCharType="begin"/>
      </w:r>
      <w:r w:rsidR="00157533" w:rsidRPr="00FA0C7D">
        <w:instrText xml:space="preserve"> XE "SELEP Ltd" </w:instrText>
      </w:r>
      <w:r w:rsidR="00157533" w:rsidRPr="00FA0C7D">
        <w:fldChar w:fldCharType="end"/>
      </w:r>
      <w:r w:rsidRPr="00FA0C7D">
        <w:t>, the report (or equivalent) and all supporting information should be made available to the Accountable Body at least 5 working days in advance of the required completion date.</w:t>
      </w:r>
    </w:p>
    <w:p w14:paraId="4CBFC090" w14:textId="1422A57C" w:rsidR="0053372E" w:rsidRPr="00FA0C7D" w:rsidRDefault="0053372E" w:rsidP="009F3464">
      <w:pPr>
        <w:pStyle w:val="Heading4"/>
      </w:pPr>
      <w:r w:rsidRPr="00FA0C7D">
        <w:t>The SELEP Ltd</w:t>
      </w:r>
      <w:r w:rsidR="00157533" w:rsidRPr="00FA0C7D">
        <w:fldChar w:fldCharType="begin"/>
      </w:r>
      <w:r w:rsidR="00157533" w:rsidRPr="00FA0C7D">
        <w:instrText xml:space="preserve"> XE "SELEP Ltd" </w:instrText>
      </w:r>
      <w:r w:rsidR="00157533" w:rsidRPr="00FA0C7D">
        <w:fldChar w:fldCharType="end"/>
      </w:r>
      <w:r w:rsidRPr="00FA0C7D">
        <w:t xml:space="preserve"> and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have agreed timescales and operating practices to support the effective implementation of decisions. These are reflected in the SLAs between the Accountable Body and the partner, and include ensuring that:</w:t>
      </w:r>
    </w:p>
    <w:p w14:paraId="734B3830" w14:textId="77777777" w:rsidR="0053372E" w:rsidRPr="00FA0C7D" w:rsidRDefault="0053372E" w:rsidP="00B2386B">
      <w:pPr>
        <w:pStyle w:val="Heading5"/>
      </w:pPr>
      <w:r w:rsidRPr="00FA0C7D">
        <w:t>arrangements are in place for monitoring delivery;</w:t>
      </w:r>
    </w:p>
    <w:p w14:paraId="27B78E83" w14:textId="77777777" w:rsidR="0053372E" w:rsidRPr="00FA0C7D" w:rsidRDefault="0053372E" w:rsidP="00B2386B">
      <w:pPr>
        <w:pStyle w:val="Heading5"/>
      </w:pPr>
      <w:r w:rsidRPr="00FA0C7D">
        <w:t>there are clear expectations in relation to the information required from scheme partners and delivery agents; and</w:t>
      </w:r>
    </w:p>
    <w:p w14:paraId="06B40AC1" w14:textId="5F6A7FF1" w:rsidR="00B9507C" w:rsidRPr="00FA0C7D" w:rsidRDefault="0053372E" w:rsidP="00B2386B">
      <w:pPr>
        <w:pStyle w:val="Heading5"/>
      </w:pPr>
      <w:r w:rsidRPr="00FA0C7D">
        <w:t>when the SELEP Ltd</w:t>
      </w:r>
      <w:r w:rsidR="00157533" w:rsidRPr="00FA0C7D">
        <w:fldChar w:fldCharType="begin"/>
      </w:r>
      <w:r w:rsidR="00157533" w:rsidRPr="00FA0C7D">
        <w:instrText xml:space="preserve"> XE "SELEP Ltd" </w:instrText>
      </w:r>
      <w:r w:rsidR="00157533" w:rsidRPr="00FA0C7D">
        <w:fldChar w:fldCharType="end"/>
      </w:r>
      <w:r w:rsidRPr="00FA0C7D">
        <w:t xml:space="preserve"> awards funding for a project, that there are written agreements in place between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the partner, clearly setting out ownership of responsibilities and makes adequate provisions for the protection of public funds (e.g. arrangements to suspend or claw back funding in the event of non-delivery or mismanagement).</w:t>
      </w:r>
    </w:p>
    <w:p w14:paraId="221B5CBB" w14:textId="05E39039" w:rsidR="00DE68FD" w:rsidRPr="00FA0C7D" w:rsidRDefault="00DE68FD" w:rsidP="009F3464">
      <w:pPr>
        <w:pStyle w:val="Heading4"/>
      </w:pPr>
      <w:bookmarkStart w:id="459" w:name="_Toc27068034"/>
      <w:bookmarkStart w:id="460" w:name="_Toc28852694"/>
      <w:bookmarkStart w:id="461" w:name="_Toc29294773"/>
      <w:bookmarkStart w:id="462" w:name="_Toc29295193"/>
      <w:bookmarkStart w:id="463" w:name="_Toc29295650"/>
      <w:bookmarkStart w:id="464" w:name="_Toc29295726"/>
      <w:bookmarkStart w:id="465" w:name="_Toc29295818"/>
      <w:bookmarkStart w:id="466" w:name="_Toc29296005"/>
      <w:bookmarkStart w:id="467" w:name="_Toc29296243"/>
      <w:bookmarkStart w:id="468" w:name="_Toc29296477"/>
      <w:bookmarkStart w:id="469" w:name="_Toc29296707"/>
      <w:bookmarkStart w:id="470" w:name="_Toc27068035"/>
      <w:bookmarkStart w:id="471" w:name="_Toc28852695"/>
      <w:bookmarkStart w:id="472" w:name="_Toc29294774"/>
      <w:bookmarkStart w:id="473" w:name="_Toc29295194"/>
      <w:bookmarkStart w:id="474" w:name="_Toc29295651"/>
      <w:bookmarkStart w:id="475" w:name="_Toc29295727"/>
      <w:bookmarkStart w:id="476" w:name="_Toc29295819"/>
      <w:bookmarkStart w:id="477" w:name="_Toc29296006"/>
      <w:bookmarkStart w:id="478" w:name="_Toc29296244"/>
      <w:bookmarkStart w:id="479" w:name="_Toc29296478"/>
      <w:bookmarkStart w:id="480" w:name="_Toc29296708"/>
      <w:bookmarkStart w:id="481" w:name="_Toc27068036"/>
      <w:bookmarkStart w:id="482" w:name="_Toc28852696"/>
      <w:bookmarkStart w:id="483" w:name="_Toc29294775"/>
      <w:bookmarkStart w:id="484" w:name="_Toc29295195"/>
      <w:bookmarkStart w:id="485" w:name="_Toc29295652"/>
      <w:bookmarkStart w:id="486" w:name="_Toc29295728"/>
      <w:bookmarkStart w:id="487" w:name="_Toc29295820"/>
      <w:bookmarkStart w:id="488" w:name="_Toc29296007"/>
      <w:bookmarkStart w:id="489" w:name="_Toc29296245"/>
      <w:bookmarkStart w:id="490" w:name="_Toc29296479"/>
      <w:bookmarkStart w:id="491" w:name="_Toc2929670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FA0C7D">
        <w:t>In acting as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for the </w:t>
      </w:r>
      <w:r w:rsidR="00B11AAE" w:rsidRPr="00FA0C7D">
        <w:t>SELEP</w:t>
      </w:r>
      <w:r w:rsidR="00D15F55"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the role of the Authority’s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in overseeing the proper administration of</w:t>
      </w:r>
      <w:r w:rsidRPr="00FA0C7D">
        <w:rPr>
          <w:spacing w:val="-30"/>
        </w:rPr>
        <w:t xml:space="preserve"> </w:t>
      </w:r>
      <w:r w:rsidRPr="00FA0C7D">
        <w:t>financial</w:t>
      </w:r>
      <w:r w:rsidRPr="00FA0C7D">
        <w:rPr>
          <w:spacing w:val="-3"/>
        </w:rPr>
        <w:t xml:space="preserve"> </w:t>
      </w:r>
      <w:r w:rsidRPr="00FA0C7D">
        <w:t>affairs,</w:t>
      </w:r>
      <w:r w:rsidRPr="00FA0C7D">
        <w:rPr>
          <w:spacing w:val="-5"/>
        </w:rPr>
        <w:t xml:space="preserve"> </w:t>
      </w:r>
      <w:r w:rsidRPr="00FA0C7D">
        <w:t xml:space="preserve">is extended </w:t>
      </w:r>
      <w:r w:rsidRPr="00FA0C7D">
        <w:rPr>
          <w:spacing w:val="-3"/>
        </w:rPr>
        <w:t xml:space="preserve">to </w:t>
      </w:r>
      <w:r w:rsidRPr="00FA0C7D">
        <w:t xml:space="preserve">include those of the </w:t>
      </w:r>
      <w:r w:rsidR="00B11AAE" w:rsidRPr="00FA0C7D">
        <w:t>SELEP</w:t>
      </w:r>
      <w:r w:rsidR="00D15F55" w:rsidRPr="00FA0C7D">
        <w:t xml:space="preserve"> Ltd</w:t>
      </w:r>
      <w:r w:rsidRPr="00FA0C7D">
        <w:t>.</w:t>
      </w:r>
    </w:p>
    <w:p w14:paraId="0EC131C7" w14:textId="3B9BE515" w:rsidR="00DE68FD" w:rsidRPr="00FA0C7D" w:rsidRDefault="00DE68FD" w:rsidP="009F3464">
      <w:pPr>
        <w:pStyle w:val="Heading4"/>
      </w:pPr>
      <w:bookmarkStart w:id="492" w:name="_Ref7790926"/>
      <w:r w:rsidRPr="00FA0C7D">
        <w:t>The standards set out in the Chartered Institute of Public Finance and Accountancy (CIPFA) document, “</w:t>
      </w:r>
      <w:hyperlink r:id="rId43" w:history="1">
        <w:r w:rsidRPr="00FA0C7D">
          <w:rPr>
            <w:rStyle w:val="Hyperlink"/>
            <w:rFonts w:asciiTheme="minorHAnsi" w:hAnsiTheme="minorHAnsi" w:cstheme="minorHAnsi"/>
          </w:rPr>
          <w:t>Principles for Section 151</w:t>
        </w:r>
        <w:r w:rsidR="00157533" w:rsidRPr="00FA0C7D">
          <w:rPr>
            <w:rStyle w:val="Hyperlink"/>
            <w:rFonts w:asciiTheme="minorHAnsi" w:hAnsiTheme="minorHAnsi" w:cstheme="minorHAnsi"/>
          </w:rPr>
          <w:fldChar w:fldCharType="begin"/>
        </w:r>
        <w:r w:rsidR="00157533" w:rsidRPr="00FA0C7D">
          <w:instrText xml:space="preserve"> XE "Section 151 Officer" </w:instrText>
        </w:r>
        <w:r w:rsidR="00157533" w:rsidRPr="00FA0C7D">
          <w:rPr>
            <w:rStyle w:val="Hyperlink"/>
            <w:rFonts w:asciiTheme="minorHAnsi" w:hAnsiTheme="minorHAnsi" w:cstheme="minorHAnsi"/>
          </w:rPr>
          <w:fldChar w:fldCharType="end"/>
        </w:r>
        <w:r w:rsidRPr="00FA0C7D">
          <w:rPr>
            <w:rStyle w:val="Hyperlink"/>
            <w:rFonts w:asciiTheme="minorHAnsi" w:hAnsiTheme="minorHAnsi" w:cstheme="minorHAnsi"/>
          </w:rPr>
          <w:t xml:space="preserve"> Officers in accountable bodies</w:t>
        </w:r>
      </w:hyperlink>
      <w:r w:rsidRPr="00FA0C7D">
        <w:t>”, form part of the assurance process undertaken by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on behalf of the </w:t>
      </w:r>
      <w:r w:rsidR="00B11AAE" w:rsidRPr="00FA0C7D">
        <w:t>SELEP</w:t>
      </w:r>
      <w:r w:rsidR="003D22D4"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w:t>
      </w:r>
      <w:bookmarkEnd w:id="492"/>
      <w:r w:rsidRPr="00FA0C7D">
        <w:t xml:space="preserve"> </w:t>
      </w:r>
    </w:p>
    <w:p w14:paraId="249F497B" w14:textId="726E5A0F" w:rsidR="00DE68FD" w:rsidRPr="00FA0C7D" w:rsidRDefault="00DE68FD" w:rsidP="009F3464">
      <w:pPr>
        <w:pStyle w:val="Heading4"/>
      </w:pPr>
      <w:r w:rsidRPr="00FA0C7D">
        <w:t xml:space="preserve">The following five principles set out in the CIPFA guidance are required to be addressed by the </w:t>
      </w:r>
      <w:r w:rsidR="00B11AAE" w:rsidRPr="00FA0C7D">
        <w:t>SELEP</w:t>
      </w:r>
      <w:r w:rsidR="003D22D4"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and the Accountable Body</w:t>
      </w:r>
      <w:r w:rsidR="00DB7FDE" w:rsidRPr="00FA0C7D">
        <w:fldChar w:fldCharType="begin"/>
      </w:r>
      <w:r w:rsidR="00DB7FDE" w:rsidRPr="00FA0C7D">
        <w:instrText xml:space="preserve"> XE "Accountable Body" </w:instrText>
      </w:r>
      <w:r w:rsidR="00DB7FDE" w:rsidRPr="00FA0C7D">
        <w:fldChar w:fldCharType="end"/>
      </w:r>
      <w:r w:rsidRPr="00FA0C7D">
        <w:t>:</w:t>
      </w:r>
    </w:p>
    <w:p w14:paraId="0DD2B147" w14:textId="617B5DBE" w:rsidR="00DE68FD" w:rsidRPr="00FA0C7D" w:rsidRDefault="00DE68FD" w:rsidP="00B2386B">
      <w:pPr>
        <w:pStyle w:val="Heading5"/>
      </w:pPr>
      <w:r w:rsidRPr="00FA0C7D">
        <w:t>Enshrining a corporate position for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in LEP</w:t>
      </w:r>
      <w:r w:rsidRPr="00FA0C7D">
        <w:rPr>
          <w:spacing w:val="-28"/>
        </w:rPr>
        <w:t xml:space="preserve"> </w:t>
      </w:r>
      <w:r w:rsidRPr="00FA0C7D">
        <w:t>assurance;</w:t>
      </w:r>
    </w:p>
    <w:p w14:paraId="66E7B01B" w14:textId="25B534D1" w:rsidR="00DE68FD" w:rsidRPr="00FA0C7D" w:rsidRDefault="00DE68FD" w:rsidP="00B2386B">
      <w:pPr>
        <w:pStyle w:val="Heading5"/>
      </w:pPr>
      <w:r w:rsidRPr="00FA0C7D">
        <w:t>Creating a formal/structured mandate for the Section 151</w:t>
      </w:r>
      <w:r w:rsidR="00157533" w:rsidRPr="00FA0C7D">
        <w:fldChar w:fldCharType="begin"/>
      </w:r>
      <w:r w:rsidR="00157533" w:rsidRPr="00FA0C7D">
        <w:instrText xml:space="preserve"> XE "Section 151 Officer" </w:instrText>
      </w:r>
      <w:r w:rsidR="00157533" w:rsidRPr="00FA0C7D">
        <w:fldChar w:fldCharType="end"/>
      </w:r>
      <w:r w:rsidRPr="00FA0C7D">
        <w:rPr>
          <w:spacing w:val="-28"/>
        </w:rPr>
        <w:t xml:space="preserve"> </w:t>
      </w:r>
      <w:r w:rsidRPr="00FA0C7D">
        <w:t>Officer;</w:t>
      </w:r>
    </w:p>
    <w:p w14:paraId="615BE84E" w14:textId="68B1D38D" w:rsidR="00DE68FD" w:rsidRPr="00FA0C7D" w:rsidRDefault="00DE68FD" w:rsidP="00B2386B">
      <w:pPr>
        <w:pStyle w:val="Heading5"/>
      </w:pPr>
      <w:r w:rsidRPr="00FA0C7D">
        <w:t>Embedding good governance</w:t>
      </w:r>
      <w:r w:rsidR="008E76B8" w:rsidRPr="00FA0C7D">
        <w:fldChar w:fldCharType="begin"/>
      </w:r>
      <w:r w:rsidR="008E76B8" w:rsidRPr="00FA0C7D">
        <w:instrText xml:space="preserve"> XE "Governance" </w:instrText>
      </w:r>
      <w:r w:rsidR="008E76B8" w:rsidRPr="00FA0C7D">
        <w:fldChar w:fldCharType="end"/>
      </w:r>
      <w:r w:rsidRPr="00FA0C7D">
        <w:t xml:space="preserve"> into decision</w:t>
      </w:r>
      <w:r w:rsidRPr="00FA0C7D">
        <w:rPr>
          <w:spacing w:val="-21"/>
        </w:rPr>
        <w:t xml:space="preserve"> </w:t>
      </w:r>
      <w:r w:rsidRPr="00FA0C7D">
        <w:t>making;</w:t>
      </w:r>
    </w:p>
    <w:p w14:paraId="1DEBD2C7" w14:textId="409EEF0C" w:rsidR="00DE68FD" w:rsidRPr="00FA0C7D" w:rsidRDefault="00DE68FD" w:rsidP="00B2386B">
      <w:pPr>
        <w:pStyle w:val="Heading5"/>
      </w:pPr>
      <w:r w:rsidRPr="00FA0C7D">
        <w:t>Ensuring effective review of governance</w:t>
      </w:r>
      <w:r w:rsidR="008E76B8" w:rsidRPr="00FA0C7D">
        <w:fldChar w:fldCharType="begin"/>
      </w:r>
      <w:r w:rsidR="008E76B8" w:rsidRPr="00FA0C7D">
        <w:instrText xml:space="preserve"> XE "Governance" </w:instrText>
      </w:r>
      <w:r w:rsidR="008E76B8" w:rsidRPr="00FA0C7D">
        <w:fldChar w:fldCharType="end"/>
      </w:r>
      <w:r w:rsidRPr="00FA0C7D">
        <w:t>;</w:t>
      </w:r>
      <w:r w:rsidRPr="00FA0C7D">
        <w:rPr>
          <w:spacing w:val="-17"/>
        </w:rPr>
        <w:t xml:space="preserve"> </w:t>
      </w:r>
      <w:r w:rsidRPr="00FA0C7D">
        <w:t>and</w:t>
      </w:r>
    </w:p>
    <w:p w14:paraId="7B01D8FB" w14:textId="77777777" w:rsidR="00DE68FD" w:rsidRPr="00FA0C7D" w:rsidRDefault="00DE68FD" w:rsidP="00B2386B">
      <w:pPr>
        <w:pStyle w:val="Heading5"/>
      </w:pPr>
      <w:r w:rsidRPr="00FA0C7D">
        <w:t>Ensuring appropriate skills and</w:t>
      </w:r>
      <w:r w:rsidRPr="00FA0C7D">
        <w:rPr>
          <w:spacing w:val="-17"/>
        </w:rPr>
        <w:t xml:space="preserve"> </w:t>
      </w:r>
      <w:r w:rsidRPr="00FA0C7D">
        <w:t>resourcing.</w:t>
      </w:r>
    </w:p>
    <w:p w14:paraId="10EE1A56" w14:textId="75084BE5" w:rsidR="00DE68FD" w:rsidRPr="00FA0C7D" w:rsidRDefault="00DE68FD" w:rsidP="009F3464">
      <w:pPr>
        <w:pStyle w:val="Heading4"/>
      </w:pPr>
      <w:r w:rsidRPr="00FA0C7D">
        <w:t>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will exercise their duties in line with the CIPFA guidance and this</w:t>
      </w:r>
      <w:r w:rsidRPr="00FA0C7D">
        <w:rPr>
          <w:spacing w:val="-11"/>
        </w:rPr>
        <w:t xml:space="preserve"> </w:t>
      </w:r>
      <w:r w:rsidRPr="00FA0C7D">
        <w:t>framework.</w:t>
      </w:r>
    </w:p>
    <w:p w14:paraId="1975002E" w14:textId="1CD1D56F" w:rsidR="00DE68FD" w:rsidRPr="00FA0C7D" w:rsidRDefault="00DE68FD" w:rsidP="009F3464">
      <w:pPr>
        <w:pStyle w:val="Heading4"/>
      </w:pPr>
      <w:r w:rsidRPr="00FA0C7D">
        <w:t xml:space="preserve">The </w:t>
      </w:r>
      <w:r w:rsidR="00B11AAE" w:rsidRPr="00FA0C7D">
        <w:t>SELEP</w:t>
      </w:r>
      <w:r w:rsidR="003D22D4"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is required to ensure that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is given sufficient access to information in order to carry out their role. </w:t>
      </w:r>
      <w:r w:rsidRPr="00FA0C7D">
        <w:rPr>
          <w:spacing w:val="-3"/>
        </w:rPr>
        <w:t xml:space="preserve">All </w:t>
      </w:r>
      <w:r w:rsidR="00B11AAE" w:rsidRPr="00FA0C7D">
        <w:rPr>
          <w:spacing w:val="-3"/>
        </w:rPr>
        <w:t>SELEP</w:t>
      </w:r>
      <w:r w:rsidR="003D22D4" w:rsidRPr="00FA0C7D">
        <w:rPr>
          <w:spacing w:val="-3"/>
        </w:rPr>
        <w:t xml:space="preserve"> Ltd</w:t>
      </w:r>
      <w:r w:rsidRPr="00FA0C7D">
        <w:t xml:space="preserve"> Board documents should be provided to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and where decisions are being made,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should have the opportunity to comment (as per the timescales </w:t>
      </w:r>
      <w:r w:rsidR="006E5570" w:rsidRPr="00FA0C7D">
        <w:rPr>
          <w:rFonts w:asciiTheme="minorHAnsi" w:hAnsiTheme="minorHAnsi" w:cstheme="minorHAnsi"/>
        </w:rPr>
        <w:t>set out in</w:t>
      </w:r>
      <w:r w:rsidR="009C3B29" w:rsidRPr="00FA0C7D">
        <w:rPr>
          <w:rFonts w:asciiTheme="minorHAnsi" w:hAnsiTheme="minorHAnsi" w:cstheme="minorHAnsi"/>
        </w:rPr>
        <w:t xml:space="preserve"> </w:t>
      </w:r>
      <w:r w:rsidR="009C3B29" w:rsidRPr="00FA0C7D">
        <w:rPr>
          <w:rFonts w:asciiTheme="minorHAnsi" w:hAnsiTheme="minorHAnsi" w:cstheme="minorHAnsi"/>
        </w:rPr>
        <w:fldChar w:fldCharType="begin"/>
      </w:r>
      <w:r w:rsidR="009C3B29" w:rsidRPr="00FA0C7D">
        <w:rPr>
          <w:rFonts w:asciiTheme="minorHAnsi" w:hAnsiTheme="minorHAnsi" w:cstheme="minorHAnsi"/>
        </w:rPr>
        <w:instrText xml:space="preserve"> REF _Ref29900502 \r \p \h  \* MERGEFORMAT </w:instrText>
      </w:r>
      <w:r w:rsidR="009C3B29" w:rsidRPr="00FA0C7D">
        <w:rPr>
          <w:rFonts w:asciiTheme="minorHAnsi" w:hAnsiTheme="minorHAnsi" w:cstheme="minorHAnsi"/>
        </w:rPr>
      </w:r>
      <w:r w:rsidR="009C3B29" w:rsidRPr="00FA0C7D">
        <w:rPr>
          <w:rFonts w:asciiTheme="minorHAnsi" w:hAnsiTheme="minorHAnsi" w:cstheme="minorHAnsi"/>
        </w:rPr>
        <w:fldChar w:fldCharType="separate"/>
      </w:r>
      <w:r w:rsidR="00A130F7">
        <w:rPr>
          <w:rFonts w:asciiTheme="minorHAnsi" w:hAnsiTheme="minorHAnsi" w:cstheme="minorHAnsi"/>
        </w:rPr>
        <w:t>L.2.3 above</w:t>
      </w:r>
      <w:r w:rsidR="009C3B29" w:rsidRPr="00FA0C7D">
        <w:rPr>
          <w:rFonts w:asciiTheme="minorHAnsi" w:hAnsiTheme="minorHAnsi" w:cstheme="minorHAnsi"/>
        </w:rPr>
        <w:fldChar w:fldCharType="end"/>
      </w:r>
      <w:r w:rsidRPr="00FA0C7D">
        <w:t xml:space="preserve">). </w:t>
      </w:r>
    </w:p>
    <w:p w14:paraId="1BF27015" w14:textId="5DF5E898" w:rsidR="00DE68FD" w:rsidRPr="00FA0C7D" w:rsidRDefault="00DE68FD" w:rsidP="00B2386B">
      <w:pPr>
        <w:pStyle w:val="Heading5"/>
      </w:pPr>
      <w:r w:rsidRPr="00FA0C7D">
        <w:t>Details of the checks that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(or deputies) has taken to assure themselves that the </w:t>
      </w:r>
      <w:r w:rsidR="00B11AAE" w:rsidRPr="00FA0C7D">
        <w:t>SELEP</w:t>
      </w:r>
      <w:r w:rsidR="000E4036"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has in place the processes that ensure proper administration of financial affairs in the</w:t>
      </w:r>
      <w:r w:rsidRPr="00FA0C7D">
        <w:rPr>
          <w:spacing w:val="-14"/>
        </w:rPr>
        <w:t xml:space="preserve"> </w:t>
      </w:r>
      <w:r w:rsidR="00B11AAE" w:rsidRPr="00FA0C7D">
        <w:rPr>
          <w:spacing w:val="-14"/>
        </w:rPr>
        <w:t>SELEP</w:t>
      </w:r>
      <w:r w:rsidR="000E4036" w:rsidRPr="00FA0C7D">
        <w:rPr>
          <w:spacing w:val="-14"/>
        </w:rPr>
        <w:t xml:space="preserve"> Ltd</w:t>
      </w:r>
      <w:r w:rsidRPr="00FA0C7D">
        <w:t>;</w:t>
      </w:r>
    </w:p>
    <w:p w14:paraId="3EC28CDA" w14:textId="4838A833" w:rsidR="00DE68FD" w:rsidRPr="00FA0C7D" w:rsidRDefault="00DE68FD" w:rsidP="00B2386B">
      <w:pPr>
        <w:pStyle w:val="Heading5"/>
      </w:pPr>
      <w:r w:rsidRPr="00FA0C7D">
        <w:t>A statement outlining whether, having considered all the relevant information,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believes the financial affairs of the </w:t>
      </w:r>
      <w:r w:rsidR="00B11AAE" w:rsidRPr="00FA0C7D">
        <w:t>SELEP</w:t>
      </w:r>
      <w:r w:rsidR="000E4036"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are being properly administered (including consistently with the National Assurance Framework (</w:t>
      </w:r>
      <w:r w:rsidRPr="00FA0C7D">
        <w:fldChar w:fldCharType="begin"/>
      </w:r>
      <w:r w:rsidRPr="00FA0C7D">
        <w:instrText xml:space="preserve"> REF _Ref8138069 \r \p \h  \* MERGEFORMAT </w:instrText>
      </w:r>
      <w:r w:rsidRPr="00FA0C7D">
        <w:fldChar w:fldCharType="separate"/>
      </w:r>
      <w:r w:rsidR="00A130F7">
        <w:t>D.2 above</w:t>
      </w:r>
      <w:r w:rsidRPr="00FA0C7D">
        <w:fldChar w:fldCharType="end"/>
      </w:r>
      <w:r w:rsidRPr="00FA0C7D">
        <w:t>) and this framework);</w:t>
      </w:r>
      <w:r w:rsidRPr="00FA0C7D">
        <w:rPr>
          <w:spacing w:val="-13"/>
        </w:rPr>
        <w:t xml:space="preserve"> </w:t>
      </w:r>
      <w:r w:rsidRPr="00FA0C7D">
        <w:t>and</w:t>
      </w:r>
    </w:p>
    <w:p w14:paraId="48A25C04" w14:textId="06D4C51F" w:rsidR="00DE68FD" w:rsidRPr="00FA0C7D" w:rsidRDefault="00DE68FD" w:rsidP="00B2386B">
      <w:pPr>
        <w:pStyle w:val="Heading5"/>
      </w:pPr>
      <w:r w:rsidRPr="00FA0C7D">
        <w:t xml:space="preserve">If not, information about the main concerns and recommendations about the arrangements which need to be implemented to get the </w:t>
      </w:r>
      <w:r w:rsidR="00B11AAE" w:rsidRPr="00FA0C7D">
        <w:t>SELEP</w:t>
      </w:r>
      <w:r w:rsidR="000E4036"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to be properly administered.</w:t>
      </w:r>
    </w:p>
    <w:p w14:paraId="17B0D09C" w14:textId="77777777" w:rsidR="00DE68FD" w:rsidRPr="00FA0C7D" w:rsidRDefault="00DE68FD" w:rsidP="00C149AF">
      <w:pPr>
        <w:pStyle w:val="Heading25"/>
      </w:pPr>
      <w:bookmarkStart w:id="493" w:name="_Toc29296711"/>
      <w:bookmarkStart w:id="494" w:name="_Toc102055307"/>
      <w:r w:rsidRPr="00FA0C7D">
        <w:t>Accounts and Audit Arrangements</w:t>
      </w:r>
      <w:bookmarkEnd w:id="493"/>
      <w:bookmarkEnd w:id="494"/>
    </w:p>
    <w:p w14:paraId="753FAB43" w14:textId="635392F9" w:rsidR="00DE68FD" w:rsidRPr="00FA0C7D" w:rsidRDefault="00DE68FD" w:rsidP="009F3464">
      <w:pPr>
        <w:pStyle w:val="Heading4"/>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will produce accounts</w:t>
      </w:r>
      <w:r w:rsidR="00C7656A" w:rsidRPr="00FA0C7D">
        <w:t xml:space="preserve"> of the monies held on behalf of SELEP Ltd</w:t>
      </w:r>
      <w:r w:rsidR="00157533" w:rsidRPr="00FA0C7D">
        <w:fldChar w:fldCharType="begin"/>
      </w:r>
      <w:r w:rsidR="00157533" w:rsidRPr="00FA0C7D">
        <w:instrText xml:space="preserve"> XE "SELEP Ltd" </w:instrText>
      </w:r>
      <w:r w:rsidR="00157533" w:rsidRPr="00FA0C7D">
        <w:fldChar w:fldCharType="end"/>
      </w:r>
      <w:r w:rsidRPr="00FA0C7D">
        <w:t>, on an annual basis</w:t>
      </w:r>
      <w:del w:id="495" w:author="Helen Dyer - Capital Programme Manager (SELEP)" w:date="2023-03-13T08:01:00Z">
        <w:r w:rsidRPr="00FA0C7D">
          <w:delText>,</w:delText>
        </w:r>
      </w:del>
      <w:r w:rsidRPr="00FA0C7D">
        <w:t>; these will be subject to External Audit. The Accounts will be considered by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and published on the </w:t>
      </w:r>
      <w:r w:rsidR="00B11AAE" w:rsidRPr="00FA0C7D">
        <w:t>SELEP</w:t>
      </w:r>
      <w:r w:rsidRPr="00FA0C7D">
        <w:t xml:space="preserve"> </w:t>
      </w:r>
      <w:r w:rsidR="003B2570" w:rsidRPr="00FA0C7D">
        <w:t xml:space="preserve">Ltd </w:t>
      </w:r>
      <w:r w:rsidRPr="00FA0C7D">
        <w:t>website in a timely manner.</w:t>
      </w:r>
    </w:p>
    <w:p w14:paraId="269A2B31" w14:textId="6E9E6395" w:rsidR="00DE68FD" w:rsidRPr="00FA0C7D" w:rsidRDefault="00B11AAE" w:rsidP="009F3464">
      <w:pPr>
        <w:pStyle w:val="Heading4"/>
      </w:pPr>
      <w:r w:rsidRPr="00FA0C7D">
        <w:t>SELEP</w:t>
      </w:r>
      <w:r w:rsidR="00DE68FD" w:rsidRPr="00FA0C7D">
        <w:t xml:space="preserve"> </w:t>
      </w:r>
      <w:r w:rsidR="00CA225F" w:rsidRPr="00FA0C7D">
        <w:t>Ltd</w:t>
      </w:r>
      <w:r w:rsidR="00157533" w:rsidRPr="00FA0C7D">
        <w:fldChar w:fldCharType="begin"/>
      </w:r>
      <w:r w:rsidR="00157533" w:rsidRPr="00FA0C7D">
        <w:instrText xml:space="preserve"> XE "SELEP Ltd" </w:instrText>
      </w:r>
      <w:r w:rsidR="00157533" w:rsidRPr="00FA0C7D">
        <w:fldChar w:fldCharType="end"/>
      </w:r>
      <w:r w:rsidR="00CA225F" w:rsidRPr="00FA0C7D">
        <w:t xml:space="preserve"> </w:t>
      </w:r>
      <w:r w:rsidR="00DE68FD" w:rsidRPr="00FA0C7D">
        <w:t>and</w:t>
      </w:r>
      <w:r w:rsidR="00C7656A" w:rsidRPr="00FA0C7D">
        <w:t xml:space="preserve"> the</w:t>
      </w:r>
      <w:r w:rsidR="00DE68FD" w:rsidRPr="00FA0C7D">
        <w:t xml:space="preserve"> Accountable Body</w:t>
      </w:r>
      <w:r w:rsidR="00DB7FDE" w:rsidRPr="00FA0C7D">
        <w:fldChar w:fldCharType="begin"/>
      </w:r>
      <w:r w:rsidR="00DB7FDE" w:rsidRPr="00FA0C7D">
        <w:instrText xml:space="preserve"> XE "Accountable Body" </w:instrText>
      </w:r>
      <w:r w:rsidR="00DB7FDE" w:rsidRPr="00FA0C7D">
        <w:fldChar w:fldCharType="end"/>
      </w:r>
      <w:r w:rsidR="00DE68FD" w:rsidRPr="00FA0C7D">
        <w:t xml:space="preserve"> will agree an internal audit plan each year. This will include a risk-based audit plan of </w:t>
      </w:r>
      <w:r w:rsidRPr="00FA0C7D">
        <w:t>SELEP</w:t>
      </w:r>
      <w:r w:rsidR="00CA225F" w:rsidRPr="00FA0C7D">
        <w:t xml:space="preserve"> Ltd</w:t>
      </w:r>
      <w:r w:rsidR="00DE68FD" w:rsidRPr="00FA0C7D">
        <w:t xml:space="preserve"> activity that will provide assurance </w:t>
      </w:r>
      <w:r w:rsidR="00DE68FD" w:rsidRPr="00FA0C7D">
        <w:rPr>
          <w:spacing w:val="-3"/>
        </w:rPr>
        <w:t xml:space="preserve">to </w:t>
      </w:r>
      <w:r w:rsidR="00DE68FD" w:rsidRPr="00FA0C7D">
        <w:t>the Section 151</w:t>
      </w:r>
      <w:r w:rsidR="00157533" w:rsidRPr="00FA0C7D">
        <w:fldChar w:fldCharType="begin"/>
      </w:r>
      <w:r w:rsidR="00157533" w:rsidRPr="00FA0C7D">
        <w:instrText xml:space="preserve"> XE "Section 151 Officer" </w:instrText>
      </w:r>
      <w:r w:rsidR="00157533" w:rsidRPr="00FA0C7D">
        <w:fldChar w:fldCharType="end"/>
      </w:r>
      <w:r w:rsidR="00DE68FD" w:rsidRPr="00FA0C7D">
        <w:t xml:space="preserve"> Officer and the Accountability Board</w:t>
      </w:r>
      <w:r w:rsidR="00DB7FDE" w:rsidRPr="00FA0C7D">
        <w:fldChar w:fldCharType="begin"/>
      </w:r>
      <w:r w:rsidR="00DB7FDE" w:rsidRPr="00FA0C7D">
        <w:instrText xml:space="preserve"> XE "Accountability Board" </w:instrText>
      </w:r>
      <w:r w:rsidR="00DB7FDE" w:rsidRPr="00FA0C7D">
        <w:fldChar w:fldCharType="end"/>
      </w:r>
      <w:r w:rsidR="00DE68FD" w:rsidRPr="00FA0C7D">
        <w:t xml:space="preserve"> at appropriate points through the year.</w:t>
      </w:r>
    </w:p>
    <w:p w14:paraId="0377C867" w14:textId="76FF2887" w:rsidR="00DE68FD" w:rsidRPr="00FA0C7D" w:rsidRDefault="00DE68FD" w:rsidP="009F3464">
      <w:pPr>
        <w:pStyle w:val="Heading4"/>
      </w:pPr>
      <w:r w:rsidRPr="00FA0C7D">
        <w:t>The internal auditors of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provide assurances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Secretariat and Accountable Body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A key role of the internal auditors is to provide independent assurance that internal controls are designed well, are proportionate to risk and are operating effectively in practice. Following a completed audit, where there are recommendations that relate </w:t>
      </w:r>
      <w:r w:rsidRPr="00FA0C7D">
        <w:rPr>
          <w:spacing w:val="-3"/>
        </w:rPr>
        <w:t xml:space="preserve">to </w:t>
      </w:r>
      <w:r w:rsidRPr="00FA0C7D">
        <w:t xml:space="preserve">the </w:t>
      </w:r>
      <w:r w:rsidR="00B11AAE" w:rsidRPr="00FA0C7D">
        <w:t>SELEP</w:t>
      </w:r>
      <w:r w:rsidR="00CA225F"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these will be reported back to the Accountability Board by internal</w:t>
      </w:r>
      <w:r w:rsidRPr="00FA0C7D">
        <w:rPr>
          <w:spacing w:val="-18"/>
        </w:rPr>
        <w:t xml:space="preserve"> </w:t>
      </w:r>
      <w:r w:rsidRPr="00FA0C7D">
        <w:t>audit. Accounts are also audited externally and reported to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t>
      </w:r>
    </w:p>
    <w:p w14:paraId="254FC37A" w14:textId="249AC648" w:rsidR="00DE68FD" w:rsidRPr="00FA0C7D" w:rsidRDefault="00B11AAE" w:rsidP="009F3464">
      <w:pPr>
        <w:pStyle w:val="Heading4"/>
      </w:pPr>
      <w:r w:rsidRPr="00FA0C7D">
        <w:t>SELEP</w:t>
      </w:r>
      <w:r w:rsidR="00CA225F" w:rsidRPr="00FA0C7D">
        <w:t xml:space="preserve"> Ltd</w:t>
      </w:r>
      <w:r w:rsidR="00157533" w:rsidRPr="00FA0C7D">
        <w:fldChar w:fldCharType="begin"/>
      </w:r>
      <w:r w:rsidR="00157533" w:rsidRPr="00FA0C7D">
        <w:instrText xml:space="preserve"> XE "SELEP Ltd" </w:instrText>
      </w:r>
      <w:r w:rsidR="00157533" w:rsidRPr="00FA0C7D">
        <w:fldChar w:fldCharType="end"/>
      </w:r>
      <w:r w:rsidR="00DE68FD" w:rsidRPr="00FA0C7D">
        <w:t xml:space="preserve"> is required to ensure that there are arrangements for funding audit activity. </w:t>
      </w:r>
    </w:p>
    <w:p w14:paraId="000AF1AC" w14:textId="758E53D7" w:rsidR="00DE68FD" w:rsidRPr="00FA0C7D" w:rsidRDefault="00DE68FD" w:rsidP="009F3464">
      <w:pPr>
        <w:pStyle w:val="Heading4"/>
      </w:pPr>
      <w:r w:rsidRPr="00FA0C7D">
        <w:t xml:space="preserve">As part of the </w:t>
      </w:r>
      <w:r w:rsidR="00B11AAE" w:rsidRPr="00FA0C7D">
        <w:rPr>
          <w:rFonts w:asciiTheme="minorHAnsi" w:hAnsiTheme="minorHAnsi" w:cstheme="minorHAnsi"/>
        </w:rPr>
        <w:t>SELEP</w:t>
      </w:r>
      <w:r w:rsidR="00740F40" w:rsidRPr="00FA0C7D">
        <w:rPr>
          <w:rFonts w:asciiTheme="minorHAnsi" w:hAnsiTheme="minorHAnsi" w:cstheme="minorHAnsi"/>
        </w:rPr>
        <w:t>’</w:t>
      </w:r>
      <w:r w:rsidRPr="00FA0C7D">
        <w:rPr>
          <w:rFonts w:asciiTheme="minorHAnsi" w:hAnsiTheme="minorHAnsi" w:cstheme="minorHAnsi"/>
        </w:rPr>
        <w:t>s</w:t>
      </w:r>
      <w:r w:rsidRPr="00FA0C7D">
        <w:t xml:space="preserve"> incorporation arrangements, </w:t>
      </w:r>
      <w:r w:rsidR="00B11AAE" w:rsidRPr="00FA0C7D">
        <w:t>SELEP</w:t>
      </w:r>
      <w:r w:rsidRPr="00FA0C7D">
        <w:t xml:space="preserve"> </w:t>
      </w:r>
      <w:r w:rsidR="00CA225F" w:rsidRPr="00FA0C7D">
        <w:t>Ltd</w:t>
      </w:r>
      <w:r w:rsidR="00157533" w:rsidRPr="00FA0C7D">
        <w:fldChar w:fldCharType="begin"/>
      </w:r>
      <w:r w:rsidR="00157533" w:rsidRPr="00FA0C7D">
        <w:instrText xml:space="preserve"> XE "SELEP Ltd" </w:instrText>
      </w:r>
      <w:r w:rsidR="00157533" w:rsidRPr="00FA0C7D">
        <w:fldChar w:fldCharType="end"/>
      </w:r>
      <w:r w:rsidR="005D1D14" w:rsidRPr="00FA0C7D">
        <w:t xml:space="preserve"> </w:t>
      </w:r>
      <w:r w:rsidRPr="00FA0C7D">
        <w:t>and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will agree appropriate audit committee arrangements which fit the chosen model of incorporation. </w:t>
      </w:r>
    </w:p>
    <w:p w14:paraId="4E32F04F" w14:textId="6E5C55F9" w:rsidR="005F5F66" w:rsidRPr="00FA0C7D" w:rsidRDefault="00CA225F" w:rsidP="009F3464">
      <w:pPr>
        <w:pStyle w:val="Heading4"/>
      </w:pPr>
      <w:r w:rsidRPr="00FA0C7D">
        <w:t>I</w:t>
      </w:r>
      <w:r w:rsidR="00DE68FD" w:rsidRPr="00FA0C7D">
        <w:t xml:space="preserve">f the </w:t>
      </w:r>
      <w:r w:rsidR="00B11AAE" w:rsidRPr="00FA0C7D">
        <w:t>SELEP</w:t>
      </w:r>
      <w:r w:rsidRPr="00FA0C7D">
        <w:t xml:space="preserve"> Ltd</w:t>
      </w:r>
      <w:r w:rsidR="00157533" w:rsidRPr="00FA0C7D">
        <w:fldChar w:fldCharType="begin"/>
      </w:r>
      <w:r w:rsidR="00157533" w:rsidRPr="00FA0C7D">
        <w:instrText xml:space="preserve"> XE "SELEP Ltd" </w:instrText>
      </w:r>
      <w:r w:rsidR="00157533" w:rsidRPr="00FA0C7D">
        <w:fldChar w:fldCharType="end"/>
      </w:r>
      <w:r w:rsidR="00DE68FD" w:rsidRPr="00FA0C7D">
        <w:t xml:space="preserve"> </w:t>
      </w:r>
      <w:r w:rsidR="00740F40" w:rsidRPr="00FA0C7D">
        <w:rPr>
          <w:rFonts w:asciiTheme="minorHAnsi" w:hAnsiTheme="minorHAnsi" w:cstheme="minorHAnsi"/>
        </w:rPr>
        <w:t xml:space="preserve">decides in future for </w:t>
      </w:r>
      <w:r w:rsidR="00DE68FD" w:rsidRPr="00FA0C7D">
        <w:t xml:space="preserve">additional funds </w:t>
      </w:r>
      <w:r w:rsidR="00740F40" w:rsidRPr="00FA0C7D">
        <w:rPr>
          <w:rFonts w:asciiTheme="minorHAnsi" w:hAnsiTheme="minorHAnsi" w:cstheme="minorHAnsi"/>
        </w:rPr>
        <w:t xml:space="preserve">to run </w:t>
      </w:r>
      <w:r w:rsidR="00DE68FD" w:rsidRPr="00FA0C7D">
        <w:t>through its own accounts, they will ensure appropriate external audit arrangements in line with the Companies Act (2006) and consider relevant corporate governance</w:t>
      </w:r>
      <w:r w:rsidR="008E76B8" w:rsidRPr="00FA0C7D">
        <w:fldChar w:fldCharType="begin"/>
      </w:r>
      <w:r w:rsidR="008E76B8" w:rsidRPr="00FA0C7D">
        <w:instrText xml:space="preserve"> XE "Governance" </w:instrText>
      </w:r>
      <w:r w:rsidR="008E76B8" w:rsidRPr="00FA0C7D">
        <w:fldChar w:fldCharType="end"/>
      </w:r>
      <w:r w:rsidR="00DE68FD" w:rsidRPr="00FA0C7D">
        <w:t xml:space="preserve"> best practice.</w:t>
      </w:r>
    </w:p>
    <w:p w14:paraId="07CE6B92" w14:textId="60883641" w:rsidR="006E1B28" w:rsidRPr="00FA0C7D" w:rsidRDefault="00A94800" w:rsidP="002C15B6">
      <w:pPr>
        <w:pStyle w:val="Heading4"/>
        <w:rPr>
          <w:lang w:eastAsia="ja-JP"/>
        </w:rPr>
      </w:pPr>
      <w:r w:rsidRPr="00FA0C7D">
        <w:t>Essex County Council</w:t>
      </w:r>
      <w:r w:rsidR="00157533" w:rsidRPr="00FA0C7D">
        <w:fldChar w:fldCharType="begin"/>
      </w:r>
      <w:r w:rsidR="00157533" w:rsidRPr="00FA0C7D">
        <w:instrText xml:space="preserve"> XE "Accountable Body" </w:instrText>
      </w:r>
      <w:r w:rsidR="00157533" w:rsidRPr="00FA0C7D">
        <w:fldChar w:fldCharType="end"/>
      </w:r>
      <w:r w:rsidR="00740F40" w:rsidRPr="00FA0C7D">
        <w:t xml:space="preserve"> will</w:t>
      </w:r>
      <w:del w:id="496" w:author="Helen Dyer - Capital Programme Manager (SELEP)" w:date="2023-03-13T08:04:00Z">
        <w:r w:rsidR="00740F40" w:rsidRPr="00FA0C7D">
          <w:delText xml:space="preserve"> be</w:delText>
        </w:r>
      </w:del>
      <w:r w:rsidR="00740F40" w:rsidRPr="00FA0C7D">
        <w:t xml:space="preserve"> </w:t>
      </w:r>
      <w:r w:rsidR="006E1B28" w:rsidRPr="00FA0C7D">
        <w:t>adhere</w:t>
      </w:r>
      <w:r w:rsidR="00740F40" w:rsidRPr="00FA0C7D">
        <w:t xml:space="preserve"> in all aspects with respect</w:t>
      </w:r>
      <w:r w:rsidRPr="00FA0C7D">
        <w:t xml:space="preserve"> to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role for SELEP Ltd</w:t>
      </w:r>
      <w:r w:rsidR="00157533" w:rsidRPr="00FA0C7D">
        <w:fldChar w:fldCharType="begin"/>
      </w:r>
      <w:r w:rsidR="00157533" w:rsidRPr="00FA0C7D">
        <w:instrText xml:space="preserve"> XE "SELEP Ltd" </w:instrText>
      </w:r>
      <w:r w:rsidR="00157533" w:rsidRPr="00FA0C7D">
        <w:fldChar w:fldCharType="end"/>
      </w:r>
      <w:r w:rsidR="006E1B28" w:rsidRPr="00FA0C7D">
        <w:t xml:space="preserve"> to:</w:t>
      </w:r>
    </w:p>
    <w:p w14:paraId="63F487FD" w14:textId="737098C8" w:rsidR="005F5F66" w:rsidRPr="00FA0C7D" w:rsidRDefault="006E1B28" w:rsidP="00B2386B">
      <w:pPr>
        <w:pStyle w:val="Heading5"/>
      </w:pPr>
      <w:r w:rsidRPr="00FA0C7D">
        <w:t>t</w:t>
      </w:r>
      <w:r w:rsidR="005F5F66" w:rsidRPr="00FA0C7D">
        <w:t xml:space="preserve">he </w:t>
      </w:r>
      <w:hyperlink r:id="rId44" w:history="1">
        <w:r w:rsidR="005F5F66" w:rsidRPr="00FA0C7D">
          <w:rPr>
            <w:rStyle w:val="Hyperlink"/>
          </w:rPr>
          <w:t>Financial Regulations and Scheme of Delegation for Financial Management</w:t>
        </w:r>
      </w:hyperlink>
      <w:r w:rsidRPr="00FA0C7D">
        <w:rPr>
          <w:rStyle w:val="Hyperlink"/>
        </w:rPr>
        <w:t>;</w:t>
      </w:r>
    </w:p>
    <w:p w14:paraId="3711F394" w14:textId="4EB9043D" w:rsidR="005F5F66" w:rsidRPr="00FA0C7D" w:rsidRDefault="006E1B28" w:rsidP="00B2386B">
      <w:pPr>
        <w:pStyle w:val="Heading5"/>
      </w:pPr>
      <w:r w:rsidRPr="00FA0C7D">
        <w:t>t</w:t>
      </w:r>
      <w:r w:rsidR="005F5F66" w:rsidRPr="00FA0C7D">
        <w:t>he Procurement Regulations</w:t>
      </w:r>
      <w:r w:rsidRPr="00FA0C7D">
        <w:t>;</w:t>
      </w:r>
    </w:p>
    <w:p w14:paraId="46BA3DE5" w14:textId="2AE48449" w:rsidR="005F5F66" w:rsidRPr="00FA0C7D" w:rsidRDefault="006E1B28" w:rsidP="00B2386B">
      <w:pPr>
        <w:pStyle w:val="Heading5"/>
      </w:pPr>
      <w:r w:rsidRPr="00FA0C7D">
        <w:t>i</w:t>
      </w:r>
      <w:r w:rsidR="005F5F66" w:rsidRPr="00FA0C7D">
        <w:t>nformation handling and data policies</w:t>
      </w:r>
      <w:r w:rsidRPr="00FA0C7D">
        <w:t>; and</w:t>
      </w:r>
    </w:p>
    <w:p w14:paraId="71E55ED1" w14:textId="1BB39C1E" w:rsidR="005F5F66" w:rsidRPr="00FA0C7D" w:rsidRDefault="006E1B28" w:rsidP="00B2386B">
      <w:pPr>
        <w:pStyle w:val="Heading5"/>
      </w:pPr>
      <w:r w:rsidRPr="00FA0C7D">
        <w:t>t</w:t>
      </w:r>
      <w:r w:rsidR="005F5F66" w:rsidRPr="00FA0C7D">
        <w:t>he Treasury Management Strategy</w:t>
      </w:r>
      <w:r w:rsidRPr="00FA0C7D">
        <w:t>.</w:t>
      </w:r>
    </w:p>
    <w:p w14:paraId="6B4BD373" w14:textId="695FCB77" w:rsidR="00984173" w:rsidRPr="00FA0C7D" w:rsidRDefault="005F5F66" w:rsidP="009F3464">
      <w:pPr>
        <w:pStyle w:val="Heading4"/>
        <w:sectPr w:rsidR="00984173" w:rsidRPr="00FA0C7D" w:rsidSect="001B63BB">
          <w:headerReference w:type="default" r:id="rId45"/>
          <w:pgSz w:w="11906" w:h="16838"/>
          <w:pgMar w:top="567" w:right="425" w:bottom="567" w:left="425" w:header="1474" w:footer="1077" w:gutter="0"/>
          <w:cols w:space="708"/>
          <w:docGrid w:linePitch="360"/>
        </w:sectPr>
      </w:pPr>
      <w:r w:rsidRPr="00FA0C7D">
        <w:t>Furthermore, the Secretariat, where they are employed by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are required to comply with </w:t>
      </w:r>
      <w:hyperlink r:id="rId46" w:history="1">
        <w:r w:rsidRPr="00FA0C7D">
          <w:rPr>
            <w:rStyle w:val="Hyperlink"/>
            <w:rFonts w:asciiTheme="minorHAnsi" w:eastAsiaTheme="majorEastAsia" w:hAnsiTheme="minorHAnsi" w:cstheme="minorHAnsi"/>
          </w:rPr>
          <w:t>the Code of Conduct</w:t>
        </w:r>
      </w:hyperlink>
      <w:r w:rsidRPr="00FA0C7D">
        <w:t xml:space="preserve"> of the Accountable Body plus all agreed policies applicable to employees of Essex County Council</w:t>
      </w:r>
      <w:r w:rsidR="00157533" w:rsidRPr="00FA0C7D">
        <w:fldChar w:fldCharType="begin"/>
      </w:r>
      <w:r w:rsidR="00157533" w:rsidRPr="00FA0C7D">
        <w:instrText xml:space="preserve"> XE "Accountable Body" </w:instrText>
      </w:r>
      <w:r w:rsidR="00157533" w:rsidRPr="00FA0C7D">
        <w:fldChar w:fldCharType="end"/>
      </w:r>
      <w:r w:rsidRPr="00FA0C7D">
        <w:t>.</w:t>
      </w:r>
      <w:bookmarkStart w:id="497" w:name="D"/>
      <w:bookmarkEnd w:id="497"/>
    </w:p>
    <w:p w14:paraId="5F59BA3D" w14:textId="52C3423B" w:rsidR="00A06983" w:rsidRPr="00FA0C7D" w:rsidRDefault="0024590D">
      <w:pPr>
        <w:pStyle w:val="Heading1"/>
      </w:pPr>
      <w:bookmarkStart w:id="498" w:name="_Toc25839125"/>
      <w:bookmarkStart w:id="499" w:name="_Toc29296712"/>
      <w:bookmarkStart w:id="500" w:name="_Toc102055308"/>
      <w:r w:rsidRPr="00FA0C7D">
        <w:t xml:space="preserve">Section 5: </w:t>
      </w:r>
      <w:r w:rsidR="00905C8C" w:rsidRPr="00FA0C7D">
        <w:t xml:space="preserve">How </w:t>
      </w:r>
      <w:r w:rsidR="00BC2914" w:rsidRPr="00FA0C7D">
        <w:t>W</w:t>
      </w:r>
      <w:r w:rsidR="00905C8C" w:rsidRPr="00FA0C7D">
        <w:t xml:space="preserve">e </w:t>
      </w:r>
      <w:r w:rsidR="00BC2914" w:rsidRPr="00FA0C7D">
        <w:t>W</w:t>
      </w:r>
      <w:r w:rsidR="00905C8C" w:rsidRPr="00FA0C7D">
        <w:t>ork</w:t>
      </w:r>
      <w:bookmarkEnd w:id="498"/>
      <w:bookmarkEnd w:id="499"/>
      <w:bookmarkEnd w:id="500"/>
    </w:p>
    <w:p w14:paraId="0C13568B" w14:textId="62139EBC" w:rsidR="00905C8C" w:rsidRPr="00FA0C7D" w:rsidRDefault="00905C8C" w:rsidP="00B2386B">
      <w:pPr>
        <w:pStyle w:val="Heading2"/>
      </w:pPr>
      <w:bookmarkStart w:id="501" w:name="_Toc25839126"/>
      <w:bookmarkStart w:id="502" w:name="_Toc29296713"/>
      <w:bookmarkStart w:id="503" w:name="_Toc102055309"/>
      <w:r w:rsidRPr="00FA0C7D">
        <w:t>Principles of Public Life</w:t>
      </w:r>
      <w:bookmarkEnd w:id="501"/>
      <w:bookmarkEnd w:id="502"/>
      <w:bookmarkEnd w:id="503"/>
    </w:p>
    <w:p w14:paraId="012F4AC2" w14:textId="3664FF92" w:rsidR="001E00C4" w:rsidRPr="00FA0C7D" w:rsidRDefault="001E00C4" w:rsidP="00B2386B">
      <w:pPr>
        <w:pStyle w:val="Heading3"/>
      </w:pPr>
      <w:bookmarkStart w:id="504" w:name="_Ref7706603"/>
      <w:r w:rsidRPr="00FA0C7D">
        <w:t xml:space="preserve">All </w:t>
      </w:r>
      <w:r w:rsidR="00B11AAE" w:rsidRPr="00FA0C7D">
        <w:t>SELEP</w:t>
      </w:r>
      <w:r w:rsidR="005D1D14"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w:t>
      </w:r>
      <w:r w:rsidR="00D86EBC" w:rsidRPr="00FA0C7D">
        <w:t xml:space="preserve">Board </w:t>
      </w:r>
      <w:r w:rsidRPr="00FA0C7D">
        <w:t>and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members, advisors and officers are expected to demonstrate the highest standards of conduct when carrying out their responsibilities, and to adhere to their respective authority and business code</w:t>
      </w:r>
      <w:ins w:id="505" w:author="Helen Dyer - Capital Programme Manager (SELEP)" w:date="2023-03-13T08:06:00Z">
        <w:r w:rsidR="00A801A4">
          <w:t>s</w:t>
        </w:r>
      </w:ins>
      <w:r w:rsidRPr="00FA0C7D">
        <w:t xml:space="preserve"> of conduct</w:t>
      </w:r>
      <w:del w:id="506" w:author="Helen Dyer - Capital Programme Manager (SELEP)" w:date="2023-03-13T08:06:00Z">
        <w:r w:rsidRPr="00FA0C7D">
          <w:delText>s</w:delText>
        </w:r>
      </w:del>
      <w:r w:rsidRPr="00FA0C7D">
        <w:t xml:space="preserve"> or equivalent. </w:t>
      </w:r>
      <w:bookmarkEnd w:id="504"/>
      <w:r w:rsidRPr="00FA0C7D">
        <w:t xml:space="preserve">As a minimum all members and officers must also comply with the </w:t>
      </w:r>
      <w:hyperlink r:id="rId47" w:history="1">
        <w:r w:rsidR="00B11AAE" w:rsidRPr="00FA0C7D">
          <w:rPr>
            <w:rStyle w:val="Hyperlink"/>
          </w:rPr>
          <w:t>SELEP</w:t>
        </w:r>
        <w:r w:rsidRPr="00FA0C7D">
          <w:rPr>
            <w:rStyle w:val="Hyperlink"/>
          </w:rPr>
          <w:t xml:space="preserve"> Code of Conduct</w:t>
        </w:r>
      </w:hyperlink>
      <w:r w:rsidRPr="00FA0C7D">
        <w:t>.</w:t>
      </w:r>
    </w:p>
    <w:p w14:paraId="0E53B179" w14:textId="3BF35091" w:rsidR="001E00C4" w:rsidRPr="00FA0C7D" w:rsidRDefault="001E00C4" w:rsidP="00B2386B">
      <w:pPr>
        <w:pStyle w:val="Heading3"/>
      </w:pPr>
      <w:r w:rsidRPr="00FA0C7D">
        <w:t xml:space="preserve">The Code requires that all members of all </w:t>
      </w:r>
      <w:r w:rsidR="00B11AAE" w:rsidRPr="00FA0C7D">
        <w:t>SELEP</w:t>
      </w:r>
      <w:r w:rsidR="005D1D14" w:rsidRPr="00FA0C7D">
        <w:t xml:space="preserve"> B</w:t>
      </w:r>
      <w:r w:rsidRPr="00FA0C7D">
        <w:t xml:space="preserve">oards and respective officers maintain high standards in the way they undertake their duties. As a </w:t>
      </w:r>
      <w:r w:rsidR="00D86EBC" w:rsidRPr="00FA0C7D">
        <w:t>B</w:t>
      </w:r>
      <w:r w:rsidRPr="00FA0C7D">
        <w:t xml:space="preserve">oard member they are a representative of </w:t>
      </w:r>
      <w:r w:rsidR="00B11AAE" w:rsidRPr="00FA0C7D">
        <w:t>SELEP</w:t>
      </w:r>
      <w:r w:rsidR="009712D1"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and therefore their actions impact on the way in which </w:t>
      </w:r>
      <w:r w:rsidR="00B11AAE" w:rsidRPr="00FA0C7D">
        <w:t>SELEP</w:t>
      </w:r>
      <w:r w:rsidRPr="00FA0C7D">
        <w:t xml:space="preserve"> </w:t>
      </w:r>
      <w:r w:rsidR="009712D1" w:rsidRPr="00FA0C7D">
        <w:t xml:space="preserve">Ltd </w:t>
      </w:r>
      <w:r w:rsidRPr="00FA0C7D">
        <w:t>is viewed by the public.</w:t>
      </w:r>
    </w:p>
    <w:p w14:paraId="3BCC2863" w14:textId="4DAD18D5" w:rsidR="001E00C4" w:rsidRPr="00FA0C7D" w:rsidRDefault="001E00C4" w:rsidP="00B2386B">
      <w:pPr>
        <w:pStyle w:val="Heading3"/>
      </w:pPr>
      <w:r w:rsidRPr="00FA0C7D">
        <w:t>The Code also reflects the requirement that all members are required to have regard to the principles of public life, known as the Nolan</w:t>
      </w:r>
      <w:r w:rsidR="00157533" w:rsidRPr="00FA0C7D">
        <w:fldChar w:fldCharType="begin"/>
      </w:r>
      <w:r w:rsidR="00157533" w:rsidRPr="00FA0C7D">
        <w:instrText xml:space="preserve"> XE "Nolan Princples of Public Life" </w:instrText>
      </w:r>
      <w:r w:rsidR="00157533" w:rsidRPr="00FA0C7D">
        <w:fldChar w:fldCharType="end"/>
      </w:r>
      <w:r w:rsidRPr="00FA0C7D">
        <w:t xml:space="preserve"> Principles, contained within the provisions of S.29(1) of the Localism Act 2011, and set out below:</w:t>
      </w:r>
    </w:p>
    <w:p w14:paraId="22363CB7" w14:textId="53C475DD" w:rsidR="001E00C4" w:rsidRPr="00FA0C7D" w:rsidRDefault="001E00C4" w:rsidP="009F3464">
      <w:pPr>
        <w:pStyle w:val="Heading4"/>
      </w:pPr>
      <w:r w:rsidRPr="00FA0C7D">
        <w:t>Selflessness</w:t>
      </w:r>
      <w:ins w:id="507" w:author="Helen Dyer - Capital Programme Manager (SELEP)" w:date="2023-03-13T08:06:00Z">
        <w:r w:rsidR="007C6387">
          <w:t xml:space="preserve"> </w:t>
        </w:r>
      </w:ins>
      <w:r w:rsidRPr="00FA0C7D">
        <w:t>- to serve only the public interest and never improperly confer an advantage or disadvantage on any person.</w:t>
      </w:r>
    </w:p>
    <w:p w14:paraId="15C3F314" w14:textId="5F7828CB" w:rsidR="001E00C4" w:rsidRPr="00FA0C7D" w:rsidRDefault="001E00C4" w:rsidP="009F3464">
      <w:pPr>
        <w:pStyle w:val="Heading4"/>
      </w:pPr>
      <w:r w:rsidRPr="00FA0C7D">
        <w:t>Integrity</w:t>
      </w:r>
      <w:ins w:id="508" w:author="Helen Dyer - Capital Programme Manager (SELEP)" w:date="2023-03-13T08:07:00Z">
        <w:r w:rsidR="007C6387">
          <w:t xml:space="preserve"> </w:t>
        </w:r>
      </w:ins>
      <w:r w:rsidRPr="00FA0C7D">
        <w:t>– Not to place themselves in situations where their integrity may be questioned, should not behave improperly and should on all occasions avoid the appearance of such behaviour.</w:t>
      </w:r>
    </w:p>
    <w:p w14:paraId="1950FB64" w14:textId="3E8F5125" w:rsidR="001E00C4" w:rsidRPr="00FA0C7D" w:rsidRDefault="001E00C4" w:rsidP="009F3464">
      <w:pPr>
        <w:pStyle w:val="Heading4"/>
      </w:pPr>
      <w:r w:rsidRPr="00FA0C7D">
        <w:t>Objectivity</w:t>
      </w:r>
      <w:ins w:id="509" w:author="Helen Dyer - Capital Programme Manager (SELEP)" w:date="2023-03-13T08:07:00Z">
        <w:r w:rsidR="007C6387">
          <w:t xml:space="preserve"> </w:t>
        </w:r>
      </w:ins>
      <w:r w:rsidRPr="00FA0C7D">
        <w:t>- Make decisions on merit, including when making appointments, awarding Contracts or recommending individuals for rewards or benefits.</w:t>
      </w:r>
    </w:p>
    <w:p w14:paraId="52C8FCD9" w14:textId="51F3EBDB" w:rsidR="001E00C4" w:rsidRPr="00FA0C7D" w:rsidRDefault="001E00C4" w:rsidP="009F3464">
      <w:pPr>
        <w:pStyle w:val="Heading4"/>
      </w:pPr>
      <w:r w:rsidRPr="00FA0C7D">
        <w:t>Accountability</w:t>
      </w:r>
      <w:ins w:id="510" w:author="Helen Dyer - Capital Programme Manager (SELEP)" w:date="2023-03-13T08:07:00Z">
        <w:r w:rsidR="007C6387">
          <w:t xml:space="preserve"> </w:t>
        </w:r>
      </w:ins>
      <w:r w:rsidRPr="00FA0C7D">
        <w:t>– To be accountable to the public for their actions and the manner in which they carry out their responsibilities and should co-operate fully and honestly with any scrutiny appropriate to their Office.</w:t>
      </w:r>
    </w:p>
    <w:p w14:paraId="039902A7" w14:textId="084DAD19" w:rsidR="001E00C4" w:rsidRPr="00FA0C7D" w:rsidRDefault="001E00C4" w:rsidP="009F3464">
      <w:pPr>
        <w:pStyle w:val="Heading4"/>
      </w:pPr>
      <w:r w:rsidRPr="00FA0C7D">
        <w:t>Openness</w:t>
      </w:r>
      <w:ins w:id="511" w:author="Helen Dyer - Capital Programme Manager (SELEP)" w:date="2023-03-13T08:07:00Z">
        <w:r w:rsidR="007C6387">
          <w:t xml:space="preserve"> </w:t>
        </w:r>
      </w:ins>
      <w:r w:rsidRPr="00FA0C7D">
        <w:t xml:space="preserve">– To be as open as possible about their actions and those </w:t>
      </w:r>
      <w:r w:rsidR="00BE3CB7" w:rsidRPr="00FA0C7D">
        <w:t>of SELEP</w:t>
      </w:r>
      <w:r w:rsidRPr="00FA0C7D">
        <w:t xml:space="preserve"> </w:t>
      </w:r>
      <w:r w:rsidR="009712D1" w:rsidRPr="00FA0C7D">
        <w:rPr>
          <w:rFonts w:asciiTheme="minorHAnsi" w:hAnsiTheme="minorHAnsi" w:cstheme="minorHAnsi"/>
        </w:rPr>
        <w:t>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w:t>
      </w:r>
      <w:r w:rsidRPr="00FA0C7D">
        <w:t>and should be prepared to give reasons for those actions.</w:t>
      </w:r>
    </w:p>
    <w:p w14:paraId="200770C6" w14:textId="2BC5DB1A" w:rsidR="001E00C4" w:rsidRPr="00FA0C7D" w:rsidRDefault="001E00C4" w:rsidP="009F3464">
      <w:pPr>
        <w:pStyle w:val="Heading4"/>
      </w:pPr>
      <w:r w:rsidRPr="00FA0C7D">
        <w:t>Honesty</w:t>
      </w:r>
      <w:ins w:id="512" w:author="Helen Dyer - Capital Programme Manager (SELEP)" w:date="2023-03-13T08:07:00Z">
        <w:r w:rsidR="007C6387">
          <w:t xml:space="preserve"> </w:t>
        </w:r>
      </w:ins>
      <w:r w:rsidRPr="00FA0C7D">
        <w:t>– Not to place themselves in situations where their honesty may be questioned, should not behave improperly and should, on all occasions, avoid the appearance of such behaviour.</w:t>
      </w:r>
    </w:p>
    <w:p w14:paraId="587E26EF" w14:textId="1BCEEA8D" w:rsidR="001E00C4" w:rsidRPr="00FA0C7D" w:rsidRDefault="001E00C4" w:rsidP="009F3464">
      <w:pPr>
        <w:pStyle w:val="Heading4"/>
      </w:pPr>
      <w:r w:rsidRPr="00FA0C7D">
        <w:t>Leadership</w:t>
      </w:r>
      <w:ins w:id="513" w:author="Helen Dyer - Capital Programme Manager (SELEP)" w:date="2023-03-13T08:08:00Z">
        <w:r w:rsidR="009B2D29">
          <w:t xml:space="preserve"> </w:t>
        </w:r>
      </w:ins>
      <w:r w:rsidRPr="00FA0C7D">
        <w:t>– Should promote and support these principles by leadership and by example and should always act in a way that secures or preserves public confidence.</w:t>
      </w:r>
    </w:p>
    <w:p w14:paraId="7AA871D7" w14:textId="6F31AF14" w:rsidR="001E00C4" w:rsidRPr="00FA0C7D" w:rsidRDefault="001E00C4" w:rsidP="00B2386B">
      <w:pPr>
        <w:pStyle w:val="Heading3"/>
      </w:pPr>
      <w:r w:rsidRPr="00FA0C7D">
        <w:t xml:space="preserve">In signing their </w:t>
      </w:r>
      <w:r w:rsidR="00B11AAE" w:rsidRPr="00FA0C7D">
        <w:t>SELEP</w:t>
      </w:r>
      <w:r w:rsidRPr="00FA0C7D">
        <w:t xml:space="preserve"> </w:t>
      </w:r>
      <w:r w:rsidR="009712D1" w:rsidRPr="00FA0C7D">
        <w:t>Ltd</w:t>
      </w:r>
      <w:r w:rsidR="00157533" w:rsidRPr="00FA0C7D">
        <w:fldChar w:fldCharType="begin"/>
      </w:r>
      <w:r w:rsidR="00157533" w:rsidRPr="00FA0C7D">
        <w:instrText xml:space="preserve"> XE "SELEP Ltd" </w:instrText>
      </w:r>
      <w:r w:rsidR="00157533" w:rsidRPr="00FA0C7D">
        <w:fldChar w:fldCharType="end"/>
      </w:r>
      <w:r w:rsidR="009712D1" w:rsidRPr="00FA0C7D">
        <w:t xml:space="preserve"> </w:t>
      </w:r>
      <w:r w:rsidRPr="00FA0C7D">
        <w:t>Register of Interest</w:t>
      </w:r>
      <w:r w:rsidR="00261024" w:rsidRPr="00FA0C7D">
        <w:fldChar w:fldCharType="begin"/>
      </w:r>
      <w:r w:rsidR="00261024" w:rsidRPr="00FA0C7D">
        <w:instrText xml:space="preserve"> XE "Interests:Register" </w:instrText>
      </w:r>
      <w:r w:rsidR="00261024" w:rsidRPr="00FA0C7D">
        <w:fldChar w:fldCharType="end"/>
      </w:r>
      <w:r w:rsidRPr="00FA0C7D">
        <w:t xml:space="preserve">, Board members and officers are required to agree that they will comply with all </w:t>
      </w:r>
      <w:r w:rsidR="00B11AAE" w:rsidRPr="00FA0C7D">
        <w:t>SELEP</w:t>
      </w:r>
      <w:r w:rsidRPr="00FA0C7D">
        <w:t xml:space="preserve"> </w:t>
      </w:r>
      <w:r w:rsidR="009712D1" w:rsidRPr="00FA0C7D">
        <w:t xml:space="preserve">Ltd </w:t>
      </w:r>
      <w:r w:rsidRPr="00FA0C7D">
        <w:t xml:space="preserve">policies, including, but not limited to, the </w:t>
      </w:r>
      <w:r>
        <w:fldChar w:fldCharType="begin"/>
      </w:r>
      <w:r>
        <w:instrText xml:space="preserve"> HYPERLINK "https://www.southeastlep.com/good-governance/our-policies/" </w:instrText>
      </w:r>
      <w:r>
        <w:fldChar w:fldCharType="separate"/>
      </w:r>
      <w:r w:rsidRPr="00FA0C7D">
        <w:rPr>
          <w:rStyle w:val="Hyperlink"/>
        </w:rPr>
        <w:t>Code of Conduct</w:t>
      </w:r>
      <w:del w:id="514" w:author="Helen Dyer - Capital Programme Manager (SELEP)" w:date="2023-03-13T08:08:00Z">
        <w:r w:rsidRPr="00FA0C7D" w:rsidDel="009B2D29">
          <w:rPr>
            <w:rStyle w:val="Hyperlink"/>
          </w:rPr>
          <w:delText>i</w:delText>
        </w:r>
      </w:del>
      <w:r w:rsidR="001C2938" w:rsidRPr="00FA0C7D">
        <w:rPr>
          <w:rStyle w:val="Hyperlink"/>
        </w:rPr>
        <w:t xml:space="preserve"> </w:t>
      </w:r>
      <w:r w:rsidRPr="00FA0C7D">
        <w:rPr>
          <w:rStyle w:val="Hyperlink"/>
        </w:rPr>
        <w:t>and Gifts and Hospitality Policy.</w:t>
      </w:r>
      <w:r>
        <w:rPr>
          <w:rStyle w:val="Hyperlink"/>
        </w:rPr>
        <w:fldChar w:fldCharType="end"/>
      </w:r>
    </w:p>
    <w:p w14:paraId="2B244F33" w14:textId="48CFC640" w:rsidR="001E00C4" w:rsidRPr="00FA0C7D" w:rsidRDefault="001C2938" w:rsidP="00B2386B">
      <w:pPr>
        <w:pStyle w:val="Heading3"/>
      </w:pPr>
      <w:r w:rsidRPr="00FA0C7D">
        <w:t>The Secretariat</w:t>
      </w:r>
      <w:r w:rsidR="001E00C4" w:rsidRPr="00FA0C7D">
        <w:t xml:space="preserve"> are also required to sign up </w:t>
      </w:r>
      <w:ins w:id="515" w:author="Helen Dyer - Capital Programme Manager (SELEP)" w:date="2023-03-13T08:08:00Z">
        <w:r w:rsidR="007A7F9D">
          <w:t>to</w:t>
        </w:r>
      </w:ins>
      <w:del w:id="516" w:author="Helen Dyer - Capital Programme Manager (SELEP)" w:date="2023-03-13T08:08:00Z">
        <w:r w:rsidR="001E00C4" w:rsidRPr="00FA0C7D">
          <w:delText>with</w:delText>
        </w:r>
      </w:del>
      <w:r w:rsidR="001E00C4" w:rsidRPr="00FA0C7D">
        <w:t xml:space="preserve"> the Nolan</w:t>
      </w:r>
      <w:r w:rsidR="00157533" w:rsidRPr="00FA0C7D">
        <w:fldChar w:fldCharType="begin"/>
      </w:r>
      <w:r w:rsidR="00157533" w:rsidRPr="00FA0C7D">
        <w:instrText xml:space="preserve"> XE "Nolan Princples of Public Life" </w:instrText>
      </w:r>
      <w:r w:rsidR="00157533" w:rsidRPr="00FA0C7D">
        <w:fldChar w:fldCharType="end"/>
      </w:r>
      <w:r w:rsidR="001E00C4" w:rsidRPr="00FA0C7D">
        <w:t xml:space="preserve"> Principles through their contract of employment through Essex County Council</w:t>
      </w:r>
      <w:r w:rsidR="00157533" w:rsidRPr="00FA0C7D">
        <w:fldChar w:fldCharType="begin"/>
      </w:r>
      <w:r w:rsidR="00157533" w:rsidRPr="00FA0C7D">
        <w:instrText xml:space="preserve"> XE "Accountable Body" </w:instrText>
      </w:r>
      <w:r w:rsidR="00157533" w:rsidRPr="00FA0C7D">
        <w:fldChar w:fldCharType="end"/>
      </w:r>
      <w:r w:rsidR="001E00C4" w:rsidRPr="00FA0C7D">
        <w:t>, as the Accountable Body</w:t>
      </w:r>
      <w:r w:rsidR="00DB7FDE" w:rsidRPr="00FA0C7D">
        <w:fldChar w:fldCharType="begin"/>
      </w:r>
      <w:r w:rsidR="00DB7FDE" w:rsidRPr="00FA0C7D">
        <w:instrText xml:space="preserve"> XE "Accountable Body" </w:instrText>
      </w:r>
      <w:r w:rsidR="00DB7FDE" w:rsidRPr="00FA0C7D">
        <w:fldChar w:fldCharType="end"/>
      </w:r>
      <w:r w:rsidR="001E00C4" w:rsidRPr="00FA0C7D">
        <w:t xml:space="preserve">. </w:t>
      </w:r>
    </w:p>
    <w:p w14:paraId="5E2C8472" w14:textId="0FE25615" w:rsidR="00905C8C" w:rsidRPr="00FA0C7D" w:rsidRDefault="00905C8C" w:rsidP="00B2386B">
      <w:pPr>
        <w:pStyle w:val="Heading2"/>
      </w:pPr>
      <w:bookmarkStart w:id="517" w:name="_Toc25839127"/>
      <w:bookmarkStart w:id="518" w:name="_Toc29296714"/>
      <w:bookmarkStart w:id="519" w:name="_Toc102055310"/>
      <w:r w:rsidRPr="00FA0C7D">
        <w:t>Code of Conduct and Registers of Interest</w:t>
      </w:r>
      <w:del w:id="520" w:author="Helen Dyer - Capital Programme Manager (SELEP)" w:date="2023-03-13T08:09:00Z">
        <w:r w:rsidRPr="00FA0C7D">
          <w:delText>s</w:delText>
        </w:r>
      </w:del>
      <w:bookmarkEnd w:id="517"/>
      <w:bookmarkEnd w:id="518"/>
      <w:bookmarkEnd w:id="519"/>
      <w:r w:rsidR="0063130B" w:rsidRPr="00FA0C7D">
        <w:fldChar w:fldCharType="begin"/>
      </w:r>
      <w:r w:rsidR="0063130B" w:rsidRPr="00FA0C7D">
        <w:instrText xml:space="preserve"> XE "</w:instrText>
      </w:r>
      <w:r w:rsidR="0063130B" w:rsidRPr="00FA0C7D">
        <w:rPr>
          <w:rFonts w:asciiTheme="minorHAnsi" w:hAnsiTheme="minorHAnsi" w:cstheme="minorHAnsi"/>
        </w:rPr>
        <w:instrText>Interests</w:instrText>
      </w:r>
      <w:r w:rsidR="0063130B" w:rsidRPr="00FA0C7D">
        <w:rPr>
          <w:rFonts w:cstheme="minorHAnsi"/>
        </w:rPr>
        <w:instrText>:</w:instrText>
      </w:r>
      <w:r w:rsidR="0063130B" w:rsidRPr="00FA0C7D">
        <w:instrText xml:space="preserve">Register" </w:instrText>
      </w:r>
      <w:r w:rsidR="0063130B" w:rsidRPr="00FA0C7D">
        <w:fldChar w:fldCharType="end"/>
      </w:r>
    </w:p>
    <w:p w14:paraId="64EDD1E5" w14:textId="4F2A8E40" w:rsidR="003D7593" w:rsidRPr="00FA0C7D" w:rsidRDefault="003D7593" w:rsidP="00B2386B">
      <w:pPr>
        <w:pStyle w:val="Heading3"/>
      </w:pPr>
      <w:bookmarkStart w:id="521" w:name="_Ref7706995"/>
      <w:r w:rsidRPr="00FA0C7D">
        <w:t>All members of the Secretariat, Senior Officer Group and Strategic, Accountability and 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are required to complete a register of Interests</w:t>
      </w:r>
      <w:r w:rsidR="00261024" w:rsidRPr="00FA0C7D">
        <w:fldChar w:fldCharType="begin"/>
      </w:r>
      <w:r w:rsidR="00261024" w:rsidRPr="00FA0C7D">
        <w:instrText xml:space="preserve"> XE "Interests:Register" </w:instrText>
      </w:r>
      <w:r w:rsidR="00261024" w:rsidRPr="00FA0C7D">
        <w:fldChar w:fldCharType="end"/>
      </w:r>
      <w:r w:rsidRPr="00FA0C7D">
        <w:t xml:space="preserve"> form, recording details of any relationship or other financial or personal interest which might conflict with their duties to </w:t>
      </w:r>
      <w:r w:rsidR="00B11AAE" w:rsidRPr="00FA0C7D">
        <w:t>SELEP</w:t>
      </w:r>
      <w:r w:rsidR="00913A3A"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Declarations must be completed in line with the </w:t>
      </w:r>
      <w:hyperlink r:id="rId48" w:history="1">
        <w:r w:rsidRPr="00FA0C7D">
          <w:rPr>
            <w:rStyle w:val="Hyperlink"/>
          </w:rPr>
          <w:t>Register of Interests</w:t>
        </w:r>
        <w:r w:rsidR="00B90BF4" w:rsidRPr="00FA0C7D">
          <w:rPr>
            <w:rStyle w:val="Hyperlink"/>
          </w:rPr>
          <w:fldChar w:fldCharType="begin"/>
        </w:r>
        <w:r w:rsidR="00B90BF4" w:rsidRPr="00FA0C7D">
          <w:instrText xml:space="preserve"> XE "Interests:Register" </w:instrText>
        </w:r>
        <w:r w:rsidR="00B90BF4" w:rsidRPr="00FA0C7D">
          <w:rPr>
            <w:rStyle w:val="Hyperlink"/>
          </w:rPr>
          <w:fldChar w:fldCharType="end"/>
        </w:r>
        <w:r w:rsidRPr="00FA0C7D">
          <w:rPr>
            <w:rStyle w:val="Hyperlink"/>
          </w:rPr>
          <w:t xml:space="preserve"> Policy</w:t>
        </w:r>
      </w:hyperlink>
      <w:r w:rsidRPr="00FA0C7D">
        <w:t xml:space="preserve"> and includes individual registers of interest</w:t>
      </w:r>
      <w:r w:rsidR="00261024" w:rsidRPr="00FA0C7D">
        <w:fldChar w:fldCharType="begin"/>
      </w:r>
      <w:r w:rsidR="00261024" w:rsidRPr="00FA0C7D">
        <w:instrText xml:space="preserve"> XE "Interests:Register" </w:instrText>
      </w:r>
      <w:r w:rsidR="00261024" w:rsidRPr="00FA0C7D">
        <w:fldChar w:fldCharType="end"/>
      </w:r>
      <w:r w:rsidRPr="00FA0C7D">
        <w:t xml:space="preserve"> for all Board Members,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Members, co-opted</w:t>
      </w:r>
      <w:r w:rsidR="0076707B" w:rsidRPr="00FA0C7D">
        <w:fldChar w:fldCharType="begin"/>
      </w:r>
      <w:r w:rsidR="0076707B" w:rsidRPr="00FA0C7D">
        <w:instrText xml:space="preserve"> XE "Co-opted" </w:instrText>
      </w:r>
      <w:r w:rsidR="0076707B" w:rsidRPr="00FA0C7D">
        <w:fldChar w:fldCharType="end"/>
      </w:r>
      <w:r w:rsidRPr="00FA0C7D">
        <w:t xml:space="preserve"> Members and the Chief Executive (or equivalent). The Register of Interest</w:t>
      </w:r>
      <w:ins w:id="522" w:author="Helen Dyer - Capital Programme Manager (SELEP)" w:date="2023-03-13T08:11:00Z">
        <w:r w:rsidR="00EF1A33">
          <w:t>s</w:t>
        </w:r>
      </w:ins>
      <w:r w:rsidR="00261024" w:rsidRPr="00FA0C7D">
        <w:fldChar w:fldCharType="begin"/>
      </w:r>
      <w:r w:rsidR="00261024" w:rsidRPr="00FA0C7D">
        <w:instrText xml:space="preserve"> XE "Interests:Register" </w:instrText>
      </w:r>
      <w:r w:rsidR="00261024" w:rsidRPr="00FA0C7D">
        <w:fldChar w:fldCharType="end"/>
      </w:r>
      <w:r w:rsidRPr="00FA0C7D">
        <w:t xml:space="preserve"> form should be completed and signed within 28 days of taking up post and before advising or participating in any decision making.</w:t>
      </w:r>
      <w:bookmarkEnd w:id="521"/>
    </w:p>
    <w:p w14:paraId="129A2A51" w14:textId="31FE37BE" w:rsidR="003D7593" w:rsidRPr="00FA0C7D" w:rsidRDefault="003D7593" w:rsidP="00B2386B">
      <w:pPr>
        <w:pStyle w:val="Heading3"/>
      </w:pPr>
      <w:r w:rsidRPr="00FA0C7D">
        <w:t>Copies of all declarations are retained by the Secretariat and for board members,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members, co-opted</w:t>
      </w:r>
      <w:r w:rsidR="0076707B" w:rsidRPr="00FA0C7D">
        <w:fldChar w:fldCharType="begin"/>
      </w:r>
      <w:r w:rsidR="0076707B" w:rsidRPr="00FA0C7D">
        <w:instrText xml:space="preserve"> XE "Co-opted" </w:instrText>
      </w:r>
      <w:r w:rsidR="0076707B" w:rsidRPr="00FA0C7D">
        <w:fldChar w:fldCharType="end"/>
      </w:r>
      <w:r w:rsidRPr="00FA0C7D">
        <w:t xml:space="preserve"> members and the Chief Executive (or equivalent) are published on the website. Excluding the Chief Executive</w:t>
      </w:r>
      <w:r w:rsidR="00E042BF" w:rsidRPr="00FA0C7D">
        <w:t xml:space="preserve"> Officer</w:t>
      </w:r>
      <w:r w:rsidRPr="00FA0C7D">
        <w:t>, all other officer registers of interests</w:t>
      </w:r>
      <w:r w:rsidR="00261024" w:rsidRPr="00FA0C7D">
        <w:fldChar w:fldCharType="begin"/>
      </w:r>
      <w:r w:rsidR="00261024" w:rsidRPr="00FA0C7D">
        <w:instrText xml:space="preserve"> XE "Interests:Register" </w:instrText>
      </w:r>
      <w:r w:rsidR="00261024" w:rsidRPr="00FA0C7D">
        <w:fldChar w:fldCharType="end"/>
      </w:r>
      <w:r w:rsidRPr="00FA0C7D">
        <w:t xml:space="preserve"> are held on file but are not published.  </w:t>
      </w:r>
    </w:p>
    <w:p w14:paraId="3F561D06" w14:textId="407FC17E" w:rsidR="003D7593" w:rsidRPr="00FA0C7D" w:rsidRDefault="003D7593" w:rsidP="00B2386B">
      <w:pPr>
        <w:pStyle w:val="Heading3"/>
      </w:pPr>
      <w:r w:rsidRPr="00FA0C7D">
        <w:t>Each board member must review their individual register of interests</w:t>
      </w:r>
      <w:r w:rsidR="00261024" w:rsidRPr="00FA0C7D">
        <w:fldChar w:fldCharType="begin"/>
      </w:r>
      <w:r w:rsidR="00261024" w:rsidRPr="00FA0C7D">
        <w:instrText xml:space="preserve"> XE "Interests:Register" </w:instrText>
      </w:r>
      <w:r w:rsidR="00261024" w:rsidRPr="00FA0C7D">
        <w:fldChar w:fldCharType="end"/>
      </w:r>
      <w:r w:rsidRPr="00FA0C7D">
        <w:t xml:space="preserve"> before each board meeting and decision-making committee meeting, submitting any necessary revisions at the start of the meeting. </w:t>
      </w:r>
    </w:p>
    <w:p w14:paraId="65A4407A" w14:textId="27B27467" w:rsidR="003D7593" w:rsidRPr="00FA0C7D" w:rsidRDefault="003D7593" w:rsidP="00B2386B">
      <w:pPr>
        <w:pStyle w:val="Heading3"/>
      </w:pPr>
      <w:r w:rsidRPr="00FA0C7D">
        <w:t>All declarations are reviewed every 6 months in accordance with the Register of Interest</w:t>
      </w:r>
      <w:ins w:id="523" w:author="Helen Dyer - Capital Programme Manager (SELEP)" w:date="2023-03-13T08:11:00Z">
        <w:r w:rsidR="00F9687E">
          <w:t>s</w:t>
        </w:r>
      </w:ins>
      <w:r w:rsidR="00261024" w:rsidRPr="00FA0C7D">
        <w:fldChar w:fldCharType="begin"/>
      </w:r>
      <w:r w:rsidR="00261024" w:rsidRPr="00FA0C7D">
        <w:instrText xml:space="preserve"> XE "Interests:Register" </w:instrText>
      </w:r>
      <w:r w:rsidR="00261024" w:rsidRPr="00FA0C7D">
        <w:fldChar w:fldCharType="end"/>
      </w:r>
      <w:r w:rsidRPr="00FA0C7D">
        <w:t xml:space="preserve"> Policy. However, each member is required to ensure that their declarations are up to date, and therefore must notify the Secretariat of any changes within 28 days of becoming aware of any change in circumstances.</w:t>
      </w:r>
    </w:p>
    <w:p w14:paraId="694A653B" w14:textId="6DD6C459" w:rsidR="003D7593" w:rsidRPr="00FA0C7D" w:rsidRDefault="003D7593" w:rsidP="00B2386B">
      <w:pPr>
        <w:pStyle w:val="Heading3"/>
        <w:rPr>
          <w:color w:val="FF0000"/>
        </w:rPr>
      </w:pPr>
      <w:bookmarkStart w:id="524" w:name="_Ref27058845"/>
      <w:r w:rsidRPr="00FA0C7D">
        <w:t>All Strategic, Accountability, Investment and Federated Board</w:t>
      </w:r>
      <w:r w:rsidR="009574BE" w:rsidRPr="00FA0C7D">
        <w:fldChar w:fldCharType="begin"/>
      </w:r>
      <w:r w:rsidR="009574BE" w:rsidRPr="00FA0C7D">
        <w:instrText xml:space="preserve"> XE "</w:instrText>
      </w:r>
      <w:r w:rsidR="009574BE" w:rsidRPr="00FA0C7D">
        <w:rPr>
          <w:rFonts w:eastAsia="Calibri"/>
        </w:rPr>
        <w:instrText>Federated Boards</w:instrText>
      </w:r>
      <w:r w:rsidR="009574BE" w:rsidRPr="00FA0C7D">
        <w:instrText xml:space="preserve">" </w:instrText>
      </w:r>
      <w:r w:rsidR="009574BE" w:rsidRPr="00FA0C7D">
        <w:fldChar w:fldCharType="end"/>
      </w:r>
      <w:r w:rsidRPr="00FA0C7D">
        <w:t xml:space="preserve"> members (including substitute members) are required to declare interests</w:t>
      </w:r>
      <w:r w:rsidR="0063130B" w:rsidRPr="00FA0C7D">
        <w:fldChar w:fldCharType="begin"/>
      </w:r>
      <w:r w:rsidR="0063130B" w:rsidRPr="00FA0C7D">
        <w:instrText xml:space="preserve"> XE "Interests:Declaration" </w:instrText>
      </w:r>
      <w:r w:rsidR="0063130B" w:rsidRPr="00FA0C7D">
        <w:fldChar w:fldCharType="end"/>
      </w:r>
      <w:r w:rsidRPr="00FA0C7D">
        <w:t xml:space="preserve"> regarding any items to be discussed at the beginning of meetings, even if the interest is already on the member’s Register of Interests</w:t>
      </w:r>
      <w:r w:rsidR="00B90BF4" w:rsidRPr="00FA0C7D">
        <w:fldChar w:fldCharType="begin"/>
      </w:r>
      <w:r w:rsidR="00B90BF4" w:rsidRPr="00FA0C7D">
        <w:instrText xml:space="preserve"> XE "Interests:Register" </w:instrText>
      </w:r>
      <w:r w:rsidR="00B90BF4" w:rsidRPr="00FA0C7D">
        <w:fldChar w:fldCharType="end"/>
      </w:r>
      <w:r w:rsidRPr="00FA0C7D">
        <w:t xml:space="preserve"> form. Such declarations and associated actions taken will be recorded in the minutes of the meeting which are available on </w:t>
      </w:r>
      <w:hyperlink r:id="rId49" w:history="1">
        <w:r w:rsidRPr="00FA0C7D">
          <w:rPr>
            <w:rStyle w:val="Hyperlink"/>
          </w:rPr>
          <w:t>the website</w:t>
        </w:r>
      </w:hyperlink>
      <w:r w:rsidRPr="00FA0C7D">
        <w:t>.</w:t>
      </w:r>
      <w:bookmarkEnd w:id="524"/>
      <w:r w:rsidRPr="00FA0C7D">
        <w:t xml:space="preserve"> </w:t>
      </w:r>
    </w:p>
    <w:p w14:paraId="661A6B43" w14:textId="20C841D7" w:rsidR="003D7593" w:rsidRPr="00FA0C7D" w:rsidRDefault="003D7593" w:rsidP="00B2386B">
      <w:pPr>
        <w:pStyle w:val="Heading3"/>
      </w:pPr>
      <w:r w:rsidRPr="00FA0C7D">
        <w:t>Where there is a potential conflict of interest</w:t>
      </w:r>
      <w:r w:rsidR="00261024" w:rsidRPr="00FA0C7D">
        <w:fldChar w:fldCharType="begin"/>
      </w:r>
      <w:r w:rsidR="00261024" w:rsidRPr="00FA0C7D">
        <w:instrText xml:space="preserve"> XE "Interest</w:instrText>
      </w:r>
      <w:r w:rsidR="005B0331" w:rsidRPr="00FA0C7D">
        <w:instrText>s</w:instrText>
      </w:r>
      <w:r w:rsidR="00261024" w:rsidRPr="00FA0C7D">
        <w:instrText xml:space="preserve">:Conflict" </w:instrText>
      </w:r>
      <w:r w:rsidR="00261024" w:rsidRPr="00FA0C7D">
        <w:fldChar w:fldCharType="end"/>
      </w:r>
      <w:r w:rsidRPr="00FA0C7D">
        <w:t xml:space="preserve"> between the commercial enterprise and activities of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and the decision making by the </w:t>
      </w:r>
      <w:r w:rsidR="00E042BF" w:rsidRPr="00FA0C7D">
        <w:t>B</w:t>
      </w:r>
      <w:r w:rsidRPr="00FA0C7D">
        <w:t xml:space="preserve">oards, </w:t>
      </w:r>
      <w:r w:rsidR="00E042BF" w:rsidRPr="00FA0C7D">
        <w:t>B</w:t>
      </w:r>
      <w:r w:rsidRPr="00FA0C7D">
        <w:t>oard members and officers are required to advise the Chief Executive Officer in advance of the meeting and to declare such interests during the relevant meeting.</w:t>
      </w:r>
    </w:p>
    <w:p w14:paraId="1E91D996" w14:textId="6A4CF817" w:rsidR="003D7593" w:rsidRPr="00FA0C7D" w:rsidRDefault="003D7593" w:rsidP="00B2386B">
      <w:pPr>
        <w:pStyle w:val="Heading3"/>
      </w:pPr>
      <w:r w:rsidRPr="00FA0C7D">
        <w:t xml:space="preserve">Conflicts of interest will be managed in accordance with </w:t>
      </w:r>
      <w:r w:rsidR="00E042BF" w:rsidRPr="00FA0C7D">
        <w:t>the</w:t>
      </w:r>
      <w:r w:rsidRPr="00FA0C7D">
        <w:t xml:space="preserve"> </w:t>
      </w:r>
      <w:r>
        <w:fldChar w:fldCharType="begin"/>
      </w:r>
      <w:r>
        <w:instrText xml:space="preserve"> HYPERLINK "https://www.southeastlep.com/good-governance/our-policies/" </w:instrText>
      </w:r>
      <w:r>
        <w:fldChar w:fldCharType="separate"/>
      </w:r>
      <w:r w:rsidRPr="00FA0C7D">
        <w:rPr>
          <w:rStyle w:val="Hyperlink"/>
        </w:rPr>
        <w:t>Register of Interest</w:t>
      </w:r>
      <w:ins w:id="525" w:author="Helen Dyer - Capital Programme Manager (SELEP)" w:date="2023-03-13T08:12:00Z">
        <w:r w:rsidR="00F9687E">
          <w:rPr>
            <w:rStyle w:val="Hyperlink"/>
          </w:rPr>
          <w:t>s</w:t>
        </w:r>
      </w:ins>
      <w:r w:rsidR="00261024" w:rsidRPr="00FA0C7D">
        <w:rPr>
          <w:rStyle w:val="Hyperlink"/>
        </w:rPr>
        <w:fldChar w:fldCharType="begin"/>
      </w:r>
      <w:r w:rsidR="00261024" w:rsidRPr="00FA0C7D">
        <w:instrText xml:space="preserve"> XE "Interests:Register" </w:instrText>
      </w:r>
      <w:r w:rsidR="00261024" w:rsidRPr="00FA0C7D">
        <w:rPr>
          <w:rStyle w:val="Hyperlink"/>
        </w:rPr>
        <w:fldChar w:fldCharType="end"/>
      </w:r>
      <w:r w:rsidRPr="00FA0C7D">
        <w:rPr>
          <w:rStyle w:val="Hyperlink"/>
        </w:rPr>
        <w:t xml:space="preserve"> Policy</w:t>
      </w:r>
      <w:r>
        <w:rPr>
          <w:rStyle w:val="Hyperlink"/>
        </w:rPr>
        <w:fldChar w:fldCharType="end"/>
      </w:r>
      <w:r w:rsidRPr="00FA0C7D">
        <w:t xml:space="preserve">. This policy sets out the process for managing Disclosable Pecuniary Interests and code interests during the course of meetings. </w:t>
      </w:r>
    </w:p>
    <w:p w14:paraId="5C5506B7" w14:textId="77777777" w:rsidR="003D7593" w:rsidRPr="00FA0C7D" w:rsidRDefault="003D7593" w:rsidP="00B2386B">
      <w:pPr>
        <w:pStyle w:val="Heading3"/>
      </w:pPr>
      <w:r w:rsidRPr="00FA0C7D">
        <w:t>Where a Disclosable Pecuniary Interest declaration has been made, the board member must:</w:t>
      </w:r>
    </w:p>
    <w:p w14:paraId="44EF6F4D" w14:textId="77777777" w:rsidR="003D7593" w:rsidRPr="00FA0C7D" w:rsidRDefault="003D7593" w:rsidP="009F3464">
      <w:pPr>
        <w:pStyle w:val="Heading4"/>
      </w:pPr>
      <w:r w:rsidRPr="00FA0C7D">
        <w:t>withdraw from the room where the meeting considering the business is being held, at the time that the item of business is being discussed; and</w:t>
      </w:r>
    </w:p>
    <w:p w14:paraId="308DA821" w14:textId="77777777" w:rsidR="003D7593" w:rsidRPr="00FA0C7D" w:rsidRDefault="003D7593" w:rsidP="009F3464">
      <w:pPr>
        <w:pStyle w:val="Heading4"/>
      </w:pPr>
      <w:r w:rsidRPr="00FA0C7D">
        <w:t xml:space="preserve">not participate in any debate or vote on the matter. </w:t>
      </w:r>
    </w:p>
    <w:p w14:paraId="17F58D7F" w14:textId="77777777" w:rsidR="00A70C7D" w:rsidRPr="00FA0C7D" w:rsidRDefault="00A70C7D">
      <w:pPr>
        <w:rPr>
          <w:lang w:eastAsia="en-GB"/>
        </w:rPr>
      </w:pPr>
    </w:p>
    <w:p w14:paraId="6DB32D28" w14:textId="4031600C" w:rsidR="00905C8C" w:rsidRPr="00FA0C7D" w:rsidRDefault="00905C8C" w:rsidP="00B2386B">
      <w:pPr>
        <w:pStyle w:val="Heading2"/>
      </w:pPr>
      <w:bookmarkStart w:id="526" w:name="_Toc25839128"/>
      <w:bookmarkStart w:id="527" w:name="_Toc102055311"/>
      <w:r w:rsidRPr="00FA0C7D">
        <w:rPr>
          <w:rFonts w:asciiTheme="minorHAnsi" w:hAnsiTheme="minorHAnsi" w:cstheme="minorHAnsi"/>
        </w:rPr>
        <w:t>Complain</w:t>
      </w:r>
      <w:r w:rsidR="004D21EF" w:rsidRPr="00FA0C7D">
        <w:rPr>
          <w:rFonts w:asciiTheme="minorHAnsi" w:hAnsiTheme="minorHAnsi" w:cstheme="minorHAnsi"/>
        </w:rPr>
        <w:t>t</w:t>
      </w:r>
      <w:r w:rsidRPr="00FA0C7D">
        <w:rPr>
          <w:rFonts w:asciiTheme="minorHAnsi" w:hAnsiTheme="minorHAnsi" w:cstheme="minorHAnsi"/>
        </w:rPr>
        <w:t>s</w:t>
      </w:r>
      <w:bookmarkStart w:id="528" w:name="_Toc29296715"/>
      <w:r w:rsidRPr="00FA0C7D">
        <w:t xml:space="preserve"> and </w:t>
      </w:r>
      <w:r w:rsidR="00BC2914" w:rsidRPr="00FA0C7D">
        <w:t>W</w:t>
      </w:r>
      <w:r w:rsidRPr="00FA0C7D">
        <w:t>histleblowing</w:t>
      </w:r>
      <w:bookmarkEnd w:id="526"/>
      <w:bookmarkEnd w:id="527"/>
      <w:bookmarkEnd w:id="528"/>
    </w:p>
    <w:p w14:paraId="23A55513" w14:textId="694C768A" w:rsidR="00FA0BBF" w:rsidRPr="00FA0C7D" w:rsidRDefault="00FA0BBF" w:rsidP="004808C7">
      <w:pPr>
        <w:pStyle w:val="Heading3"/>
      </w:pPr>
      <w:bookmarkStart w:id="529" w:name="_Ref7706966"/>
      <w:r w:rsidRPr="00FA0C7D">
        <w:t xml:space="preserve">The </w:t>
      </w:r>
      <w:r w:rsidR="00B11AAE" w:rsidRPr="00FA0C7D">
        <w:t>SELEP</w:t>
      </w:r>
      <w:r w:rsidRPr="00FA0C7D">
        <w:t xml:space="preserve"> </w:t>
      </w:r>
      <w:r w:rsidR="00913A3A" w:rsidRPr="00FA0C7D">
        <w:t>Ltd</w:t>
      </w:r>
      <w:r w:rsidR="00157533" w:rsidRPr="00FA0C7D">
        <w:fldChar w:fldCharType="begin"/>
      </w:r>
      <w:r w:rsidR="00157533" w:rsidRPr="00FA0C7D">
        <w:instrText xml:space="preserve"> XE "SELEP Ltd" </w:instrText>
      </w:r>
      <w:r w:rsidR="00157533" w:rsidRPr="00FA0C7D">
        <w:fldChar w:fldCharType="end"/>
      </w:r>
      <w:r w:rsidRPr="00FA0C7D">
        <w:t xml:space="preserve"> is committed to creating a work environment with the highest possible standards of openness, probity and accountability. In view of this </w:t>
      </w:r>
      <w:del w:id="530" w:author="Helen Dyer - Capital Programme Manager (SELEP)" w:date="2023-03-13T08:13:00Z">
        <w:r w:rsidRPr="00FA0C7D">
          <w:delText>commitment</w:delText>
        </w:r>
      </w:del>
      <w:ins w:id="531" w:author="Helen Dyer - Capital Programme Manager (SELEP)" w:date="2023-03-13T08:13:00Z">
        <w:r w:rsidR="002A5288" w:rsidRPr="00FA0C7D">
          <w:t>commitment,</w:t>
        </w:r>
      </w:ins>
      <w:r w:rsidRPr="00FA0C7D">
        <w:t xml:space="preserve"> we encourage employees and others with serious concerns about any aspect of </w:t>
      </w:r>
      <w:r w:rsidR="00B11AAE" w:rsidRPr="00FA0C7D">
        <w:t>SELEP</w:t>
      </w:r>
      <w:r w:rsidR="00913A3A" w:rsidRPr="00FA0C7D">
        <w:t xml:space="preserve"> </w:t>
      </w:r>
      <w:r w:rsidR="00BE3CB7" w:rsidRPr="00FA0C7D">
        <w:t>Ltd’s</w:t>
      </w:r>
      <w:r w:rsidRPr="00FA0C7D">
        <w:t xml:space="preserve"> work to come forward and voice those concerns without fear of reprisal.</w:t>
      </w:r>
    </w:p>
    <w:p w14:paraId="18BD78C5" w14:textId="59331637" w:rsidR="00FA0BBF" w:rsidRPr="00FA0C7D" w:rsidRDefault="00FA0BBF" w:rsidP="00B2386B">
      <w:pPr>
        <w:pStyle w:val="Heading3"/>
      </w:pPr>
      <w:del w:id="532" w:author="Helen Dyer - Capital Programme Manager (SELEP)" w:date="2023-03-13T08:13:00Z">
        <w:r w:rsidRPr="00FA0C7D">
          <w:delText xml:space="preserve"> </w:delText>
        </w:r>
      </w:del>
      <w:r w:rsidRPr="00FA0C7D">
        <w:t xml:space="preserve">Employees and those working closely with </w:t>
      </w:r>
      <w:r w:rsidR="00B11AAE" w:rsidRPr="00FA0C7D">
        <w:t>SELEP</w:t>
      </w:r>
      <w:r w:rsidRPr="00FA0C7D">
        <w:t xml:space="preserve"> </w:t>
      </w:r>
      <w:r w:rsidR="00913A3A" w:rsidRPr="00FA0C7D">
        <w:t>Ltd</w:t>
      </w:r>
      <w:r w:rsidR="00157533" w:rsidRPr="00FA0C7D">
        <w:fldChar w:fldCharType="begin"/>
      </w:r>
      <w:r w:rsidR="00157533" w:rsidRPr="00FA0C7D">
        <w:instrText xml:space="preserve"> XE "SELEP Ltd" </w:instrText>
      </w:r>
      <w:r w:rsidR="00157533" w:rsidRPr="00FA0C7D">
        <w:fldChar w:fldCharType="end"/>
      </w:r>
      <w:r w:rsidR="00913A3A" w:rsidRPr="00FA0C7D">
        <w:t xml:space="preserve"> </w:t>
      </w:r>
      <w:r w:rsidRPr="00FA0C7D">
        <w:t xml:space="preserve">should follow the </w:t>
      </w:r>
      <w:hyperlink r:id="rId50" w:history="1">
        <w:r w:rsidRPr="00FA0C7D">
          <w:rPr>
            <w:rStyle w:val="Hyperlink"/>
          </w:rPr>
          <w:t>Whistleblowing Policy</w:t>
        </w:r>
      </w:hyperlink>
      <w:r w:rsidRPr="00FA0C7D">
        <w:t xml:space="preserve">, third parties and members of the public should follow the </w:t>
      </w:r>
      <w:hyperlink r:id="rId51" w:history="1">
        <w:r w:rsidRPr="00FA0C7D">
          <w:rPr>
            <w:rStyle w:val="Hyperlink"/>
          </w:rPr>
          <w:t>confidential complaints procedure</w:t>
        </w:r>
      </w:hyperlink>
      <w:r w:rsidRPr="00FA0C7D">
        <w:t xml:space="preserve">, as detailed in the Confidential Reporting of Complaints Policy. </w:t>
      </w:r>
    </w:p>
    <w:p w14:paraId="37CEE041" w14:textId="09E33984" w:rsidR="00FA0BBF" w:rsidRPr="00FA0C7D" w:rsidRDefault="00FA0BBF" w:rsidP="00B2386B">
      <w:pPr>
        <w:pStyle w:val="Heading3"/>
      </w:pPr>
      <w:r w:rsidRPr="00FA0C7D">
        <w:t>These policies are available on the website and provide details of:</w:t>
      </w:r>
    </w:p>
    <w:p w14:paraId="167DEA6B" w14:textId="6FC74A75" w:rsidR="00FA0BBF" w:rsidRPr="00FA0C7D" w:rsidRDefault="00FA0BBF" w:rsidP="00AF75B1">
      <w:pPr>
        <w:pStyle w:val="Heading4"/>
      </w:pPr>
      <w:r w:rsidRPr="00FA0C7D">
        <w:t>the relevant contacts for disclosers to contact;</w:t>
      </w:r>
    </w:p>
    <w:p w14:paraId="7796C550" w14:textId="5637D3CD" w:rsidR="00FA0BBF" w:rsidRPr="00FA0C7D" w:rsidRDefault="00FA0BBF" w:rsidP="00AF75B1">
      <w:pPr>
        <w:pStyle w:val="Heading4"/>
      </w:pPr>
      <w:r w:rsidRPr="00FA0C7D">
        <w:t>the confidential process by which complaints will be considered and respond</w:t>
      </w:r>
      <w:ins w:id="533" w:author="Helen Dyer - Capital Programme Manager (SELEP)" w:date="2023-03-13T08:14:00Z">
        <w:r w:rsidR="002A5288">
          <w:t>ed</w:t>
        </w:r>
      </w:ins>
      <w:r w:rsidRPr="00FA0C7D">
        <w:t xml:space="preserve"> to; and</w:t>
      </w:r>
    </w:p>
    <w:p w14:paraId="6E1C81F9" w14:textId="77777777" w:rsidR="00FA0BBF" w:rsidRPr="00FA0C7D" w:rsidRDefault="00FA0BBF" w:rsidP="00AF75B1">
      <w:pPr>
        <w:pStyle w:val="Heading4"/>
      </w:pPr>
      <w:r w:rsidRPr="00FA0C7D">
        <w:t xml:space="preserve"> the timescales for response by the responsible officers.</w:t>
      </w:r>
    </w:p>
    <w:p w14:paraId="56B32DA9" w14:textId="4BB1A228" w:rsidR="00FA0BBF" w:rsidRPr="00FA0C7D" w:rsidRDefault="00FA0BBF" w:rsidP="00B2386B">
      <w:pPr>
        <w:pStyle w:val="Heading3"/>
      </w:pPr>
      <w:r w:rsidRPr="00FA0C7D">
        <w:t xml:space="preserve">Confidential complaints and whistleblowing are managed by the </w:t>
      </w:r>
      <w:r w:rsidR="00925C55" w:rsidRPr="00FA0C7D">
        <w:t>Secretariat’s</w:t>
      </w:r>
      <w:r w:rsidRPr="00FA0C7D">
        <w:t xml:space="preserve"> Governance</w:t>
      </w:r>
      <w:r w:rsidR="008E76B8" w:rsidRPr="00FA0C7D">
        <w:fldChar w:fldCharType="begin"/>
      </w:r>
      <w:r w:rsidR="008E76B8" w:rsidRPr="00FA0C7D">
        <w:instrText xml:space="preserve"> XE "Governance" </w:instrText>
      </w:r>
      <w:r w:rsidR="008E76B8" w:rsidRPr="00FA0C7D">
        <w:fldChar w:fldCharType="end"/>
      </w:r>
      <w:r w:rsidRPr="00FA0C7D">
        <w:t xml:space="preserve"> Officer and Chief Executive</w:t>
      </w:r>
      <w:r w:rsidR="00925C55" w:rsidRPr="00FA0C7D">
        <w:t xml:space="preserve"> Officer</w:t>
      </w:r>
      <w:r w:rsidRPr="00FA0C7D">
        <w:t xml:space="preserve">, who will maintain a record of all complaints received. </w:t>
      </w:r>
    </w:p>
    <w:p w14:paraId="32EB7E24" w14:textId="79216ED7" w:rsidR="00FA0BBF" w:rsidRPr="00FA0C7D" w:rsidRDefault="00FA0BBF" w:rsidP="00B2386B">
      <w:pPr>
        <w:pStyle w:val="Heading3"/>
      </w:pPr>
      <w:r w:rsidRPr="00FA0C7D">
        <w:t>If the complainant is not satisfied with the outcome of the complaint or how the complaint procedure has been followed, this should first be escalated to the Accountable Body</w:t>
      </w:r>
      <w:r w:rsidR="00DB7FDE" w:rsidRPr="00FA0C7D">
        <w:fldChar w:fldCharType="begin"/>
      </w:r>
      <w:r w:rsidR="00DB7FDE" w:rsidRPr="00FA0C7D">
        <w:instrText xml:space="preserve"> XE "Accountable Body" </w:instrText>
      </w:r>
      <w:r w:rsidR="00DB7FDE" w:rsidRPr="00FA0C7D">
        <w:fldChar w:fldCharType="end"/>
      </w:r>
      <w:r w:rsidRPr="00FA0C7D">
        <w:t>, Essex County Council</w:t>
      </w:r>
      <w:r w:rsidR="00157533" w:rsidRPr="00FA0C7D">
        <w:fldChar w:fldCharType="begin"/>
      </w:r>
      <w:r w:rsidR="00157533" w:rsidRPr="00FA0C7D">
        <w:instrText xml:space="preserve"> XE "Accountable Body" </w:instrText>
      </w:r>
      <w:r w:rsidR="00157533" w:rsidRPr="00FA0C7D">
        <w:fldChar w:fldCharType="end"/>
      </w:r>
      <w:r w:rsidRPr="00FA0C7D">
        <w:t xml:space="preserve">. If it is not possible to resolve the complaint at this stage, then it will be referred to the </w:t>
      </w:r>
      <w:ins w:id="534" w:author="Amy Ferraro" w:date="2023-03-23T17:18:00Z">
        <w:r w:rsidR="005365A3" w:rsidRPr="005365A3">
          <w:t>Department for Levelling Up, Housing and Communities</w:t>
        </w:r>
        <w:r w:rsidR="005365A3">
          <w:t>.</w:t>
        </w:r>
      </w:ins>
      <w:del w:id="535" w:author="Amy Ferraro" w:date="2023-03-23T17:18:00Z">
        <w:r w:rsidRPr="00FA0C7D" w:rsidDel="005365A3">
          <w:delText>Cities and Local Growth Unit at MHCLG</w:delText>
        </w:r>
        <w:r w:rsidR="00157533" w:rsidRPr="00FA0C7D" w:rsidDel="005365A3">
          <w:fldChar w:fldCharType="begin"/>
        </w:r>
        <w:r w:rsidR="00157533" w:rsidRPr="00FA0C7D" w:rsidDel="005365A3">
          <w:delInstrText xml:space="preserve"> XE "Government" </w:delInstrText>
        </w:r>
        <w:r w:rsidR="00157533" w:rsidRPr="00FA0C7D" w:rsidDel="005365A3">
          <w:fldChar w:fldCharType="end"/>
        </w:r>
        <w:r w:rsidRPr="00FA0C7D" w:rsidDel="005365A3">
          <w:delText xml:space="preserve">. </w:delText>
        </w:r>
        <w:bookmarkEnd w:id="529"/>
        <w:r w:rsidRPr="00FA0C7D" w:rsidDel="005365A3">
          <w:delText xml:space="preserve"> </w:delText>
        </w:r>
      </w:del>
    </w:p>
    <w:p w14:paraId="0F530B70" w14:textId="07B068E4" w:rsidR="00FA0BBF" w:rsidRPr="00FA0C7D" w:rsidRDefault="005365A3" w:rsidP="00B2386B">
      <w:pPr>
        <w:pStyle w:val="Heading3"/>
      </w:pPr>
      <w:ins w:id="536" w:author="Amy Ferraro" w:date="2023-03-23T17:19:00Z">
        <w:r w:rsidRPr="005365A3">
          <w:t>Department for Levelling Up, Housing and Communities</w:t>
        </w:r>
        <w:r w:rsidRPr="005365A3" w:rsidDel="005365A3">
          <w:t xml:space="preserve"> </w:t>
        </w:r>
      </w:ins>
      <w:del w:id="537" w:author="Amy Ferraro" w:date="2023-03-23T17:19:00Z">
        <w:r w:rsidR="00FA0BBF" w:rsidRPr="00FA0C7D" w:rsidDel="005365A3">
          <w:delText xml:space="preserve">The Cities and Local Growth Unit </w:delText>
        </w:r>
      </w:del>
      <w:r w:rsidR="00FA0BBF" w:rsidRPr="00FA0C7D">
        <w:t xml:space="preserve">will be informed of any concerns raised under the whistleblowing procedure by e-mailing </w:t>
      </w:r>
      <w:hyperlink r:id="rId52" w:history="1">
        <w:r w:rsidR="00FA0BBF" w:rsidRPr="00FA0C7D">
          <w:rPr>
            <w:rStyle w:val="Hyperlink"/>
          </w:rPr>
          <w:t>LEPPolicy@Communities.gsi.gov.uk</w:t>
        </w:r>
      </w:hyperlink>
      <w:r w:rsidR="00FA0BBF" w:rsidRPr="00FA0C7D">
        <w:t xml:space="preserve"> or by writing to: LEP Policy Deputy Director, Cities and Local Growth Unit, Fry Block, 2 Marsham Street, London, SW1P 4DF.</w:t>
      </w:r>
    </w:p>
    <w:p w14:paraId="6E32438B" w14:textId="0DE11DA8" w:rsidR="000724C7" w:rsidRPr="00FA0C7D" w:rsidRDefault="000724C7" w:rsidP="00B2386B">
      <w:pPr>
        <w:pStyle w:val="Heading3"/>
      </w:pPr>
      <w:bookmarkStart w:id="538" w:name="_Toc27068043"/>
      <w:bookmarkStart w:id="539" w:name="_Toc28852703"/>
      <w:bookmarkStart w:id="540" w:name="_Toc29294801"/>
      <w:bookmarkStart w:id="541" w:name="_Toc29295221"/>
      <w:bookmarkStart w:id="542" w:name="_Toc29295827"/>
      <w:bookmarkStart w:id="543" w:name="_Toc29296033"/>
      <w:bookmarkStart w:id="544" w:name="_Toc29296252"/>
      <w:bookmarkStart w:id="545" w:name="_Toc29296358"/>
      <w:bookmarkStart w:id="546" w:name="_Toc29296486"/>
      <w:bookmarkStart w:id="547" w:name="_Toc29296594"/>
      <w:bookmarkStart w:id="548" w:name="_Toc29296716"/>
      <w:bookmarkStart w:id="549" w:name="_Ref7706923"/>
      <w:bookmarkEnd w:id="538"/>
      <w:bookmarkEnd w:id="539"/>
      <w:bookmarkEnd w:id="540"/>
      <w:bookmarkEnd w:id="541"/>
      <w:bookmarkEnd w:id="542"/>
      <w:bookmarkEnd w:id="543"/>
      <w:bookmarkEnd w:id="544"/>
      <w:bookmarkEnd w:id="545"/>
      <w:bookmarkEnd w:id="546"/>
      <w:bookmarkEnd w:id="547"/>
      <w:bookmarkEnd w:id="548"/>
      <w:r w:rsidRPr="00FA0C7D">
        <w:t xml:space="preserve">Each County and Unitary </w:t>
      </w:r>
      <w:r w:rsidR="008B3F83" w:rsidRPr="00FA0C7D">
        <w:t>Council</w:t>
      </w:r>
      <w:r w:rsidR="00157533" w:rsidRPr="00FA0C7D">
        <w:fldChar w:fldCharType="begin"/>
      </w:r>
      <w:r w:rsidR="00157533" w:rsidRPr="00FA0C7D">
        <w:instrText xml:space="preserve"> XE "Council" </w:instrText>
      </w:r>
      <w:r w:rsidR="00157533" w:rsidRPr="00FA0C7D">
        <w:fldChar w:fldCharType="end"/>
      </w:r>
      <w:r w:rsidR="008B3F83" w:rsidRPr="00FA0C7D">
        <w:t xml:space="preserve"> </w:t>
      </w:r>
      <w:r w:rsidR="0028105E" w:rsidRPr="00FA0C7D">
        <w:t>member of Accountability Board</w:t>
      </w:r>
      <w:r w:rsidR="00DB7FDE" w:rsidRPr="00FA0C7D">
        <w:fldChar w:fldCharType="begin"/>
      </w:r>
      <w:r w:rsidR="00DB7FDE" w:rsidRPr="00FA0C7D">
        <w:instrText xml:space="preserve"> XE "Accountability Board" </w:instrText>
      </w:r>
      <w:r w:rsidR="00DB7FDE" w:rsidRPr="00FA0C7D">
        <w:fldChar w:fldCharType="end"/>
      </w:r>
      <w:r w:rsidR="0028105E" w:rsidRPr="00FA0C7D">
        <w:t xml:space="preserve"> is </w:t>
      </w:r>
      <w:r w:rsidRPr="00FA0C7D">
        <w:t>responsible for handling and responding to Freedom of Information</w:t>
      </w:r>
      <w:r w:rsidR="008D6190" w:rsidRPr="00FA0C7D">
        <w:fldChar w:fldCharType="begin"/>
      </w:r>
      <w:r w:rsidR="008D6190" w:rsidRPr="00FA0C7D">
        <w:instrText xml:space="preserve"> XE "Freedom of Information requests" </w:instrText>
      </w:r>
      <w:r w:rsidR="008D6190" w:rsidRPr="00FA0C7D">
        <w:fldChar w:fldCharType="end"/>
      </w:r>
      <w:r w:rsidRPr="00FA0C7D">
        <w:t xml:space="preserve"> and Environmental Information Regulations requests relating to </w:t>
      </w:r>
      <w:r w:rsidR="0028105E" w:rsidRPr="00FA0C7D">
        <w:t xml:space="preserve">SELEP funded activities </w:t>
      </w:r>
      <w:r w:rsidRPr="00FA0C7D">
        <w:t>within their authority. All responses are prepared in consultation with the Secretariat.</w:t>
      </w:r>
      <w:bookmarkEnd w:id="549"/>
      <w:r w:rsidRPr="00FA0C7D">
        <w:t xml:space="preserve"> </w:t>
      </w:r>
    </w:p>
    <w:p w14:paraId="19560D5B" w14:textId="6ACB59ED" w:rsidR="000724C7" w:rsidRPr="00FA0C7D" w:rsidRDefault="000724C7" w:rsidP="00B2386B">
      <w:pPr>
        <w:pStyle w:val="Heading3"/>
        <w:rPr>
          <w:color w:val="FF0000"/>
        </w:rPr>
      </w:pPr>
      <w:r w:rsidRPr="00FA0C7D">
        <w:t>All other requests received by the Secretariat and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shall be handled and responded to by the Accountable Body with the support of the Secretariat. All partners will support the Accountable Body in responding to requests for information in a timely manner to ensure that appropriate responses are provided within the stipulated 20 working days.</w:t>
      </w:r>
    </w:p>
    <w:p w14:paraId="154B183B" w14:textId="2C97ABB1" w:rsidR="000724C7" w:rsidRPr="00FA0C7D" w:rsidRDefault="000724C7" w:rsidP="00B2386B">
      <w:pPr>
        <w:pStyle w:val="Heading3"/>
        <w:rPr>
          <w:color w:val="FF0000"/>
        </w:rPr>
      </w:pPr>
      <w:r w:rsidRPr="00FA0C7D">
        <w:t xml:space="preserve">The </w:t>
      </w:r>
      <w:r w:rsidR="00B11AAE" w:rsidRPr="00FA0C7D">
        <w:t>SELEP</w:t>
      </w:r>
      <w:r w:rsidR="00BB2793"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has data protection arrangements in line </w:t>
      </w:r>
      <w:r w:rsidR="00984EB3" w:rsidRPr="00FA0C7D">
        <w:rPr>
          <w:rFonts w:eastAsiaTheme="minorHAnsi"/>
        </w:rPr>
        <w:t>with</w:t>
      </w:r>
      <w:r w:rsidRPr="00FA0C7D">
        <w:rPr>
          <w:rFonts w:eastAsiaTheme="minorHAnsi"/>
        </w:rPr>
        <w:t xml:space="preserve"> </w:t>
      </w:r>
      <w:r w:rsidRPr="00FA0C7D">
        <w:t xml:space="preserve">the </w:t>
      </w:r>
      <w:hyperlink r:id="rId53" w:history="1">
        <w:r w:rsidRPr="00FA0C7D">
          <w:rPr>
            <w:rStyle w:val="Hyperlink"/>
          </w:rPr>
          <w:t>General Data Protection Regulations</w:t>
        </w:r>
      </w:hyperlink>
      <w:r w:rsidRPr="00FA0C7D">
        <w:t xml:space="preserve"> (GDPR) and the </w:t>
      </w:r>
      <w:hyperlink r:id="rId54" w:history="1">
        <w:r w:rsidRPr="00FA0C7D">
          <w:rPr>
            <w:rStyle w:val="Hyperlink"/>
          </w:rPr>
          <w:t>Data Protection Act 2018</w:t>
        </w:r>
      </w:hyperlink>
      <w:r w:rsidRPr="00FA0C7D">
        <w:t xml:space="preserve">. The </w:t>
      </w:r>
      <w:r w:rsidR="00B11AAE" w:rsidRPr="00FA0C7D">
        <w:t>SELEP</w:t>
      </w:r>
      <w:r w:rsidR="00BB2793" w:rsidRPr="00FA0C7D">
        <w:t xml:space="preserve"> Ltd</w:t>
      </w:r>
      <w:r w:rsidRPr="00FA0C7D">
        <w:t xml:space="preserve"> acts in accordance with the policies of the Accountable Body</w:t>
      </w:r>
      <w:r w:rsidR="00DB7FDE" w:rsidRPr="00FA0C7D">
        <w:fldChar w:fldCharType="begin"/>
      </w:r>
      <w:r w:rsidR="00DB7FDE" w:rsidRPr="00FA0C7D">
        <w:instrText xml:space="preserve"> XE "Accountable Body" </w:instrText>
      </w:r>
      <w:r w:rsidR="00DB7FDE" w:rsidRPr="00FA0C7D">
        <w:fldChar w:fldCharType="end"/>
      </w:r>
      <w:r w:rsidRPr="00FA0C7D">
        <w:t>, Essex County Council</w:t>
      </w:r>
      <w:r w:rsidR="00157533" w:rsidRPr="00FA0C7D">
        <w:fldChar w:fldCharType="begin"/>
      </w:r>
      <w:r w:rsidR="00157533" w:rsidRPr="00FA0C7D">
        <w:instrText xml:space="preserve"> XE "Accountable Body" </w:instrText>
      </w:r>
      <w:r w:rsidR="00157533" w:rsidRPr="00FA0C7D">
        <w:fldChar w:fldCharType="end"/>
      </w:r>
      <w:r w:rsidRPr="00FA0C7D">
        <w:t>.</w:t>
      </w:r>
    </w:p>
    <w:p w14:paraId="10DDA7E1" w14:textId="15EB1EB7" w:rsidR="00905C8C" w:rsidRPr="00FA0C7D" w:rsidRDefault="00905C8C" w:rsidP="00B2386B">
      <w:pPr>
        <w:pStyle w:val="Heading2"/>
      </w:pPr>
      <w:bookmarkStart w:id="550" w:name="_Toc27068045"/>
      <w:bookmarkStart w:id="551" w:name="_Toc28852705"/>
      <w:bookmarkStart w:id="552" w:name="_Toc29294806"/>
      <w:bookmarkStart w:id="553" w:name="_Toc29295226"/>
      <w:bookmarkStart w:id="554" w:name="_Toc29295829"/>
      <w:bookmarkStart w:id="555" w:name="_Toc29296038"/>
      <w:bookmarkStart w:id="556" w:name="_Toc29296254"/>
      <w:bookmarkStart w:id="557" w:name="_Toc29296360"/>
      <w:bookmarkStart w:id="558" w:name="_Toc29296488"/>
      <w:bookmarkStart w:id="559" w:name="_Toc29296596"/>
      <w:bookmarkStart w:id="560" w:name="_Toc29296718"/>
      <w:bookmarkStart w:id="561" w:name="_Toc29887793"/>
      <w:bookmarkStart w:id="562" w:name="_Toc29899549"/>
      <w:bookmarkStart w:id="563" w:name="_Toc25839130"/>
      <w:bookmarkStart w:id="564" w:name="_Toc29296719"/>
      <w:bookmarkStart w:id="565" w:name="_Toc102055312"/>
      <w:bookmarkEnd w:id="550"/>
      <w:bookmarkEnd w:id="551"/>
      <w:bookmarkEnd w:id="552"/>
      <w:bookmarkEnd w:id="553"/>
      <w:bookmarkEnd w:id="554"/>
      <w:bookmarkEnd w:id="555"/>
      <w:bookmarkEnd w:id="556"/>
      <w:bookmarkEnd w:id="557"/>
      <w:bookmarkEnd w:id="558"/>
      <w:bookmarkEnd w:id="559"/>
      <w:bookmarkEnd w:id="560"/>
      <w:bookmarkEnd w:id="561"/>
      <w:bookmarkEnd w:id="562"/>
      <w:r w:rsidRPr="00FA0C7D">
        <w:t xml:space="preserve">Communications and </w:t>
      </w:r>
      <w:r w:rsidR="00BC2914" w:rsidRPr="00FA0C7D">
        <w:t>E</w:t>
      </w:r>
      <w:r w:rsidRPr="00FA0C7D">
        <w:t>ngagement</w:t>
      </w:r>
      <w:bookmarkEnd w:id="563"/>
      <w:bookmarkEnd w:id="564"/>
      <w:bookmarkEnd w:id="565"/>
    </w:p>
    <w:p w14:paraId="6F81C57B" w14:textId="067ED6EE" w:rsidR="004757D7" w:rsidRPr="00FA0C7D" w:rsidRDefault="004757D7" w:rsidP="00B2386B">
      <w:pPr>
        <w:pStyle w:val="Heading3"/>
      </w:pPr>
      <w:bookmarkStart w:id="566" w:name="_Ref7706746"/>
      <w:r w:rsidRPr="00FA0C7D">
        <w:t xml:space="preserve">Through the </w:t>
      </w:r>
      <w:ins w:id="567" w:author="Helen Dyer - Capital Programme Manager (SELEP)" w:date="2023-03-13T08:16:00Z">
        <w:r w:rsidR="002F6726">
          <w:t>C</w:t>
        </w:r>
      </w:ins>
      <w:del w:id="568" w:author="Helen Dyer - Capital Programme Manager (SELEP)" w:date="2023-03-13T08:16:00Z">
        <w:r w:rsidRPr="00FA0C7D">
          <w:delText>c</w:delText>
        </w:r>
      </w:del>
      <w:r w:rsidRPr="00FA0C7D">
        <w:t>hair</w:t>
      </w:r>
      <w:r w:rsidR="00DB0C87" w:rsidRPr="00FA0C7D">
        <w:fldChar w:fldCharType="begin"/>
      </w:r>
      <w:r w:rsidR="00DB0C87" w:rsidRPr="00FA0C7D">
        <w:instrText xml:space="preserve"> XE "Chair" </w:instrText>
      </w:r>
      <w:r w:rsidR="00DB0C87" w:rsidRPr="00FA0C7D">
        <w:fldChar w:fldCharType="end"/>
      </w:r>
      <w:r w:rsidRPr="00FA0C7D">
        <w:t>,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shall be responsible for the </w:t>
      </w:r>
      <w:r w:rsidR="00B11AAE" w:rsidRPr="00FA0C7D">
        <w:t>SELEP</w:t>
      </w:r>
      <w:r w:rsidR="00BE3D57" w:rsidRPr="00FA0C7D">
        <w:t xml:space="preserve"> </w:t>
      </w:r>
      <w:r w:rsidR="00BE3CB7" w:rsidRPr="00FA0C7D">
        <w:t>Ltd.’s</w:t>
      </w:r>
      <w:r w:rsidRPr="00FA0C7D">
        <w:t xml:space="preserve"> communications strategy. This shall include communications to Strategic Board members, participating organisations and the wider public, and the maintenance of an up-to-date, relevant and accessible website. The Secretariat shall be responsible for implementation of the communications strategy.</w:t>
      </w:r>
      <w:bookmarkEnd w:id="566"/>
    </w:p>
    <w:p w14:paraId="6081F5FE" w14:textId="3D8BD9C8" w:rsidR="004757D7" w:rsidRPr="00FA0C7D" w:rsidRDefault="00B11AAE" w:rsidP="00B2386B">
      <w:pPr>
        <w:pStyle w:val="Heading3"/>
        <w:rPr>
          <w:lang w:eastAsia="en-GB"/>
        </w:rPr>
      </w:pPr>
      <w:r w:rsidRPr="00FA0C7D">
        <w:t>SELEP</w:t>
      </w:r>
      <w:r w:rsidR="00BE3D57" w:rsidRPr="00FA0C7D">
        <w:t xml:space="preserve"> Ltd</w:t>
      </w:r>
      <w:r w:rsidR="00157533" w:rsidRPr="00FA0C7D">
        <w:fldChar w:fldCharType="begin"/>
      </w:r>
      <w:r w:rsidR="00157533" w:rsidRPr="00FA0C7D">
        <w:instrText xml:space="preserve"> XE "SELEP Ltd" </w:instrText>
      </w:r>
      <w:r w:rsidR="00157533" w:rsidRPr="00FA0C7D">
        <w:fldChar w:fldCharType="end"/>
      </w:r>
      <w:r w:rsidR="004757D7" w:rsidRPr="00FA0C7D">
        <w:t xml:space="preserve"> is committed to complying with the Government</w:t>
      </w:r>
      <w:r w:rsidR="00157533" w:rsidRPr="00FA0C7D">
        <w:fldChar w:fldCharType="begin"/>
      </w:r>
      <w:r w:rsidR="00157533" w:rsidRPr="00FA0C7D">
        <w:instrText xml:space="preserve"> XE "Government" </w:instrText>
      </w:r>
      <w:r w:rsidR="00157533" w:rsidRPr="00FA0C7D">
        <w:fldChar w:fldCharType="end"/>
      </w:r>
      <w:r w:rsidR="004757D7" w:rsidRPr="00FA0C7D">
        <w:t>’s branding</w:t>
      </w:r>
      <w:r w:rsidR="00471E3C" w:rsidRPr="00FA0C7D">
        <w:fldChar w:fldCharType="begin"/>
      </w:r>
      <w:r w:rsidR="00471E3C" w:rsidRPr="00FA0C7D">
        <w:instrText xml:space="preserve"> XE "Branding" </w:instrText>
      </w:r>
      <w:r w:rsidR="00471E3C" w:rsidRPr="00FA0C7D">
        <w:fldChar w:fldCharType="end"/>
      </w:r>
      <w:r w:rsidR="004757D7" w:rsidRPr="00FA0C7D">
        <w:t xml:space="preserve"> and communication guidance for all LGF</w:t>
      </w:r>
      <w:r w:rsidR="00102C15" w:rsidRPr="00FA0C7D">
        <w:fldChar w:fldCharType="begin"/>
      </w:r>
      <w:r w:rsidR="00102C15" w:rsidRPr="00FA0C7D">
        <w:instrText xml:space="preserve"> XE "Local Growth Fund (LGF)" </w:instrText>
      </w:r>
      <w:r w:rsidR="00102C15" w:rsidRPr="00FA0C7D">
        <w:fldChar w:fldCharType="end"/>
      </w:r>
      <w:r w:rsidR="004757D7" w:rsidRPr="00FA0C7D">
        <w:t xml:space="preserve"> </w:t>
      </w:r>
      <w:ins w:id="569" w:author="Helen Dyer - Capital Programme Manager (SELEP)" w:date="2023-03-13T08:17:00Z">
        <w:r w:rsidR="000279C7">
          <w:t xml:space="preserve">and GBF </w:t>
        </w:r>
      </w:ins>
      <w:r w:rsidR="004757D7" w:rsidRPr="00FA0C7D">
        <w:t>projects. The requirement for Local Partners to also comply with this guidance is set out within SLA</w:t>
      </w:r>
      <w:r w:rsidR="003F5137" w:rsidRPr="00FA0C7D">
        <w:fldChar w:fldCharType="begin"/>
      </w:r>
      <w:r w:rsidR="003F5137" w:rsidRPr="00FA0C7D">
        <w:instrText xml:space="preserve"> XE "Service Level Agreement (SLA)" </w:instrText>
      </w:r>
      <w:r w:rsidR="003F5137" w:rsidRPr="00FA0C7D">
        <w:fldChar w:fldCharType="end"/>
      </w:r>
      <w:r w:rsidR="004757D7" w:rsidRPr="00FA0C7D">
        <w:t xml:space="preserve"> and the grant agreements under which the funding is transferred from the Accountable Body</w:t>
      </w:r>
      <w:r w:rsidR="00DB7FDE" w:rsidRPr="00FA0C7D">
        <w:fldChar w:fldCharType="begin"/>
      </w:r>
      <w:r w:rsidR="00DB7FDE" w:rsidRPr="00FA0C7D">
        <w:instrText xml:space="preserve"> XE "Accountable Body" </w:instrText>
      </w:r>
      <w:r w:rsidR="00DB7FDE" w:rsidRPr="00FA0C7D">
        <w:fldChar w:fldCharType="end"/>
      </w:r>
      <w:r w:rsidR="004757D7" w:rsidRPr="00FA0C7D">
        <w:t xml:space="preserve"> to Local Partners. </w:t>
      </w:r>
    </w:p>
    <w:p w14:paraId="36CA2147" w14:textId="11AC3068" w:rsidR="004757D7" w:rsidRPr="00FA0C7D" w:rsidRDefault="004757D7" w:rsidP="00B2386B">
      <w:pPr>
        <w:pStyle w:val="Heading3"/>
      </w:pPr>
      <w:bookmarkStart w:id="570" w:name="_Ref7706833"/>
      <w:r w:rsidRPr="00FA0C7D">
        <w:t xml:space="preserve">A </w:t>
      </w:r>
      <w:hyperlink r:id="rId55" w:history="1">
        <w:r w:rsidRPr="00FA0C7D">
          <w:rPr>
            <w:rStyle w:val="Hyperlink"/>
          </w:rPr>
          <w:t>dedicated website</w:t>
        </w:r>
      </w:hyperlink>
      <w:r w:rsidRPr="00FA0C7D">
        <w:t xml:space="preserve"> for the</w:t>
      </w:r>
      <w:r w:rsidR="003A252F" w:rsidRPr="00FA0C7D">
        <w:t xml:space="preserve"> partnership</w:t>
      </w:r>
      <w:r w:rsidRPr="00FA0C7D">
        <w:t xml:space="preserve"> is available for local partners and members of the public. The website is updated regularly and provides a source of information about </w:t>
      </w:r>
      <w:ins w:id="571" w:author="Helen Dyer - Capital Programme Manager (SELEP)" w:date="2023-03-13T08:17:00Z">
        <w:r w:rsidR="000279C7">
          <w:t xml:space="preserve">the </w:t>
        </w:r>
      </w:ins>
      <w:r w:rsidR="003A252F" w:rsidRPr="00FA0C7D">
        <w:t>partnership</w:t>
      </w:r>
      <w:r w:rsidRPr="00FA0C7D">
        <w:t xml:space="preserve"> and its activities, to ensure transparency. The website provides access to a range of documents and information, including:</w:t>
      </w:r>
      <w:bookmarkEnd w:id="570"/>
    </w:p>
    <w:p w14:paraId="036B6714" w14:textId="6B4BA250" w:rsidR="004757D7" w:rsidRPr="00FA0C7D" w:rsidRDefault="004757D7" w:rsidP="009F3464">
      <w:pPr>
        <w:pStyle w:val="Heading4"/>
        <w:rPr>
          <w:rFonts w:asciiTheme="minorHAnsi" w:hAnsiTheme="minorHAnsi" w:cstheme="minorHAnsi"/>
        </w:rPr>
      </w:pPr>
      <w:r w:rsidRPr="00FA0C7D">
        <w:rPr>
          <w:rFonts w:asciiTheme="minorHAnsi" w:hAnsiTheme="minorHAnsi" w:cstheme="minorHAnsi"/>
        </w:rPr>
        <w:t xml:space="preserve">details of progress made on implementing the </w:t>
      </w:r>
      <w:hyperlink r:id="rId56" w:history="1">
        <w:r w:rsidRPr="00FA0C7D">
          <w:rPr>
            <w:rStyle w:val="Hyperlink"/>
            <w:rFonts w:asciiTheme="minorHAnsi" w:eastAsiaTheme="majorEastAsia" w:hAnsiTheme="minorHAnsi" w:cstheme="minorHAnsi"/>
          </w:rPr>
          <w:t>Growth Deal</w:t>
        </w:r>
        <w:r w:rsidR="004D1445" w:rsidRPr="00FA0C7D">
          <w:rPr>
            <w:rStyle w:val="Hyperlink"/>
            <w:rFonts w:asciiTheme="minorHAnsi" w:eastAsiaTheme="majorEastAsia" w:hAnsiTheme="minorHAnsi" w:cstheme="minorHAnsi"/>
          </w:rPr>
          <w:fldChar w:fldCharType="begin"/>
        </w:r>
        <w:r w:rsidR="004D1445" w:rsidRPr="00FA0C7D">
          <w:instrText xml:space="preserve"> XE "Growth Deal" </w:instrText>
        </w:r>
        <w:r w:rsidR="004D1445" w:rsidRPr="00FA0C7D">
          <w:rPr>
            <w:rStyle w:val="Hyperlink"/>
            <w:rFonts w:asciiTheme="minorHAnsi" w:eastAsiaTheme="majorEastAsia" w:hAnsiTheme="minorHAnsi" w:cstheme="minorHAnsi"/>
          </w:rPr>
          <w:fldChar w:fldCharType="end"/>
        </w:r>
      </w:hyperlink>
      <w:r w:rsidRPr="00FA0C7D">
        <w:rPr>
          <w:rFonts w:asciiTheme="minorHAnsi" w:hAnsiTheme="minorHAnsi" w:cstheme="minorHAnsi"/>
        </w:rPr>
        <w:t>;</w:t>
      </w:r>
    </w:p>
    <w:p w14:paraId="4A5E2C47" w14:textId="08F7BC60" w:rsidR="004757D7" w:rsidRPr="00FA0C7D" w:rsidRDefault="004757D7" w:rsidP="009F3464">
      <w:pPr>
        <w:pStyle w:val="Heading4"/>
        <w:rPr>
          <w:rFonts w:asciiTheme="minorHAnsi" w:hAnsiTheme="minorHAnsi" w:cstheme="minorHAnsi"/>
        </w:rPr>
      </w:pPr>
      <w:r w:rsidRPr="00FA0C7D">
        <w:rPr>
          <w:rFonts w:asciiTheme="minorHAnsi" w:hAnsiTheme="minorHAnsi" w:cstheme="minorHAnsi"/>
        </w:rPr>
        <w:t xml:space="preserve">updates on the delivery of individual </w:t>
      </w:r>
      <w:hyperlink r:id="rId57" w:history="1">
        <w:r w:rsidRPr="00FA0C7D">
          <w:rPr>
            <w:rStyle w:val="Hyperlink"/>
            <w:rFonts w:asciiTheme="minorHAnsi" w:eastAsiaTheme="majorEastAsia" w:hAnsiTheme="minorHAnsi" w:cstheme="minorHAnsi"/>
          </w:rPr>
          <w:t>LGF</w:t>
        </w:r>
        <w:r w:rsidR="00102C15" w:rsidRPr="00FA0C7D">
          <w:rPr>
            <w:rStyle w:val="Hyperlink"/>
            <w:rFonts w:asciiTheme="minorHAnsi" w:eastAsiaTheme="majorEastAsia" w:hAnsiTheme="minorHAnsi" w:cstheme="minorHAnsi"/>
          </w:rPr>
          <w:fldChar w:fldCharType="begin"/>
        </w:r>
        <w:r w:rsidR="00102C15" w:rsidRPr="00FA0C7D">
          <w:instrText xml:space="preserve"> XE "Local Growth Fund (LGF)" </w:instrText>
        </w:r>
        <w:r w:rsidR="00102C15" w:rsidRPr="00FA0C7D">
          <w:rPr>
            <w:rStyle w:val="Hyperlink"/>
            <w:rFonts w:asciiTheme="minorHAnsi" w:eastAsiaTheme="majorEastAsia" w:hAnsiTheme="minorHAnsi" w:cstheme="minorHAnsi"/>
          </w:rPr>
          <w:fldChar w:fldCharType="end"/>
        </w:r>
        <w:r w:rsidRPr="00FA0C7D">
          <w:rPr>
            <w:rStyle w:val="Hyperlink"/>
            <w:rFonts w:asciiTheme="minorHAnsi" w:eastAsiaTheme="majorEastAsia" w:hAnsiTheme="minorHAnsi" w:cstheme="minorHAnsi"/>
          </w:rPr>
          <w:t>,</w:t>
        </w:r>
        <w:r w:rsidR="00457846" w:rsidRPr="00FA0C7D">
          <w:rPr>
            <w:rStyle w:val="Hyperlink"/>
            <w:rFonts w:asciiTheme="minorHAnsi" w:eastAsiaTheme="majorEastAsia" w:hAnsiTheme="minorHAnsi" w:cstheme="minorHAnsi"/>
          </w:rPr>
          <w:t xml:space="preserve"> GBF,</w:t>
        </w:r>
        <w:r w:rsidRPr="00FA0C7D">
          <w:rPr>
            <w:rStyle w:val="Hyperlink"/>
            <w:rFonts w:asciiTheme="minorHAnsi" w:eastAsiaTheme="majorEastAsia" w:hAnsiTheme="minorHAnsi" w:cstheme="minorHAnsi"/>
          </w:rPr>
          <w:t xml:space="preserve"> GPF</w:t>
        </w:r>
        <w:r w:rsidR="00B11DA6" w:rsidRPr="00FA0C7D">
          <w:rPr>
            <w:rStyle w:val="Hyperlink"/>
            <w:rFonts w:asciiTheme="minorHAnsi" w:eastAsiaTheme="majorEastAsia" w:hAnsiTheme="minorHAnsi" w:cstheme="minorHAnsi"/>
          </w:rPr>
          <w:fldChar w:fldCharType="begin"/>
        </w:r>
        <w:r w:rsidR="00B11DA6" w:rsidRPr="00FA0C7D">
          <w:instrText xml:space="preserve"> XE "Growing Places Fund (GPF)" </w:instrText>
        </w:r>
        <w:r w:rsidR="00B11DA6" w:rsidRPr="00FA0C7D">
          <w:rPr>
            <w:rStyle w:val="Hyperlink"/>
            <w:rFonts w:asciiTheme="minorHAnsi" w:eastAsiaTheme="majorEastAsia" w:hAnsiTheme="minorHAnsi" w:cstheme="minorHAnsi"/>
          </w:rPr>
          <w:fldChar w:fldCharType="end"/>
        </w:r>
        <w:r w:rsidRPr="00FA0C7D">
          <w:rPr>
            <w:rStyle w:val="Hyperlink"/>
            <w:rFonts w:asciiTheme="minorHAnsi" w:eastAsiaTheme="majorEastAsia" w:hAnsiTheme="minorHAnsi" w:cstheme="minorHAnsi"/>
          </w:rPr>
          <w:t xml:space="preserve"> and SSF</w:t>
        </w:r>
        <w:r w:rsidR="00157533" w:rsidRPr="00FA0C7D">
          <w:rPr>
            <w:rStyle w:val="Hyperlink"/>
            <w:rFonts w:asciiTheme="minorHAnsi" w:eastAsiaTheme="majorEastAsia" w:hAnsiTheme="minorHAnsi" w:cstheme="minorHAnsi"/>
          </w:rPr>
          <w:fldChar w:fldCharType="begin"/>
        </w:r>
        <w:r w:rsidR="00157533" w:rsidRPr="00FA0C7D">
          <w:instrText xml:space="preserve"> XE "Sector Support Fund (SSF)" </w:instrText>
        </w:r>
        <w:r w:rsidR="00157533" w:rsidRPr="00FA0C7D">
          <w:rPr>
            <w:rStyle w:val="Hyperlink"/>
            <w:rFonts w:asciiTheme="minorHAnsi" w:eastAsiaTheme="majorEastAsia" w:hAnsiTheme="minorHAnsi" w:cstheme="minorHAnsi"/>
          </w:rPr>
          <w:fldChar w:fldCharType="end"/>
        </w:r>
        <w:r w:rsidRPr="00FA0C7D">
          <w:rPr>
            <w:rStyle w:val="Hyperlink"/>
            <w:rFonts w:asciiTheme="minorHAnsi" w:eastAsiaTheme="majorEastAsia" w:hAnsiTheme="minorHAnsi" w:cstheme="minorHAnsi"/>
          </w:rPr>
          <w:t xml:space="preserve"> projects;</w:t>
        </w:r>
      </w:hyperlink>
    </w:p>
    <w:p w14:paraId="19D57A9C" w14:textId="418F9E13" w:rsidR="004757D7" w:rsidRPr="00FA0C7D" w:rsidRDefault="004757D7" w:rsidP="009F3464">
      <w:pPr>
        <w:pStyle w:val="Heading4"/>
      </w:pPr>
      <w:r w:rsidRPr="00FA0C7D">
        <w:t xml:space="preserve">information about available funding </w:t>
      </w:r>
      <w:hyperlink r:id="rId58" w:history="1">
        <w:r w:rsidRPr="00FA0C7D">
          <w:rPr>
            <w:rStyle w:val="Hyperlink"/>
            <w:rFonts w:asciiTheme="minorHAnsi" w:eastAsiaTheme="majorEastAsia" w:hAnsiTheme="minorHAnsi" w:cstheme="minorHAnsi"/>
          </w:rPr>
          <w:t>opportunities</w:t>
        </w:r>
      </w:hyperlink>
      <w:r w:rsidRPr="00FA0C7D">
        <w:t xml:space="preserve"> and how open calls for projects will operate, including details of the criteria against </w:t>
      </w:r>
      <w:ins w:id="572" w:author="Helen Dyer - Capital Programme Manager (SELEP)" w:date="2023-03-13T08:17:00Z">
        <w:r w:rsidR="00FA31AE">
          <w:t xml:space="preserve">which </w:t>
        </w:r>
      </w:ins>
      <w:r w:rsidRPr="00FA0C7D">
        <w:t>projects will be assessed;</w:t>
      </w:r>
    </w:p>
    <w:p w14:paraId="2DCD6BD8" w14:textId="78363FD1" w:rsidR="004757D7" w:rsidRPr="00FA0C7D" w:rsidRDefault="00DE2B34" w:rsidP="009F3464">
      <w:pPr>
        <w:pStyle w:val="Heading4"/>
      </w:pPr>
      <w:hyperlink r:id="rId59" w:history="1">
        <w:r w:rsidR="004757D7" w:rsidRPr="00FA0C7D">
          <w:rPr>
            <w:rStyle w:val="Hyperlink"/>
            <w:rFonts w:asciiTheme="minorHAnsi" w:eastAsiaTheme="majorEastAsia" w:hAnsiTheme="minorHAnsi" w:cstheme="minorHAnsi"/>
          </w:rPr>
          <w:t>contact details</w:t>
        </w:r>
      </w:hyperlink>
      <w:r w:rsidR="004757D7" w:rsidRPr="00FA0C7D">
        <w:t xml:space="preserve"> for the </w:t>
      </w:r>
      <w:r w:rsidR="003A252F" w:rsidRPr="00FA0C7D">
        <w:t>Secretariat</w:t>
      </w:r>
      <w:r w:rsidR="004757D7" w:rsidRPr="00FA0C7D">
        <w:t>;</w:t>
      </w:r>
    </w:p>
    <w:p w14:paraId="3CAF07A6" w14:textId="47EBEFA7" w:rsidR="004757D7" w:rsidRPr="00FA0C7D" w:rsidRDefault="004757D7" w:rsidP="009F3464">
      <w:pPr>
        <w:pStyle w:val="Heading4"/>
        <w:rPr>
          <w:rFonts w:asciiTheme="minorHAnsi" w:hAnsiTheme="minorHAnsi" w:cstheme="minorHAnsi"/>
        </w:rPr>
      </w:pPr>
      <w:r w:rsidRPr="00FA0C7D">
        <w:rPr>
          <w:rFonts w:asciiTheme="minorHAnsi" w:hAnsiTheme="minorHAnsi" w:cstheme="minorHAnsi"/>
        </w:rPr>
        <w:t xml:space="preserve">Access to all </w:t>
      </w:r>
      <w:hyperlink r:id="rId60" w:history="1">
        <w:r w:rsidRPr="00FA0C7D">
          <w:rPr>
            <w:rStyle w:val="Hyperlink"/>
            <w:rFonts w:asciiTheme="minorHAnsi" w:eastAsiaTheme="majorEastAsia" w:hAnsiTheme="minorHAnsi" w:cstheme="minorHAnsi"/>
          </w:rPr>
          <w:t>key documents</w:t>
        </w:r>
      </w:hyperlink>
      <w:r w:rsidRPr="00FA0C7D">
        <w:rPr>
          <w:rFonts w:asciiTheme="minorHAnsi" w:hAnsiTheme="minorHAnsi" w:cstheme="minorHAnsi"/>
        </w:rPr>
        <w:t xml:space="preserve"> and </w:t>
      </w:r>
      <w:hyperlink r:id="rId61" w:history="1">
        <w:r w:rsidRPr="00FA0C7D">
          <w:rPr>
            <w:rStyle w:val="Hyperlink"/>
            <w:rFonts w:asciiTheme="minorHAnsi" w:eastAsiaTheme="majorEastAsia" w:hAnsiTheme="minorHAnsi" w:cstheme="minorHAnsi"/>
          </w:rPr>
          <w:t>policies</w:t>
        </w:r>
      </w:hyperlink>
      <w:r w:rsidRPr="00FA0C7D">
        <w:rPr>
          <w:rFonts w:asciiTheme="minorHAnsi" w:hAnsiTheme="minorHAnsi" w:cstheme="minorHAnsi"/>
        </w:rPr>
        <w:t xml:space="preserve">; including the Assurance Framework, Annual Report, Delivery Plan, </w:t>
      </w:r>
      <w:r w:rsidR="00A9056F" w:rsidRPr="00FA0C7D">
        <w:rPr>
          <w:rFonts w:asciiTheme="minorHAnsi" w:hAnsiTheme="minorHAnsi" w:cstheme="minorHAnsi"/>
        </w:rPr>
        <w:t>Local Industrial Strategy</w:t>
      </w:r>
      <w:r w:rsidR="00157533" w:rsidRPr="00FA0C7D">
        <w:rPr>
          <w:rFonts w:asciiTheme="minorHAnsi" w:hAnsiTheme="minorHAnsi" w:cstheme="minorHAnsi"/>
        </w:rPr>
        <w:fldChar w:fldCharType="begin"/>
      </w:r>
      <w:r w:rsidR="00157533" w:rsidRPr="00FA0C7D">
        <w:instrText xml:space="preserve"> XE "</w:instrText>
      </w:r>
      <w:r w:rsidR="00157533" w:rsidRPr="00FA0C7D">
        <w:rPr>
          <w:rFonts w:asciiTheme="minorHAnsi" w:hAnsiTheme="minorHAnsi" w:cstheme="minorHAnsi"/>
        </w:rPr>
        <w:instrText>Local Industrial Strategy</w:instrText>
      </w:r>
      <w:r w:rsidR="00157533" w:rsidRPr="00FA0C7D">
        <w:instrText xml:space="preserve">" </w:instrText>
      </w:r>
      <w:r w:rsidR="00157533" w:rsidRPr="00FA0C7D">
        <w:rPr>
          <w:rFonts w:asciiTheme="minorHAnsi" w:hAnsiTheme="minorHAnsi" w:cstheme="minorHAnsi"/>
        </w:rPr>
        <w:fldChar w:fldCharType="end"/>
      </w:r>
      <w:r w:rsidR="00A9056F" w:rsidRPr="00FA0C7D">
        <w:rPr>
          <w:rFonts w:asciiTheme="minorHAnsi" w:hAnsiTheme="minorHAnsi" w:cstheme="minorHAnsi"/>
        </w:rPr>
        <w:t xml:space="preserve">, </w:t>
      </w:r>
      <w:r w:rsidRPr="00FA0C7D">
        <w:rPr>
          <w:rFonts w:asciiTheme="minorHAnsi" w:hAnsiTheme="minorHAnsi" w:cstheme="minorHAnsi"/>
        </w:rPr>
        <w:t>Economic Strategy Statement</w:t>
      </w:r>
      <w:r w:rsidR="00DC0B5C" w:rsidRPr="00FA0C7D">
        <w:rPr>
          <w:rFonts w:asciiTheme="minorHAnsi" w:hAnsiTheme="minorHAnsi" w:cstheme="minorHAnsi"/>
        </w:rPr>
        <w:fldChar w:fldCharType="begin"/>
      </w:r>
      <w:r w:rsidR="00DC0B5C" w:rsidRPr="00FA0C7D">
        <w:instrText xml:space="preserve"> XE "</w:instrText>
      </w:r>
      <w:r w:rsidR="00DC0B5C" w:rsidRPr="00FA0C7D">
        <w:rPr>
          <w:rFonts w:asciiTheme="minorHAnsi" w:hAnsiTheme="minorHAnsi" w:cstheme="minorHAnsi"/>
        </w:rPr>
        <w:instrText>Economic Strategy Statement</w:instrText>
      </w:r>
      <w:r w:rsidR="00DC0B5C" w:rsidRPr="00FA0C7D">
        <w:instrText xml:space="preserve">" </w:instrText>
      </w:r>
      <w:r w:rsidR="00DC0B5C" w:rsidRPr="00FA0C7D">
        <w:rPr>
          <w:rFonts w:asciiTheme="minorHAnsi" w:hAnsiTheme="minorHAnsi" w:cstheme="minorHAnsi"/>
        </w:rPr>
        <w:fldChar w:fldCharType="end"/>
      </w:r>
      <w:r w:rsidR="00A9056F" w:rsidRPr="00FA0C7D">
        <w:rPr>
          <w:rFonts w:asciiTheme="minorHAnsi" w:hAnsiTheme="minorHAnsi" w:cstheme="minorHAnsi"/>
        </w:rPr>
        <w:t>, B</w:t>
      </w:r>
      <w:r w:rsidRPr="00FA0C7D">
        <w:rPr>
          <w:rFonts w:asciiTheme="minorHAnsi" w:hAnsiTheme="minorHAnsi" w:cstheme="minorHAnsi"/>
        </w:rPr>
        <w:t>oard member and Chief Executive</w:t>
      </w:r>
      <w:r w:rsidR="00A9056F" w:rsidRPr="00FA0C7D">
        <w:rPr>
          <w:rFonts w:asciiTheme="minorHAnsi" w:hAnsiTheme="minorHAnsi" w:cstheme="minorHAnsi"/>
        </w:rPr>
        <w:t xml:space="preserve"> Officer</w:t>
      </w:r>
      <w:r w:rsidRPr="00FA0C7D">
        <w:rPr>
          <w:rFonts w:asciiTheme="minorHAnsi" w:hAnsiTheme="minorHAnsi" w:cstheme="minorHAnsi"/>
        </w:rPr>
        <w:t xml:space="preserve"> </w:t>
      </w:r>
      <w:r w:rsidR="00A9056F" w:rsidRPr="00FA0C7D">
        <w:rPr>
          <w:rFonts w:asciiTheme="minorHAnsi" w:hAnsiTheme="minorHAnsi" w:cstheme="minorHAnsi"/>
        </w:rPr>
        <w:t>R</w:t>
      </w:r>
      <w:r w:rsidRPr="00FA0C7D">
        <w:rPr>
          <w:rFonts w:asciiTheme="minorHAnsi" w:hAnsiTheme="minorHAnsi" w:cstheme="minorHAnsi"/>
        </w:rPr>
        <w:t>egister</w:t>
      </w:r>
      <w:r w:rsidR="00A9056F" w:rsidRPr="00FA0C7D">
        <w:rPr>
          <w:rFonts w:asciiTheme="minorHAnsi" w:hAnsiTheme="minorHAnsi" w:cstheme="minorHAnsi"/>
        </w:rPr>
        <w:t>s</w:t>
      </w:r>
      <w:r w:rsidRPr="00FA0C7D">
        <w:rPr>
          <w:rFonts w:asciiTheme="minorHAnsi" w:hAnsiTheme="minorHAnsi" w:cstheme="minorHAnsi"/>
        </w:rPr>
        <w:t xml:space="preserve"> of </w:t>
      </w:r>
      <w:r w:rsidR="00A9056F" w:rsidRPr="00FA0C7D">
        <w:rPr>
          <w:rFonts w:asciiTheme="minorHAnsi" w:hAnsiTheme="minorHAnsi" w:cstheme="minorHAnsi"/>
        </w:rPr>
        <w:t>I</w:t>
      </w:r>
      <w:r w:rsidRPr="00FA0C7D">
        <w:rPr>
          <w:rFonts w:asciiTheme="minorHAnsi" w:hAnsiTheme="minorHAnsi" w:cstheme="minorHAnsi"/>
        </w:rPr>
        <w:t>nterests</w:t>
      </w:r>
      <w:r w:rsidR="0063130B" w:rsidRPr="00FA0C7D">
        <w:rPr>
          <w:rFonts w:asciiTheme="minorHAnsi" w:hAnsiTheme="minorHAnsi" w:cstheme="minorHAnsi"/>
        </w:rPr>
        <w:fldChar w:fldCharType="begin"/>
      </w:r>
      <w:r w:rsidR="0063130B" w:rsidRPr="00FA0C7D">
        <w:instrText xml:space="preserve"> XE "</w:instrText>
      </w:r>
      <w:r w:rsidR="0063130B" w:rsidRPr="00FA0C7D">
        <w:rPr>
          <w:rFonts w:asciiTheme="minorHAnsi" w:hAnsiTheme="minorHAnsi" w:cstheme="minorHAnsi"/>
        </w:rPr>
        <w:instrText>Interests</w:instrText>
      </w:r>
      <w:r w:rsidR="0063130B" w:rsidRPr="00FA0C7D">
        <w:rPr>
          <w:rFonts w:cstheme="minorHAnsi"/>
        </w:rPr>
        <w:instrText>:</w:instrText>
      </w:r>
      <w:r w:rsidR="0063130B" w:rsidRPr="00FA0C7D">
        <w:instrText xml:space="preserve">Register" </w:instrText>
      </w:r>
      <w:r w:rsidR="0063130B" w:rsidRPr="00FA0C7D">
        <w:rPr>
          <w:rFonts w:asciiTheme="minorHAnsi" w:hAnsiTheme="minorHAnsi" w:cstheme="minorHAnsi"/>
        </w:rPr>
        <w:fldChar w:fldCharType="end"/>
      </w:r>
      <w:r w:rsidRPr="00FA0C7D">
        <w:rPr>
          <w:rFonts w:asciiTheme="minorHAnsi" w:hAnsiTheme="minorHAnsi" w:cstheme="minorHAnsi"/>
        </w:rPr>
        <w:t>, and the following policies:</w:t>
      </w:r>
    </w:p>
    <w:p w14:paraId="21C53E67" w14:textId="4F0E799A" w:rsidR="004757D7" w:rsidRPr="00FA0C7D" w:rsidRDefault="004757D7" w:rsidP="00B2386B">
      <w:pPr>
        <w:pStyle w:val="Heading5"/>
      </w:pPr>
      <w:r w:rsidRPr="00FA0C7D">
        <w:t>Code of Conduct</w:t>
      </w:r>
      <w:r w:rsidR="00A9056F" w:rsidRPr="00FA0C7D">
        <w:t>;</w:t>
      </w:r>
    </w:p>
    <w:p w14:paraId="26F7B9C1" w14:textId="1C7A234F" w:rsidR="004757D7" w:rsidRPr="00FA0C7D" w:rsidRDefault="004757D7" w:rsidP="00B2386B">
      <w:pPr>
        <w:pStyle w:val="Heading5"/>
      </w:pPr>
      <w:r w:rsidRPr="00FA0C7D">
        <w:t>Confidential Reporting of Complaints Policy</w:t>
      </w:r>
      <w:r w:rsidR="00A9056F" w:rsidRPr="00FA0C7D">
        <w:t>;</w:t>
      </w:r>
    </w:p>
    <w:p w14:paraId="089DEDC5" w14:textId="509EB191" w:rsidR="004757D7" w:rsidRPr="00FA0C7D" w:rsidRDefault="004757D7" w:rsidP="00B2386B">
      <w:pPr>
        <w:pStyle w:val="Heading5"/>
      </w:pPr>
      <w:r w:rsidRPr="00FA0C7D">
        <w:t>Whistleblowing Policy</w:t>
      </w:r>
      <w:r w:rsidR="00A9056F" w:rsidRPr="00FA0C7D">
        <w:t>;</w:t>
      </w:r>
    </w:p>
    <w:p w14:paraId="2DB74B13" w14:textId="3976CF9D" w:rsidR="004757D7" w:rsidRPr="00FA0C7D" w:rsidRDefault="004757D7" w:rsidP="00B2386B">
      <w:pPr>
        <w:pStyle w:val="Heading5"/>
      </w:pPr>
      <w:r w:rsidRPr="00FA0C7D">
        <w:t>Register of Interest</w:t>
      </w:r>
      <w:ins w:id="573" w:author="Helen Dyer - Capital Programme Manager (SELEP)" w:date="2023-03-13T08:19:00Z">
        <w:r w:rsidR="00FA31AE">
          <w:t>s</w:t>
        </w:r>
      </w:ins>
      <w:r w:rsidR="00261024" w:rsidRPr="00FA0C7D">
        <w:fldChar w:fldCharType="begin"/>
      </w:r>
      <w:r w:rsidR="00261024" w:rsidRPr="00FA0C7D">
        <w:instrText xml:space="preserve"> XE "Interests:Register" </w:instrText>
      </w:r>
      <w:r w:rsidR="00261024" w:rsidRPr="00FA0C7D">
        <w:fldChar w:fldCharType="end"/>
      </w:r>
      <w:r w:rsidRPr="00FA0C7D">
        <w:t xml:space="preserve"> Policy</w:t>
      </w:r>
      <w:r w:rsidR="00A9056F" w:rsidRPr="00FA0C7D">
        <w:t>;</w:t>
      </w:r>
    </w:p>
    <w:p w14:paraId="6BC7EDB1" w14:textId="27EB1BD2" w:rsidR="004757D7" w:rsidRPr="00FA0C7D" w:rsidRDefault="004757D7" w:rsidP="00B2386B">
      <w:pPr>
        <w:pStyle w:val="Heading5"/>
      </w:pPr>
      <w:r w:rsidRPr="00FA0C7D">
        <w:t>Declaration of Interest</w:t>
      </w:r>
      <w:ins w:id="574" w:author="Helen Dyer - Capital Programme Manager (SELEP)" w:date="2023-03-13T08:19:00Z">
        <w:r w:rsidR="00FA31AE">
          <w:t xml:space="preserve"> </w:t>
        </w:r>
      </w:ins>
      <w:r w:rsidR="009F2265" w:rsidRPr="00FA0C7D">
        <w:fldChar w:fldCharType="begin"/>
      </w:r>
      <w:r w:rsidR="009F2265" w:rsidRPr="00FA0C7D">
        <w:instrText xml:space="preserve"> XE "Interests:Declaration" </w:instrText>
      </w:r>
      <w:r w:rsidR="009F2265" w:rsidRPr="00FA0C7D">
        <w:fldChar w:fldCharType="end"/>
      </w:r>
      <w:r w:rsidRPr="00FA0C7D">
        <w:t>- Guidance</w:t>
      </w:r>
      <w:r w:rsidR="00A9056F" w:rsidRPr="00FA0C7D">
        <w:t>;</w:t>
      </w:r>
    </w:p>
    <w:p w14:paraId="6FF69EAD" w14:textId="652875E1" w:rsidR="004757D7" w:rsidRPr="00FA0C7D" w:rsidRDefault="004757D7" w:rsidP="00B2386B">
      <w:pPr>
        <w:pStyle w:val="Heading5"/>
      </w:pPr>
      <w:r w:rsidRPr="00FA0C7D">
        <w:t>Board Recruitment Policy</w:t>
      </w:r>
      <w:r w:rsidR="00A9056F" w:rsidRPr="00FA0C7D">
        <w:t>;</w:t>
      </w:r>
    </w:p>
    <w:p w14:paraId="59BFAB6F" w14:textId="77777777" w:rsidR="005B4D81" w:rsidRDefault="005B4D81" w:rsidP="00B2386B">
      <w:pPr>
        <w:pStyle w:val="Heading5"/>
      </w:pPr>
      <w:r>
        <w:t>Expenses Policy;</w:t>
      </w:r>
    </w:p>
    <w:p w14:paraId="63324AF5" w14:textId="7CD15B64" w:rsidR="004757D7" w:rsidRPr="00FA0C7D" w:rsidRDefault="004757D7" w:rsidP="00B2386B">
      <w:pPr>
        <w:pStyle w:val="Heading5"/>
      </w:pPr>
      <w:r w:rsidRPr="00FA0C7D">
        <w:t>Hospitality Policy</w:t>
      </w:r>
      <w:r w:rsidR="00A9056F" w:rsidRPr="00FA0C7D">
        <w:t>;</w:t>
      </w:r>
    </w:p>
    <w:p w14:paraId="1B727970" w14:textId="3442E4E7" w:rsidR="004757D7" w:rsidRPr="00FA0C7D" w:rsidRDefault="004757D7" w:rsidP="00B2386B">
      <w:pPr>
        <w:pStyle w:val="Heading5"/>
      </w:pPr>
      <w:r w:rsidRPr="00FA0C7D">
        <w:t>Gifts and Hospitality Capture and Declaration Form</w:t>
      </w:r>
      <w:r w:rsidR="00A9056F" w:rsidRPr="00FA0C7D">
        <w:t>; and</w:t>
      </w:r>
    </w:p>
    <w:p w14:paraId="11A98EC3" w14:textId="54435443" w:rsidR="004757D7" w:rsidRPr="00FA0C7D" w:rsidRDefault="004757D7" w:rsidP="00B2386B">
      <w:pPr>
        <w:pStyle w:val="Heading5"/>
      </w:pPr>
      <w:r w:rsidRPr="00FA0C7D">
        <w:t xml:space="preserve"> Public Questions Policy</w:t>
      </w:r>
      <w:r w:rsidR="00A9056F" w:rsidRPr="00FA0C7D">
        <w:t>.</w:t>
      </w:r>
    </w:p>
    <w:p w14:paraId="1C9DE6BE" w14:textId="7B7413EC" w:rsidR="004757D7" w:rsidRPr="00FA0C7D" w:rsidRDefault="004757D7" w:rsidP="00CF1801">
      <w:pPr>
        <w:pStyle w:val="Heading5"/>
      </w:pPr>
      <w:r w:rsidRPr="00FA0C7D">
        <w:t>forward plans</w:t>
      </w:r>
      <w:r w:rsidR="00A9056F" w:rsidRPr="00FA0C7D">
        <w:t>;</w:t>
      </w:r>
    </w:p>
    <w:p w14:paraId="70A9CCEE" w14:textId="63F94DA6" w:rsidR="004757D7" w:rsidRPr="00FA0C7D" w:rsidRDefault="004757D7" w:rsidP="00B2386B">
      <w:pPr>
        <w:pStyle w:val="Heading5"/>
      </w:pPr>
      <w:r w:rsidRPr="00FA0C7D">
        <w:t>agendas</w:t>
      </w:r>
      <w:r w:rsidR="00A9056F" w:rsidRPr="00FA0C7D">
        <w:t>;</w:t>
      </w:r>
    </w:p>
    <w:p w14:paraId="3D27B25C" w14:textId="42DDE9E7" w:rsidR="004757D7" w:rsidRPr="00FA0C7D" w:rsidRDefault="004757D7" w:rsidP="00B2386B">
      <w:pPr>
        <w:pStyle w:val="Heading5"/>
      </w:pPr>
      <w:r w:rsidRPr="00FA0C7D">
        <w:t>reports and business cases</w:t>
      </w:r>
      <w:r w:rsidR="00A9056F" w:rsidRPr="00FA0C7D">
        <w:t>;</w:t>
      </w:r>
    </w:p>
    <w:p w14:paraId="36F23C7A" w14:textId="2DA667D8" w:rsidR="004757D7" w:rsidRPr="00FA0C7D" w:rsidRDefault="004757D7" w:rsidP="00B2386B">
      <w:pPr>
        <w:pStyle w:val="Heading5"/>
      </w:pPr>
      <w:r w:rsidRPr="00FA0C7D">
        <w:t>annual Delivery Plan</w:t>
      </w:r>
      <w:r w:rsidR="00DA2818" w:rsidRPr="00FA0C7D">
        <w:t>;</w:t>
      </w:r>
    </w:p>
    <w:p w14:paraId="0606F1FC" w14:textId="189D188C" w:rsidR="004757D7" w:rsidRPr="00FA0C7D" w:rsidRDefault="004757D7" w:rsidP="00B2386B">
      <w:pPr>
        <w:pStyle w:val="Heading5"/>
      </w:pPr>
      <w:r w:rsidRPr="00FA0C7D">
        <w:t>annual financial statement</w:t>
      </w:r>
      <w:r w:rsidR="00DA2818" w:rsidRPr="00FA0C7D">
        <w:t>;</w:t>
      </w:r>
    </w:p>
    <w:p w14:paraId="537E05F8" w14:textId="04A985FA" w:rsidR="004757D7" w:rsidRPr="00FA0C7D" w:rsidRDefault="004757D7" w:rsidP="00B2386B">
      <w:pPr>
        <w:pStyle w:val="Heading5"/>
      </w:pPr>
      <w:r w:rsidRPr="00FA0C7D">
        <w:t>annual assurance statement</w:t>
      </w:r>
      <w:r w:rsidR="00DA2818" w:rsidRPr="00FA0C7D">
        <w:t>;</w:t>
      </w:r>
    </w:p>
    <w:p w14:paraId="24B7E87E" w14:textId="14EB1562" w:rsidR="004757D7" w:rsidRPr="00FA0C7D" w:rsidRDefault="004757D7" w:rsidP="00B2386B">
      <w:pPr>
        <w:pStyle w:val="Heading5"/>
      </w:pPr>
      <w:r w:rsidRPr="00FA0C7D">
        <w:t>information on the process for applying for funding</w:t>
      </w:r>
      <w:r w:rsidR="00DA2818" w:rsidRPr="00FA0C7D">
        <w:t>;</w:t>
      </w:r>
    </w:p>
    <w:p w14:paraId="3E5EE4BE" w14:textId="033560FB" w:rsidR="004757D7" w:rsidRPr="00FA0C7D" w:rsidRDefault="004757D7" w:rsidP="00B2386B">
      <w:pPr>
        <w:pStyle w:val="Heading5"/>
      </w:pPr>
      <w:r w:rsidRPr="00FA0C7D">
        <w:t>minutes</w:t>
      </w:r>
      <w:r w:rsidR="00DA2818" w:rsidRPr="00FA0C7D">
        <w:t>;</w:t>
      </w:r>
    </w:p>
    <w:p w14:paraId="597A24FD" w14:textId="26DA8B85" w:rsidR="004757D7" w:rsidRPr="00FA0C7D" w:rsidRDefault="004757D7" w:rsidP="00B2386B">
      <w:pPr>
        <w:pStyle w:val="Heading5"/>
      </w:pPr>
      <w:r w:rsidRPr="00FA0C7D">
        <w:t xml:space="preserve">summary of decisions of the </w:t>
      </w:r>
      <w:r w:rsidR="00B11AAE" w:rsidRPr="00FA0C7D">
        <w:t>SELEP</w:t>
      </w:r>
      <w:r w:rsidRPr="00FA0C7D">
        <w:t xml:space="preserve"> </w:t>
      </w:r>
      <w:r w:rsidR="00913A3A" w:rsidRPr="00FA0C7D">
        <w:t>Ltd</w:t>
      </w:r>
      <w:r w:rsidR="00157533" w:rsidRPr="00FA0C7D">
        <w:fldChar w:fldCharType="begin"/>
      </w:r>
      <w:r w:rsidR="00157533" w:rsidRPr="00FA0C7D">
        <w:instrText xml:space="preserve"> XE "SELEP Ltd" </w:instrText>
      </w:r>
      <w:r w:rsidR="00157533" w:rsidRPr="00FA0C7D">
        <w:fldChar w:fldCharType="end"/>
      </w:r>
      <w:r w:rsidRPr="00FA0C7D">
        <w:t xml:space="preserve"> </w:t>
      </w:r>
      <w:r w:rsidR="00DA2818" w:rsidRPr="00FA0C7D">
        <w:t>B</w:t>
      </w:r>
      <w:r w:rsidRPr="00FA0C7D">
        <w:t>oards</w:t>
      </w:r>
      <w:r w:rsidR="00DA2818" w:rsidRPr="00FA0C7D">
        <w:t>.</w:t>
      </w:r>
    </w:p>
    <w:p w14:paraId="3DE9E131" w14:textId="4417C1BB" w:rsidR="004757D7" w:rsidRPr="00FA0C7D" w:rsidRDefault="004757D7" w:rsidP="00B2386B">
      <w:pPr>
        <w:pStyle w:val="Heading5"/>
        <w:rPr>
          <w:rStyle w:val="Hyperlink"/>
          <w:rFonts w:eastAsiaTheme="majorEastAsia"/>
        </w:rPr>
      </w:pPr>
      <w:r w:rsidRPr="00FA0C7D">
        <w:t xml:space="preserve">The website can be accessed at </w:t>
      </w:r>
      <w:hyperlink r:id="rId62" w:history="1">
        <w:r w:rsidRPr="00FA0C7D">
          <w:rPr>
            <w:rStyle w:val="Hyperlink"/>
          </w:rPr>
          <w:t>http://www.southeastlep.com/</w:t>
        </w:r>
      </w:hyperlink>
      <w:r w:rsidRPr="00FA0C7D">
        <w:rPr>
          <w:rStyle w:val="Hyperlink"/>
        </w:rPr>
        <w:t xml:space="preserve">. </w:t>
      </w:r>
    </w:p>
    <w:p w14:paraId="7C356D33" w14:textId="5F08A863" w:rsidR="004757D7" w:rsidRPr="00FA0C7D" w:rsidRDefault="004757D7" w:rsidP="00B2386B">
      <w:pPr>
        <w:pStyle w:val="Heading3"/>
      </w:pPr>
      <w:r w:rsidRPr="00FA0C7D">
        <w:rPr>
          <w:rStyle w:val="Hyperlink"/>
        </w:rPr>
        <w:t xml:space="preserve">In addition to being published on the </w:t>
      </w:r>
      <w:r w:rsidR="00B11AAE" w:rsidRPr="00FA0C7D">
        <w:rPr>
          <w:rStyle w:val="Hyperlink"/>
        </w:rPr>
        <w:t>SELEP</w:t>
      </w:r>
      <w:r w:rsidRPr="00FA0C7D">
        <w:rPr>
          <w:rStyle w:val="Hyperlink"/>
        </w:rPr>
        <w:t xml:space="preserve"> </w:t>
      </w:r>
      <w:r w:rsidR="00913A3A" w:rsidRPr="00FA0C7D">
        <w:rPr>
          <w:rStyle w:val="Hyperlink"/>
        </w:rPr>
        <w:t>Ltd</w:t>
      </w:r>
      <w:r w:rsidR="00157533" w:rsidRPr="00FA0C7D">
        <w:rPr>
          <w:rStyle w:val="Hyperlink"/>
        </w:rPr>
        <w:fldChar w:fldCharType="begin"/>
      </w:r>
      <w:r w:rsidR="00157533" w:rsidRPr="00FA0C7D">
        <w:instrText xml:space="preserve"> XE "SELEP Ltd" </w:instrText>
      </w:r>
      <w:r w:rsidR="00157533" w:rsidRPr="00FA0C7D">
        <w:rPr>
          <w:rStyle w:val="Hyperlink"/>
        </w:rPr>
        <w:fldChar w:fldCharType="end"/>
      </w:r>
      <w:r w:rsidR="00913A3A" w:rsidRPr="00FA0C7D">
        <w:rPr>
          <w:rStyle w:val="Hyperlink"/>
        </w:rPr>
        <w:t xml:space="preserve"> </w:t>
      </w:r>
      <w:r w:rsidRPr="00FA0C7D">
        <w:rPr>
          <w:rStyle w:val="Hyperlink"/>
        </w:rPr>
        <w:t>website, all Accountability Board</w:t>
      </w:r>
      <w:r w:rsidR="00DB7FDE" w:rsidRPr="00FA0C7D">
        <w:rPr>
          <w:rStyle w:val="Hyperlink"/>
        </w:rPr>
        <w:fldChar w:fldCharType="begin"/>
      </w:r>
      <w:r w:rsidR="00DB7FDE" w:rsidRPr="00FA0C7D">
        <w:instrText xml:space="preserve"> XE "Accountability Board" </w:instrText>
      </w:r>
      <w:r w:rsidR="00DB7FDE" w:rsidRPr="00FA0C7D">
        <w:rPr>
          <w:rStyle w:val="Hyperlink"/>
        </w:rPr>
        <w:fldChar w:fldCharType="end"/>
      </w:r>
      <w:r w:rsidRPr="00FA0C7D">
        <w:rPr>
          <w:rStyle w:val="Hyperlink"/>
        </w:rPr>
        <w:t xml:space="preserve"> agendas, decisions and minutes are also published on the </w:t>
      </w:r>
      <w:hyperlink r:id="rId63" w:history="1">
        <w:r w:rsidRPr="00FA0C7D">
          <w:rPr>
            <w:rStyle w:val="Hyperlink"/>
          </w:rPr>
          <w:t>Accountable Body</w:t>
        </w:r>
        <w:r w:rsidR="00DB7FDE" w:rsidRPr="00FA0C7D">
          <w:rPr>
            <w:rStyle w:val="Hyperlink"/>
          </w:rPr>
          <w:fldChar w:fldCharType="begin"/>
        </w:r>
        <w:r w:rsidR="00DB7FDE" w:rsidRPr="00FA0C7D">
          <w:instrText xml:space="preserve"> XE "Accountable Body" </w:instrText>
        </w:r>
        <w:r w:rsidR="00DB7FDE" w:rsidRPr="00FA0C7D">
          <w:rPr>
            <w:rStyle w:val="Hyperlink"/>
          </w:rPr>
          <w:fldChar w:fldCharType="end"/>
        </w:r>
        <w:r w:rsidRPr="00FA0C7D">
          <w:rPr>
            <w:rStyle w:val="Hyperlink"/>
          </w:rPr>
          <w:t xml:space="preserve"> website</w:t>
        </w:r>
      </w:hyperlink>
      <w:r w:rsidR="005E14E6" w:rsidRPr="00FA0C7D">
        <w:rPr>
          <w:rStyle w:val="Hyperlink"/>
        </w:rPr>
        <w:t xml:space="preserve"> and the websites of the </w:t>
      </w:r>
      <w:r w:rsidR="00C30FDA" w:rsidRPr="00FA0C7D">
        <w:rPr>
          <w:rStyle w:val="Hyperlink"/>
        </w:rPr>
        <w:t>six local authorities who are partners to the Accountability Board</w:t>
      </w:r>
      <w:r w:rsidRPr="00FA0C7D">
        <w:rPr>
          <w:rStyle w:val="Hyperlink"/>
        </w:rPr>
        <w:t xml:space="preserve">, which can be accessed at </w:t>
      </w:r>
      <w:hyperlink r:id="rId64" w:history="1">
        <w:r w:rsidRPr="00FA0C7D">
          <w:rPr>
            <w:rStyle w:val="Hyperlink"/>
          </w:rPr>
          <w:t>http://cmis.essexcc.gov.uk/essexcmis5/Home.aspx</w:t>
        </w:r>
      </w:hyperlink>
      <w:ins w:id="575" w:author="Helen Dyer - Capital Programme Manager (SELEP)" w:date="2023-03-13T08:20:00Z">
        <w:r w:rsidR="00E06A68">
          <w:rPr>
            <w:rStyle w:val="Hyperlink"/>
          </w:rPr>
          <w:t>.</w:t>
        </w:r>
      </w:ins>
    </w:p>
    <w:p w14:paraId="35077302" w14:textId="37E8C6B8" w:rsidR="003D7593" w:rsidRPr="00FA0C7D" w:rsidRDefault="00B11AAE" w:rsidP="00B2386B">
      <w:pPr>
        <w:pStyle w:val="Heading3"/>
      </w:pPr>
      <w:bookmarkStart w:id="576" w:name="_Ref7707021"/>
      <w:r w:rsidRPr="00FA0C7D">
        <w:t>SELEP</w:t>
      </w:r>
      <w:r w:rsidR="00DA2818" w:rsidRPr="00FA0C7D">
        <w:t xml:space="preserve"> Ltd</w:t>
      </w:r>
      <w:r w:rsidR="00157533" w:rsidRPr="00FA0C7D">
        <w:fldChar w:fldCharType="begin"/>
      </w:r>
      <w:r w:rsidR="00157533" w:rsidRPr="00FA0C7D">
        <w:instrText xml:space="preserve"> XE "SELEP Ltd" </w:instrText>
      </w:r>
      <w:r w:rsidR="00157533" w:rsidRPr="00FA0C7D">
        <w:fldChar w:fldCharType="end"/>
      </w:r>
      <w:r w:rsidR="003D7593" w:rsidRPr="00FA0C7D">
        <w:t xml:space="preserve"> ensures there is appropriate local engagement (with public and private stakeholders, and the general public) to inform key decisions around future strategy development. This includes sub-regional events and regular updates to stakeholders through a range of social media. As part of the </w:t>
      </w:r>
      <w:r w:rsidR="003D7593" w:rsidRPr="00B8014D">
        <w:t>Local Industrial Strategy</w:t>
      </w:r>
      <w:r w:rsidR="00157533" w:rsidRPr="00FA0C7D">
        <w:fldChar w:fldCharType="begin"/>
      </w:r>
      <w:r w:rsidR="00157533" w:rsidRPr="00FA0C7D">
        <w:instrText xml:space="preserve"> XE "Local Industrial Strategy" </w:instrText>
      </w:r>
      <w:r w:rsidR="00157533" w:rsidRPr="00FA0C7D">
        <w:fldChar w:fldCharType="end"/>
      </w:r>
      <w:r w:rsidR="003D7593" w:rsidRPr="00FA0C7D">
        <w:t xml:space="preserve"> development and wider team activities, measures will be put in place to evidence engagement, including a log of engagement activity.</w:t>
      </w:r>
      <w:bookmarkEnd w:id="576"/>
      <w:r w:rsidR="003D7593" w:rsidRPr="00FA0C7D">
        <w:t xml:space="preserve"> </w:t>
      </w:r>
    </w:p>
    <w:p w14:paraId="79D3E9A1" w14:textId="2A05854B" w:rsidR="003D7593" w:rsidRPr="00FA0C7D" w:rsidRDefault="00B11AAE" w:rsidP="00B2386B">
      <w:pPr>
        <w:pStyle w:val="Heading3"/>
        <w:rPr>
          <w:rFonts w:eastAsiaTheme="minorEastAsia"/>
          <w:lang w:eastAsia="ja-JP"/>
        </w:rPr>
      </w:pPr>
      <w:r w:rsidRPr="00FA0C7D">
        <w:rPr>
          <w:rFonts w:eastAsiaTheme="minorEastAsia"/>
          <w:lang w:eastAsia="ja-JP"/>
        </w:rPr>
        <w:t>SELEP</w:t>
      </w:r>
      <w:r w:rsidR="00DA2818" w:rsidRPr="00FA0C7D">
        <w:rPr>
          <w:rFonts w:eastAsiaTheme="minorEastAsia"/>
          <w:lang w:eastAsia="ja-JP"/>
        </w:rPr>
        <w:t xml:space="preserve"> Ltd</w:t>
      </w:r>
      <w:r w:rsidR="00157533" w:rsidRPr="00FA0C7D">
        <w:rPr>
          <w:rFonts w:eastAsiaTheme="minorEastAsia"/>
          <w:lang w:eastAsia="ja-JP"/>
        </w:rPr>
        <w:fldChar w:fldCharType="begin"/>
      </w:r>
      <w:r w:rsidR="00157533" w:rsidRPr="00FA0C7D">
        <w:instrText xml:space="preserve"> XE "SELEP Ltd" </w:instrText>
      </w:r>
      <w:r w:rsidR="00157533" w:rsidRPr="00FA0C7D">
        <w:rPr>
          <w:rFonts w:eastAsiaTheme="minorEastAsia"/>
          <w:lang w:eastAsia="ja-JP"/>
        </w:rPr>
        <w:fldChar w:fldCharType="end"/>
      </w:r>
      <w:r w:rsidR="003D7593" w:rsidRPr="00FA0C7D">
        <w:rPr>
          <w:rFonts w:eastAsiaTheme="minorEastAsia"/>
          <w:lang w:eastAsia="ja-JP"/>
        </w:rPr>
        <w:t xml:space="preserve"> actively cooperates and engages constructively with stakeholders and other regeneration organisations. These include:</w:t>
      </w:r>
    </w:p>
    <w:p w14:paraId="51B6BC23" w14:textId="6CC86FE8" w:rsidR="003D7593" w:rsidRPr="00FA0C7D" w:rsidRDefault="003D7593" w:rsidP="009F3464">
      <w:pPr>
        <w:pStyle w:val="Heading4"/>
        <w:rPr>
          <w:rFonts w:eastAsiaTheme="minorEastAsia"/>
        </w:rPr>
      </w:pPr>
      <w:r w:rsidRPr="00FA0C7D">
        <w:rPr>
          <w:rFonts w:eastAsiaTheme="minorEastAsia"/>
        </w:rPr>
        <w:t>Government</w:t>
      </w:r>
      <w:r w:rsidR="00157533" w:rsidRPr="00FA0C7D">
        <w:rPr>
          <w:rFonts w:eastAsiaTheme="minorEastAsia"/>
        </w:rPr>
        <w:fldChar w:fldCharType="begin"/>
      </w:r>
      <w:r w:rsidR="00157533" w:rsidRPr="00FA0C7D">
        <w:instrText xml:space="preserve"> XE "Government" </w:instrText>
      </w:r>
      <w:r w:rsidR="00157533" w:rsidRPr="00FA0C7D">
        <w:rPr>
          <w:rFonts w:eastAsiaTheme="minorEastAsia"/>
        </w:rPr>
        <w:fldChar w:fldCharType="end"/>
      </w:r>
      <w:r w:rsidRPr="00FA0C7D">
        <w:rPr>
          <w:rFonts w:eastAsiaTheme="minorEastAsia"/>
        </w:rPr>
        <w:t xml:space="preserve"> departments;</w:t>
      </w:r>
    </w:p>
    <w:p w14:paraId="6A5C697F" w14:textId="77777777" w:rsidR="003D7593" w:rsidRPr="00FA0C7D" w:rsidRDefault="003D7593" w:rsidP="009F3464">
      <w:pPr>
        <w:pStyle w:val="Heading4"/>
        <w:rPr>
          <w:rFonts w:eastAsiaTheme="minorEastAsia"/>
        </w:rPr>
      </w:pPr>
      <w:r w:rsidRPr="00FA0C7D">
        <w:rPr>
          <w:rFonts w:eastAsiaTheme="minorEastAsia"/>
        </w:rPr>
        <w:t>subnational bodies;</w:t>
      </w:r>
    </w:p>
    <w:p w14:paraId="764824B8" w14:textId="77777777" w:rsidR="003D7593" w:rsidRPr="00FA0C7D" w:rsidRDefault="003D7593" w:rsidP="009F3464">
      <w:pPr>
        <w:pStyle w:val="Heading4"/>
        <w:rPr>
          <w:rFonts w:eastAsiaTheme="minorEastAsia"/>
        </w:rPr>
      </w:pPr>
      <w:r w:rsidRPr="00FA0C7D">
        <w:rPr>
          <w:rFonts w:eastAsiaTheme="minorEastAsia"/>
        </w:rPr>
        <w:t>Local Authorities;</w:t>
      </w:r>
    </w:p>
    <w:p w14:paraId="48B5A326" w14:textId="77777777" w:rsidR="003D7593" w:rsidRPr="00FA0C7D" w:rsidRDefault="003D7593" w:rsidP="009F3464">
      <w:pPr>
        <w:pStyle w:val="Heading4"/>
        <w:rPr>
          <w:rFonts w:eastAsiaTheme="minorEastAsia"/>
        </w:rPr>
      </w:pPr>
      <w:r w:rsidRPr="00FA0C7D">
        <w:rPr>
          <w:rFonts w:eastAsiaTheme="minorEastAsia"/>
        </w:rPr>
        <w:t>third sector representatives;</w:t>
      </w:r>
    </w:p>
    <w:p w14:paraId="7B40CFD4" w14:textId="77777777" w:rsidR="003D7593" w:rsidRPr="00FA0C7D" w:rsidRDefault="003D7593" w:rsidP="009F3464">
      <w:pPr>
        <w:pStyle w:val="Heading4"/>
        <w:rPr>
          <w:rFonts w:eastAsiaTheme="minorEastAsia"/>
        </w:rPr>
      </w:pPr>
      <w:r w:rsidRPr="00FA0C7D">
        <w:rPr>
          <w:rFonts w:eastAsiaTheme="minorEastAsia"/>
        </w:rPr>
        <w:t>the general public;</w:t>
      </w:r>
    </w:p>
    <w:p w14:paraId="0071EEDB" w14:textId="77777777" w:rsidR="003D7593" w:rsidRPr="00FA0C7D" w:rsidRDefault="003D7593" w:rsidP="009F3464">
      <w:pPr>
        <w:pStyle w:val="Heading4"/>
        <w:rPr>
          <w:rFonts w:eastAsiaTheme="minorEastAsia"/>
        </w:rPr>
      </w:pPr>
      <w:r w:rsidRPr="00FA0C7D">
        <w:rPr>
          <w:rFonts w:eastAsiaTheme="minorEastAsia"/>
        </w:rPr>
        <w:t>the local business community;</w:t>
      </w:r>
    </w:p>
    <w:p w14:paraId="2DE4FE55" w14:textId="77777777" w:rsidR="003D7593" w:rsidRPr="00FA0C7D" w:rsidRDefault="003D7593" w:rsidP="009F3464">
      <w:pPr>
        <w:pStyle w:val="Heading4"/>
        <w:rPr>
          <w:rFonts w:eastAsiaTheme="minorEastAsia"/>
        </w:rPr>
      </w:pPr>
      <w:r w:rsidRPr="00FA0C7D">
        <w:rPr>
          <w:rFonts w:eastAsiaTheme="minorEastAsia"/>
        </w:rPr>
        <w:t>community interest groups;</w:t>
      </w:r>
    </w:p>
    <w:p w14:paraId="44FDD441" w14:textId="77777777" w:rsidR="003D7593" w:rsidRPr="00FA0C7D" w:rsidRDefault="003D7593" w:rsidP="009F3464">
      <w:pPr>
        <w:pStyle w:val="Heading4"/>
        <w:rPr>
          <w:rFonts w:eastAsiaTheme="minorEastAsia"/>
        </w:rPr>
      </w:pPr>
      <w:r w:rsidRPr="00FA0C7D">
        <w:rPr>
          <w:rFonts w:eastAsiaTheme="minorEastAsia"/>
        </w:rPr>
        <w:t>universities and research institutions;</w:t>
      </w:r>
    </w:p>
    <w:p w14:paraId="58C48AA1" w14:textId="77777777" w:rsidR="003D7593" w:rsidRPr="00FA0C7D" w:rsidRDefault="003D7593" w:rsidP="009F3464">
      <w:pPr>
        <w:pStyle w:val="Heading4"/>
        <w:rPr>
          <w:rFonts w:eastAsiaTheme="minorEastAsia"/>
        </w:rPr>
      </w:pPr>
      <w:r w:rsidRPr="00FA0C7D">
        <w:rPr>
          <w:rFonts w:eastAsiaTheme="minorEastAsia"/>
        </w:rPr>
        <w:t xml:space="preserve">Mayoral Combined Authorities (MCAs); and </w:t>
      </w:r>
    </w:p>
    <w:p w14:paraId="07072FE3" w14:textId="77777777" w:rsidR="003D7593" w:rsidRPr="00FA0C7D" w:rsidRDefault="003D7593" w:rsidP="009F3464">
      <w:pPr>
        <w:pStyle w:val="Heading4"/>
        <w:rPr>
          <w:rFonts w:eastAsiaTheme="minorEastAsia"/>
        </w:rPr>
      </w:pPr>
      <w:r w:rsidRPr="00FA0C7D">
        <w:rPr>
          <w:rFonts w:eastAsiaTheme="minorEastAsia"/>
        </w:rPr>
        <w:t xml:space="preserve">other LEPs. </w:t>
      </w:r>
    </w:p>
    <w:p w14:paraId="39C4D26F" w14:textId="367873F3" w:rsidR="003D7593" w:rsidRPr="00FA0C7D" w:rsidRDefault="00B11AAE" w:rsidP="00B2386B">
      <w:pPr>
        <w:pStyle w:val="Heading3"/>
        <w:rPr>
          <w:rFonts w:eastAsiaTheme="minorEastAsia"/>
          <w:lang w:eastAsia="ja-JP"/>
        </w:rPr>
      </w:pPr>
      <w:r w:rsidRPr="00FA0C7D">
        <w:rPr>
          <w:rFonts w:eastAsiaTheme="minorEastAsia"/>
          <w:lang w:eastAsia="ja-JP"/>
        </w:rPr>
        <w:t>SELEP</w:t>
      </w:r>
      <w:r w:rsidR="00DA2818" w:rsidRPr="00FA0C7D">
        <w:rPr>
          <w:rFonts w:eastAsiaTheme="minorEastAsia"/>
          <w:lang w:eastAsia="ja-JP"/>
        </w:rPr>
        <w:t xml:space="preserve"> Ltd</w:t>
      </w:r>
      <w:r w:rsidR="00157533" w:rsidRPr="00FA0C7D">
        <w:rPr>
          <w:rFonts w:eastAsiaTheme="minorEastAsia"/>
          <w:lang w:eastAsia="ja-JP"/>
        </w:rPr>
        <w:fldChar w:fldCharType="begin"/>
      </w:r>
      <w:r w:rsidR="00157533" w:rsidRPr="00FA0C7D">
        <w:instrText xml:space="preserve"> XE "SELEP Ltd" </w:instrText>
      </w:r>
      <w:r w:rsidR="00157533" w:rsidRPr="00FA0C7D">
        <w:rPr>
          <w:rFonts w:eastAsiaTheme="minorEastAsia"/>
          <w:lang w:eastAsia="ja-JP"/>
        </w:rPr>
        <w:fldChar w:fldCharType="end"/>
      </w:r>
      <w:r w:rsidR="003D7593" w:rsidRPr="00FA0C7D">
        <w:rPr>
          <w:rFonts w:eastAsiaTheme="minorEastAsia"/>
          <w:lang w:eastAsia="ja-JP"/>
        </w:rPr>
        <w:t xml:space="preserve"> works collaboratively on projects or decisions which are likely to have an effect across MCA or LEP borders or significantly affect the plans of another MCA or LEP.</w:t>
      </w:r>
    </w:p>
    <w:p w14:paraId="4EC9C44A" w14:textId="4254C681" w:rsidR="003D7593" w:rsidRPr="00FA0C7D" w:rsidRDefault="003D7593" w:rsidP="00B2386B">
      <w:pPr>
        <w:pStyle w:val="Heading3"/>
        <w:rPr>
          <w:rFonts w:eastAsiaTheme="minorEastAsia"/>
          <w:lang w:eastAsia="ja-JP"/>
        </w:rPr>
      </w:pPr>
      <w:r w:rsidRPr="00FA0C7D">
        <w:t>A forward plan of funding decisions is published 28 days in advance of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meetings to provide awareness of forthcoming decisions to the Accountability Board, and to enable the opportunity for comments to be raised by stakeholders and members of the public in advance of the meeting reports being published.</w:t>
      </w:r>
    </w:p>
    <w:p w14:paraId="32EB5518" w14:textId="2570E12F" w:rsidR="00482323" w:rsidRPr="00FA0C7D" w:rsidRDefault="003D7593" w:rsidP="00B2386B">
      <w:pPr>
        <w:pStyle w:val="Heading3"/>
        <w:rPr>
          <w:rFonts w:eastAsia="Times New Roman"/>
          <w:lang w:eastAsia="en-GB"/>
        </w:rPr>
        <w:sectPr w:rsidR="00482323" w:rsidRPr="00FA0C7D" w:rsidSect="001B63BB">
          <w:headerReference w:type="default" r:id="rId65"/>
          <w:pgSz w:w="11906" w:h="16838"/>
          <w:pgMar w:top="567" w:right="425" w:bottom="567" w:left="425" w:header="1474" w:footer="1077" w:gutter="0"/>
          <w:cols w:space="708"/>
          <w:docGrid w:linePitch="360"/>
        </w:sectPr>
      </w:pPr>
      <w:r w:rsidRPr="00FA0C7D">
        <w:t>The 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are the primary forum for engagement with local businesses, </w:t>
      </w:r>
      <w:r w:rsidRPr="00FA0C7D">
        <w:rPr>
          <w:rFonts w:eastAsia="Times New Roman"/>
          <w:lang w:eastAsia="en-GB"/>
        </w:rPr>
        <w:t>councils and members of the public. The public and private sector knowledge and expertise on the boards enables effective and meaningful engagement of local partners; this informs key decisions, future strategy development, the development of projects, and provides delivery of the greatest benefit to the area</w:t>
      </w:r>
      <w:bookmarkStart w:id="577" w:name="E"/>
      <w:bookmarkEnd w:id="577"/>
      <w:r w:rsidRPr="00FA0C7D">
        <w:rPr>
          <w:rFonts w:eastAsia="Times New Roman"/>
          <w:lang w:eastAsia="en-GB"/>
        </w:rPr>
        <w:t>.</w:t>
      </w:r>
    </w:p>
    <w:p w14:paraId="62D121AF" w14:textId="2D24C6E8" w:rsidR="00AD4732" w:rsidRPr="00FA0C7D" w:rsidRDefault="0024746F">
      <w:pPr>
        <w:pStyle w:val="Heading1"/>
      </w:pPr>
      <w:bookmarkStart w:id="578" w:name="_Toc25839131"/>
      <w:bookmarkStart w:id="579" w:name="_Ref27037225"/>
      <w:bookmarkStart w:id="580" w:name="_Toc29296720"/>
      <w:bookmarkStart w:id="581" w:name="_Toc102055313"/>
      <w:r w:rsidRPr="00FA0C7D">
        <w:t xml:space="preserve">Section 6: </w:t>
      </w:r>
      <w:r w:rsidR="00AD4732" w:rsidRPr="00FA0C7D">
        <w:t xml:space="preserve">How </w:t>
      </w:r>
      <w:r w:rsidR="00BC2914" w:rsidRPr="00FA0C7D">
        <w:t>W</w:t>
      </w:r>
      <w:r w:rsidR="00AD4732" w:rsidRPr="00FA0C7D">
        <w:t xml:space="preserve">e </w:t>
      </w:r>
      <w:r w:rsidR="00BC2914" w:rsidRPr="00FA0C7D">
        <w:t>M</w:t>
      </w:r>
      <w:r w:rsidR="00AD4732" w:rsidRPr="00FA0C7D">
        <w:t xml:space="preserve">ake </w:t>
      </w:r>
      <w:r w:rsidR="00BC2914" w:rsidRPr="00FA0C7D">
        <w:t>D</w:t>
      </w:r>
      <w:r w:rsidR="00AD4732" w:rsidRPr="00FA0C7D">
        <w:t>ecisions</w:t>
      </w:r>
      <w:bookmarkEnd w:id="578"/>
      <w:bookmarkEnd w:id="579"/>
      <w:bookmarkEnd w:id="580"/>
      <w:bookmarkEnd w:id="581"/>
    </w:p>
    <w:p w14:paraId="4B3B064A" w14:textId="0C260543" w:rsidR="00AD4732" w:rsidRPr="00FA0C7D" w:rsidRDefault="00AD4732" w:rsidP="00B2386B">
      <w:pPr>
        <w:pStyle w:val="Heading2"/>
      </w:pPr>
      <w:bookmarkStart w:id="582" w:name="_Toc25839132"/>
      <w:bookmarkStart w:id="583" w:name="_Ref27037186"/>
      <w:bookmarkStart w:id="584" w:name="_Toc29296721"/>
      <w:bookmarkStart w:id="585" w:name="_Toc102055314"/>
      <w:r w:rsidRPr="00FA0C7D">
        <w:t xml:space="preserve">Making and </w:t>
      </w:r>
      <w:r w:rsidR="00BC2914" w:rsidRPr="00FA0C7D">
        <w:t>R</w:t>
      </w:r>
      <w:r w:rsidRPr="00FA0C7D">
        <w:t xml:space="preserve">ecording </w:t>
      </w:r>
      <w:r w:rsidR="00BC2914" w:rsidRPr="00FA0C7D">
        <w:t>D</w:t>
      </w:r>
      <w:r w:rsidRPr="00FA0C7D">
        <w:t>ecisions</w:t>
      </w:r>
      <w:bookmarkEnd w:id="582"/>
      <w:bookmarkEnd w:id="583"/>
      <w:bookmarkEnd w:id="584"/>
      <w:bookmarkEnd w:id="585"/>
    </w:p>
    <w:p w14:paraId="57C88D3A" w14:textId="7F6973A8" w:rsidR="00A1234D" w:rsidRPr="00FA0C7D" w:rsidRDefault="00A1234D" w:rsidP="00B2386B">
      <w:pPr>
        <w:pStyle w:val="Heading3"/>
      </w:pPr>
      <w:bookmarkStart w:id="586" w:name="_Ref7706640"/>
      <w:r w:rsidRPr="00FA0C7D">
        <w:t>Clear systems, rules, practice</w:t>
      </w:r>
      <w:ins w:id="587" w:author="Helen Dyer - Capital Programme Manager (SELEP)" w:date="2023-03-13T08:23:00Z">
        <w:r w:rsidR="009C5252">
          <w:t>s</w:t>
        </w:r>
      </w:ins>
      <w:r w:rsidRPr="00FA0C7D">
        <w:t xml:space="preserve"> and processes are in place to ensure that decisions are made on a transparent basis, by the appropriate person or groups and on merit.</w:t>
      </w:r>
      <w:bookmarkEnd w:id="586"/>
      <w:r w:rsidRPr="00FA0C7D">
        <w:t xml:space="preserve"> </w:t>
      </w:r>
    </w:p>
    <w:p w14:paraId="43DED97D" w14:textId="1CFA4E8D" w:rsidR="00A1234D" w:rsidRPr="00FA0C7D" w:rsidRDefault="00A1234D" w:rsidP="00B2386B">
      <w:pPr>
        <w:pStyle w:val="Heading3"/>
        <w:rPr>
          <w:lang w:eastAsia="en-GB"/>
        </w:rPr>
      </w:pPr>
      <w:r w:rsidRPr="00FA0C7D">
        <w:t>Arrangements are in place to support the effective and meaningful engagement of local stakeholders and the public. The Strategic Board</w:t>
      </w:r>
      <w:r w:rsidR="003F5137" w:rsidRPr="00FA0C7D">
        <w:fldChar w:fldCharType="begin"/>
      </w:r>
      <w:r w:rsidR="003F5137" w:rsidRPr="00FA0C7D">
        <w:instrText xml:space="preserve"> XE "Strategic Board" </w:instrText>
      </w:r>
      <w:r w:rsidR="003F5137" w:rsidRPr="00FA0C7D">
        <w:fldChar w:fldCharType="end"/>
      </w:r>
      <w:r w:rsidRPr="00FA0C7D">
        <w:t>, Accountability Board</w:t>
      </w:r>
      <w:del w:id="588" w:author="Helen Dyer - Capital Programme Manager (SELEP)" w:date="2023-03-13T08:23:00Z">
        <w:r w:rsidRPr="00FA0C7D">
          <w:delText>s</w:delText>
        </w:r>
      </w:del>
      <w:r w:rsidRPr="00FA0C7D">
        <w:t xml:space="preserve"> and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operate with transparency, openness and good communication, with processes in place to ensure that these principles are replicated as part of the decision-making processes. </w:t>
      </w:r>
    </w:p>
    <w:p w14:paraId="5D6D8453" w14:textId="34BB4D39" w:rsidR="00A1234D" w:rsidRPr="00FA0C7D" w:rsidRDefault="00A1234D" w:rsidP="00B2386B">
      <w:pPr>
        <w:pStyle w:val="Heading3"/>
      </w:pPr>
      <w:bookmarkStart w:id="589" w:name="_Ref7706707"/>
      <w:r w:rsidRPr="00FA0C7D">
        <w:t>Meetings of the Strategic and Accountability Boards are open to members of the press and public, except for any items that should be treated confidentially (</w:t>
      </w:r>
      <w:r w:rsidRPr="00FA0C7D">
        <w:fldChar w:fldCharType="begin"/>
      </w:r>
      <w:r w:rsidRPr="00FA0C7D">
        <w:instrText xml:space="preserve"> REF _Ref7774265 \r \p \h  \* MERGEFORMAT </w:instrText>
      </w:r>
      <w:r w:rsidRPr="00FA0C7D">
        <w:fldChar w:fldCharType="separate"/>
      </w:r>
      <w:r w:rsidR="00A130F7">
        <w:t>Q.9 below</w:t>
      </w:r>
      <w:r w:rsidRPr="00FA0C7D">
        <w:fldChar w:fldCharType="end"/>
      </w:r>
      <w:r w:rsidRPr="00FA0C7D">
        <w:t xml:space="preserve">). </w:t>
      </w:r>
      <w:hyperlink r:id="rId66" w:history="1">
        <w:r w:rsidR="00DF1F01" w:rsidRPr="00FA0C7D">
          <w:rPr>
            <w:rStyle w:val="Hyperlink"/>
          </w:rPr>
          <w:t>The</w:t>
        </w:r>
      </w:hyperlink>
      <w:r w:rsidR="00DF1F01" w:rsidRPr="00FA0C7D">
        <w:rPr>
          <w:rStyle w:val="Hyperlink"/>
        </w:rPr>
        <w:t xml:space="preserve"> Public Questions Policy</w:t>
      </w:r>
      <w:r w:rsidRPr="00FA0C7D">
        <w:t xml:space="preserve"> sets out the process under which questions can be made by a member of the public to</w:t>
      </w:r>
      <w:r w:rsidR="0028105E" w:rsidRPr="00FA0C7D">
        <w:t xml:space="preserve"> either</w:t>
      </w:r>
      <w:r w:rsidRPr="00FA0C7D">
        <w:t xml:space="preserve"> board. Filming or recording of proceedings can take place, provided that they are agreed in advance with the Secretariat and at the discretion of the board chair</w:t>
      </w:r>
      <w:r w:rsidR="00DB0C87" w:rsidRPr="00FA0C7D">
        <w:fldChar w:fldCharType="begin"/>
      </w:r>
      <w:r w:rsidR="00DB0C87" w:rsidRPr="00FA0C7D">
        <w:instrText xml:space="preserve"> XE "Chair" </w:instrText>
      </w:r>
      <w:r w:rsidR="00DB0C87" w:rsidRPr="00FA0C7D">
        <w:fldChar w:fldCharType="end"/>
      </w:r>
      <w:r w:rsidRPr="00FA0C7D">
        <w:t>.</w:t>
      </w:r>
      <w:bookmarkEnd w:id="589"/>
    </w:p>
    <w:p w14:paraId="63669A02" w14:textId="0EE719EB" w:rsidR="00A46767" w:rsidRPr="00FA0C7D" w:rsidRDefault="00A46767">
      <w:pPr>
        <w:pStyle w:val="Heading3"/>
      </w:pPr>
      <w:r w:rsidRPr="00FA0C7D">
        <w:t>The quorum requirements of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and details regarding </w:t>
      </w:r>
      <w:r w:rsidR="00DD0565" w:rsidRPr="00FA0C7D">
        <w:t xml:space="preserve">Electronic </w:t>
      </w:r>
      <w:r w:rsidR="009D4428" w:rsidRPr="00FA0C7D">
        <w:t>Procedures</w:t>
      </w:r>
      <w:r w:rsidR="00DD0565" w:rsidRPr="00FA0C7D">
        <w:t xml:space="preserve"> are con</w:t>
      </w:r>
      <w:ins w:id="590" w:author="Helen Dyer - Capital Programme Manager (SELEP)" w:date="2023-03-13T08:24:00Z">
        <w:r w:rsidR="009C5252">
          <w:t>tained</w:t>
        </w:r>
      </w:ins>
      <w:del w:id="591" w:author="Helen Dyer - Capital Programme Manager (SELEP)" w:date="2023-03-13T08:24:00Z">
        <w:r w:rsidR="00DD0565" w:rsidRPr="00FA0C7D" w:rsidDel="009C5252">
          <w:delText>tinued</w:delText>
        </w:r>
      </w:del>
      <w:r w:rsidR="00DD0565" w:rsidRPr="00FA0C7D">
        <w:t xml:space="preserve"> within the Terms of </w:t>
      </w:r>
      <w:r w:rsidR="009D4428" w:rsidRPr="00FA0C7D">
        <w:t>Reference</w:t>
      </w:r>
      <w:r w:rsidR="008D28A7" w:rsidRPr="00FA0C7D">
        <w:fldChar w:fldCharType="begin"/>
      </w:r>
      <w:r w:rsidR="008D28A7" w:rsidRPr="00FA0C7D">
        <w:instrText xml:space="preserve"> XE "Terms of Reference" </w:instrText>
      </w:r>
      <w:r w:rsidR="008D28A7" w:rsidRPr="00FA0C7D">
        <w:fldChar w:fldCharType="end"/>
      </w:r>
      <w:r w:rsidR="00DD0565" w:rsidRPr="00FA0C7D">
        <w:t>.</w:t>
      </w:r>
    </w:p>
    <w:p w14:paraId="4D7A518C" w14:textId="05EB00F1" w:rsidR="00A1234D" w:rsidRPr="00FA0C7D" w:rsidRDefault="00A1234D" w:rsidP="00B2386B">
      <w:pPr>
        <w:pStyle w:val="Heading3"/>
        <w:rPr>
          <w:lang w:eastAsia="en-GB"/>
        </w:rPr>
      </w:pPr>
      <w:r w:rsidRPr="00FA0C7D">
        <w:t>All decisions undertaken by the Investment Panel</w:t>
      </w:r>
      <w:r w:rsidR="004F38D4" w:rsidRPr="00FA0C7D">
        <w:fldChar w:fldCharType="begin"/>
      </w:r>
      <w:r w:rsidR="004F38D4" w:rsidRPr="00FA0C7D">
        <w:instrText xml:space="preserve"> XE "Investment Panel" </w:instrText>
      </w:r>
      <w:r w:rsidR="004F38D4" w:rsidRPr="00FA0C7D">
        <w:fldChar w:fldCharType="end"/>
      </w:r>
      <w:r w:rsidRPr="00FA0C7D">
        <w:t>, Strategic or Accountability Board</w:t>
      </w:r>
      <w:ins w:id="592" w:author="Helen Dyer - Capital Programme Manager (SELEP)" w:date="2023-03-13T08:24:00Z">
        <w:r w:rsidR="004D4452">
          <w:t>s</w:t>
        </w:r>
      </w:ins>
      <w:r w:rsidR="00DB7FDE" w:rsidRPr="00FA0C7D">
        <w:fldChar w:fldCharType="begin"/>
      </w:r>
      <w:r w:rsidR="00DB7FDE" w:rsidRPr="00FA0C7D">
        <w:instrText xml:space="preserve"> XE "Accountability Board" </w:instrText>
      </w:r>
      <w:r w:rsidR="00DB7FDE" w:rsidRPr="00FA0C7D">
        <w:fldChar w:fldCharType="end"/>
      </w:r>
      <w:r w:rsidRPr="00FA0C7D">
        <w:t xml:space="preserve"> must be supported by a full written paper. This must provide details of the decision being sought and contain all relevant information to enable an informed decision. All reports will be reviewed by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prior to publication, who will add the details of any implications arising as a result of the decision being sought. If appropriate, the Accountable Body will provide comments on the financial and legal implications of recommendations being made to the Accountability Board. </w:t>
      </w:r>
    </w:p>
    <w:p w14:paraId="68974930" w14:textId="7F8CCF90" w:rsidR="00A1234D" w:rsidRPr="00FA0C7D" w:rsidRDefault="00A1234D" w:rsidP="00B2386B">
      <w:pPr>
        <w:pStyle w:val="Heading3"/>
      </w:pPr>
      <w:r w:rsidRPr="00FA0C7D">
        <w:t>All papers relating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are made </w:t>
      </w:r>
      <w:hyperlink r:id="rId67" w:history="1">
        <w:r w:rsidRPr="00FA0C7D">
          <w:rPr>
            <w:rStyle w:val="Hyperlink"/>
          </w:rPr>
          <w:t xml:space="preserve">available on both the </w:t>
        </w:r>
        <w:r w:rsidR="00B11AAE" w:rsidRPr="00FA0C7D">
          <w:rPr>
            <w:rStyle w:val="Hyperlink"/>
          </w:rPr>
          <w:t>SELEP</w:t>
        </w:r>
      </w:hyperlink>
      <w:r w:rsidRPr="00FA0C7D">
        <w:t xml:space="preserve"> </w:t>
      </w:r>
      <w:r w:rsidR="00913A3A" w:rsidRPr="00FA0C7D">
        <w:t>Ltd</w:t>
      </w:r>
      <w:r w:rsidR="00157533" w:rsidRPr="00FA0C7D">
        <w:fldChar w:fldCharType="begin"/>
      </w:r>
      <w:r w:rsidR="00157533" w:rsidRPr="00FA0C7D">
        <w:instrText xml:space="preserve"> XE "SELEP Ltd" </w:instrText>
      </w:r>
      <w:r w:rsidR="00157533" w:rsidRPr="00FA0C7D">
        <w:fldChar w:fldCharType="end"/>
      </w:r>
      <w:r w:rsidR="00913A3A" w:rsidRPr="00FA0C7D">
        <w:t xml:space="preserve"> </w:t>
      </w:r>
      <w:r w:rsidRPr="00FA0C7D">
        <w:t>and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website. Papers relating to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and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are made available on the </w:t>
      </w:r>
      <w:hyperlink r:id="rId68" w:history="1">
        <w:r w:rsidR="00B11AAE" w:rsidRPr="00FA0C7D">
          <w:rPr>
            <w:rStyle w:val="Hyperlink"/>
          </w:rPr>
          <w:t>SELEP</w:t>
        </w:r>
        <w:r w:rsidRPr="00FA0C7D">
          <w:rPr>
            <w:rStyle w:val="Hyperlink"/>
          </w:rPr>
          <w:t xml:space="preserve"> Website.</w:t>
        </w:r>
      </w:hyperlink>
      <w:r w:rsidRPr="00FA0C7D">
        <w:t xml:space="preserve"> </w:t>
      </w:r>
    </w:p>
    <w:p w14:paraId="0EDFB4C5" w14:textId="5F6257B0" w:rsidR="00A1234D" w:rsidRPr="00FA0C7D" w:rsidRDefault="00A1234D">
      <w:pPr>
        <w:pStyle w:val="Heading3"/>
      </w:pPr>
      <w:r w:rsidRPr="00FA0C7D">
        <w:t>All papers are published at least 5 clear working days before the meeting, except for papers containing confidential information (</w:t>
      </w:r>
      <w:r w:rsidRPr="00FA0C7D">
        <w:fldChar w:fldCharType="begin"/>
      </w:r>
      <w:r w:rsidRPr="00FA0C7D">
        <w:instrText xml:space="preserve"> REF _Ref7774265 \r \p \h  \* MERGEFORMAT </w:instrText>
      </w:r>
      <w:r w:rsidRPr="00FA0C7D">
        <w:fldChar w:fldCharType="separate"/>
      </w:r>
      <w:r w:rsidR="00A130F7">
        <w:t>Q.9 below</w:t>
      </w:r>
      <w:r w:rsidRPr="00FA0C7D">
        <w:fldChar w:fldCharType="end"/>
      </w:r>
      <w:r w:rsidRPr="00FA0C7D">
        <w:t xml:space="preserve">), or in extreme circumstances where it is not possible to circulate papers in advance. </w:t>
      </w:r>
    </w:p>
    <w:p w14:paraId="3726A67C" w14:textId="07A73C9B" w:rsidR="00A1234D" w:rsidRPr="00FA0C7D" w:rsidRDefault="00A1234D">
      <w:pPr>
        <w:pStyle w:val="Heading3"/>
      </w:pPr>
      <w:bookmarkStart w:id="593" w:name="_Ref10534878"/>
      <w:r w:rsidRPr="00FA0C7D">
        <w:t>These timelines for publication</w:t>
      </w:r>
      <w:del w:id="594" w:author="Helen Dyer - Capital Programme Manager (SELEP)" w:date="2023-03-13T08:25:00Z">
        <w:r w:rsidRPr="00FA0C7D">
          <w:delText>s</w:delText>
        </w:r>
      </w:del>
      <w:r w:rsidRPr="00FA0C7D">
        <w:t xml:space="preserve"> of papers are clearly outlined </w:t>
      </w:r>
      <w:hyperlink r:id="rId69" w:history="1">
        <w:r w:rsidRPr="00FA0C7D">
          <w:rPr>
            <w:rStyle w:val="Hyperlink"/>
            <w:color w:val="auto"/>
            <w:u w:val="none"/>
          </w:rPr>
          <w:t xml:space="preserve">on the </w:t>
        </w:r>
        <w:r w:rsidR="00B11AAE" w:rsidRPr="00FA0C7D">
          <w:rPr>
            <w:rStyle w:val="Hyperlink"/>
            <w:color w:val="auto"/>
            <w:u w:val="none"/>
          </w:rPr>
          <w:t>SELEP</w:t>
        </w:r>
        <w:r w:rsidRPr="00FA0C7D">
          <w:rPr>
            <w:rStyle w:val="Hyperlink"/>
            <w:color w:val="auto"/>
            <w:u w:val="none"/>
          </w:rPr>
          <w:t xml:space="preserve"> website</w:t>
        </w:r>
      </w:hyperlink>
      <w:r w:rsidRPr="00FA0C7D">
        <w:t>.</w:t>
      </w:r>
      <w:bookmarkEnd w:id="593"/>
      <w:r w:rsidRPr="00FA0C7D">
        <w:t xml:space="preserve"> </w:t>
      </w:r>
    </w:p>
    <w:p w14:paraId="1168333D" w14:textId="24000A3D" w:rsidR="00355656" w:rsidRPr="00FA0C7D" w:rsidRDefault="00566C54" w:rsidP="000C5D55">
      <w:pPr>
        <w:pStyle w:val="Heading3"/>
      </w:pPr>
      <w:bookmarkStart w:id="595" w:name="_Ref7774265"/>
      <w:r w:rsidRPr="00FA0C7D">
        <w:t>Please see the</w:t>
      </w:r>
      <w:r w:rsidR="008E07DE" w:rsidRPr="00FA0C7D">
        <w:t xml:space="preserve"> SELEP Ltd</w:t>
      </w:r>
      <w:r w:rsidR="00157533" w:rsidRPr="00FA0C7D">
        <w:fldChar w:fldCharType="begin"/>
      </w:r>
      <w:r w:rsidR="00157533" w:rsidRPr="00FA0C7D">
        <w:instrText xml:space="preserve"> XE "SELEP Ltd" </w:instrText>
      </w:r>
      <w:r w:rsidR="00157533" w:rsidRPr="00FA0C7D">
        <w:fldChar w:fldCharType="end"/>
      </w:r>
      <w:r w:rsidRPr="00FA0C7D">
        <w:t xml:space="preserve"> </w:t>
      </w:r>
      <w:hyperlink r:id="rId70" w:history="1">
        <w:r w:rsidRPr="00FA0C7D">
          <w:rPr>
            <w:rStyle w:val="Hyperlink"/>
            <w:color w:val="auto"/>
            <w:u w:val="none"/>
          </w:rPr>
          <w:t>Articles of Association</w:t>
        </w:r>
      </w:hyperlink>
      <w:r w:rsidRPr="00FA0C7D">
        <w:t xml:space="preserve"> for the definition of confidential information.</w:t>
      </w:r>
      <w:bookmarkEnd w:id="595"/>
    </w:p>
    <w:p w14:paraId="3DE18147" w14:textId="4F56E2DB" w:rsidR="00EE2C64" w:rsidRPr="00FA0C7D" w:rsidRDefault="00A1234D">
      <w:pPr>
        <w:pStyle w:val="Heading3"/>
      </w:pPr>
      <w:r w:rsidRPr="00FA0C7D">
        <w:t xml:space="preserve">Where information that is necessary to support a </w:t>
      </w:r>
      <w:r w:rsidR="00EE2C64" w:rsidRPr="00FA0C7D">
        <w:t>B</w:t>
      </w:r>
      <w:r w:rsidRPr="00FA0C7D">
        <w:t>oard decision is exempt from publication, in line with the requirements above, this is clearly stated on the respective meeting agenda, with the reason for the exemption included. The standard reporting template must be applied when publishing all meeting agendas to ensure that appropriate reference is made to exempt items.</w:t>
      </w:r>
    </w:p>
    <w:p w14:paraId="723E5A66" w14:textId="32154AAF" w:rsidR="00A1234D" w:rsidRPr="00FA0C7D" w:rsidRDefault="00A1234D" w:rsidP="004D21EF">
      <w:pPr>
        <w:pStyle w:val="Heading3"/>
      </w:pPr>
      <w:r w:rsidRPr="00FA0C7D">
        <w:t>Board members and officers in receipt of confidential information (</w:t>
      </w:r>
      <w:r w:rsidRPr="00FA0C7D">
        <w:fldChar w:fldCharType="begin"/>
      </w:r>
      <w:r w:rsidRPr="00FA0C7D">
        <w:instrText xml:space="preserve"> REF _Ref7774265 \r \p \h  \* MERGEFORMAT </w:instrText>
      </w:r>
      <w:r w:rsidRPr="00FA0C7D">
        <w:fldChar w:fldCharType="separate"/>
      </w:r>
      <w:r w:rsidR="00A130F7">
        <w:t>Q.9 above</w:t>
      </w:r>
      <w:r w:rsidRPr="00FA0C7D">
        <w:fldChar w:fldCharType="end"/>
      </w:r>
      <w:r w:rsidRPr="00FA0C7D">
        <w:t xml:space="preserve">) from the </w:t>
      </w:r>
      <w:r w:rsidR="00B11AAE" w:rsidRPr="00FA0C7D">
        <w:t>SELEP</w:t>
      </w:r>
      <w:r w:rsidR="00F51EED"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are required to adhere to the </w:t>
      </w:r>
      <w:hyperlink r:id="rId71" w:history="1">
        <w:r w:rsidRPr="00FA0C7D">
          <w:rPr>
            <w:rStyle w:val="Hyperlink"/>
            <w:color w:val="auto"/>
            <w:u w:val="none"/>
          </w:rPr>
          <w:t>Code of Conduct</w:t>
        </w:r>
      </w:hyperlink>
      <w:r w:rsidRPr="00FA0C7D">
        <w:t xml:space="preserve"> </w:t>
      </w:r>
      <w:r w:rsidR="00D23F94" w:rsidRPr="00FA0C7D">
        <w:t xml:space="preserve">and the </w:t>
      </w:r>
      <w:r>
        <w:fldChar w:fldCharType="begin"/>
      </w:r>
      <w:r>
        <w:instrText xml:space="preserve"> HYPERLINK "https://intranet.essex.gov.uk/Pages/Secure_handling_of_information.aspx" </w:instrText>
      </w:r>
      <w:r>
        <w:fldChar w:fldCharType="separate"/>
      </w:r>
      <w:r w:rsidR="00D23F94" w:rsidRPr="00FA0C7D">
        <w:rPr>
          <w:rStyle w:val="Hyperlink"/>
          <w:color w:val="auto"/>
          <w:u w:val="none"/>
        </w:rPr>
        <w:t>E</w:t>
      </w:r>
      <w:ins w:id="596" w:author="Helen Dyer - Capital Programme Manager (SELEP)" w:date="2023-03-13T08:26:00Z">
        <w:r w:rsidR="004D4452">
          <w:rPr>
            <w:rStyle w:val="Hyperlink"/>
            <w:color w:val="auto"/>
            <w:u w:val="none"/>
          </w:rPr>
          <w:t xml:space="preserve">ssex </w:t>
        </w:r>
      </w:ins>
      <w:r w:rsidR="00D23F94" w:rsidRPr="00FA0C7D">
        <w:rPr>
          <w:rStyle w:val="Hyperlink"/>
          <w:color w:val="auto"/>
          <w:u w:val="none"/>
        </w:rPr>
        <w:t>C</w:t>
      </w:r>
      <w:ins w:id="597" w:author="Helen Dyer - Capital Programme Manager (SELEP)" w:date="2023-03-13T08:26:00Z">
        <w:r w:rsidR="004D4452">
          <w:rPr>
            <w:rStyle w:val="Hyperlink"/>
            <w:color w:val="auto"/>
            <w:u w:val="none"/>
          </w:rPr>
          <w:t xml:space="preserve">ounty </w:t>
        </w:r>
      </w:ins>
      <w:r w:rsidR="00D23F94" w:rsidRPr="00FA0C7D">
        <w:rPr>
          <w:rStyle w:val="Hyperlink"/>
          <w:color w:val="auto"/>
          <w:u w:val="none"/>
        </w:rPr>
        <w:t>C</w:t>
      </w:r>
      <w:ins w:id="598" w:author="Helen Dyer - Capital Programme Manager (SELEP)" w:date="2023-03-13T08:26:00Z">
        <w:r w:rsidR="004D4452">
          <w:rPr>
            <w:rStyle w:val="Hyperlink"/>
            <w:color w:val="auto"/>
            <w:u w:val="none"/>
          </w:rPr>
          <w:t>ouncil</w:t>
        </w:r>
      </w:ins>
      <w:r w:rsidR="00D23F94" w:rsidRPr="00FA0C7D">
        <w:rPr>
          <w:rStyle w:val="Hyperlink"/>
          <w:color w:val="auto"/>
          <w:u w:val="none"/>
        </w:rPr>
        <w:t xml:space="preserve"> Confidential Information Policy</w:t>
      </w:r>
      <w:r>
        <w:rPr>
          <w:rStyle w:val="Hyperlink"/>
          <w:color w:val="auto"/>
          <w:u w:val="none"/>
        </w:rPr>
        <w:fldChar w:fldCharType="end"/>
      </w:r>
      <w:r w:rsidR="00D23F94" w:rsidRPr="00FA0C7D">
        <w:t xml:space="preserve"> </w:t>
      </w:r>
      <w:r w:rsidRPr="00FA0C7D">
        <w:t>which sets out the expectations of members and officers when handling confidential information.</w:t>
      </w:r>
    </w:p>
    <w:p w14:paraId="5D1EE1C8" w14:textId="3059069F" w:rsidR="00A1234D" w:rsidRPr="00FA0C7D" w:rsidRDefault="00A1234D">
      <w:pPr>
        <w:pStyle w:val="Heading3"/>
        <w:rPr>
          <w:lang w:eastAsia="en-GB"/>
        </w:rPr>
      </w:pPr>
      <w:r w:rsidRPr="00FA0C7D">
        <w:t>Any breaches to the handling of confidential information will be dealt with in accordance with the Accountable Body</w:t>
      </w:r>
      <w:r w:rsidR="00DB7FDE" w:rsidRPr="00FA0C7D">
        <w:fldChar w:fldCharType="begin"/>
      </w:r>
      <w:r w:rsidR="00DB7FDE" w:rsidRPr="00FA0C7D">
        <w:instrText xml:space="preserve"> XE "Accountable Body" </w:instrText>
      </w:r>
      <w:r w:rsidR="00DB7FDE" w:rsidRPr="00FA0C7D">
        <w:fldChar w:fldCharType="end"/>
      </w:r>
      <w:r w:rsidRPr="00FA0C7D">
        <w:t>’s policies and in compliance with the appropriate Government</w:t>
      </w:r>
      <w:r w:rsidR="00157533" w:rsidRPr="00FA0C7D">
        <w:fldChar w:fldCharType="begin"/>
      </w:r>
      <w:r w:rsidR="00157533" w:rsidRPr="00FA0C7D">
        <w:instrText xml:space="preserve"> XE "Government" </w:instrText>
      </w:r>
      <w:r w:rsidR="00157533" w:rsidRPr="00FA0C7D">
        <w:fldChar w:fldCharType="end"/>
      </w:r>
      <w:r w:rsidRPr="00FA0C7D">
        <w:t xml:space="preserve"> legislation. </w:t>
      </w:r>
    </w:p>
    <w:p w14:paraId="04C890B3" w14:textId="330F5389" w:rsidR="00A1234D" w:rsidRPr="00FA0C7D" w:rsidRDefault="00A1234D" w:rsidP="00B2386B">
      <w:pPr>
        <w:pStyle w:val="Heading3"/>
      </w:pPr>
      <w:r w:rsidRPr="00FA0C7D">
        <w:t>All key decisions, where there is likely to be a significant impact, or the decision involves a saving or spend of over £500k, taken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are published on the Forward Plan and</w:t>
      </w:r>
      <w:ins w:id="599" w:author="Helen Dyer - Capital Programme Manager (SELEP)" w:date="2023-03-13T08:27:00Z">
        <w:r w:rsidRPr="00FA0C7D">
          <w:t xml:space="preserve"> </w:t>
        </w:r>
        <w:r w:rsidR="000A7BDD">
          <w:t>are</w:t>
        </w:r>
      </w:ins>
      <w:r w:rsidRPr="00FA0C7D">
        <w:t xml:space="preserve"> </w:t>
      </w:r>
      <w:hyperlink r:id="rId72" w:history="1">
        <w:r w:rsidRPr="00FA0C7D">
          <w:rPr>
            <w:rStyle w:val="Hyperlink"/>
          </w:rPr>
          <w:t xml:space="preserve">available on both the </w:t>
        </w:r>
        <w:r w:rsidR="00B11AAE" w:rsidRPr="00FA0C7D">
          <w:rPr>
            <w:rStyle w:val="Hyperlink"/>
          </w:rPr>
          <w:t>SELEP</w:t>
        </w:r>
      </w:hyperlink>
      <w:r w:rsidRPr="00FA0C7D">
        <w:t xml:space="preserve"> </w:t>
      </w:r>
      <w:r w:rsidR="00913A3A" w:rsidRPr="00FA0C7D">
        <w:t>Ltd</w:t>
      </w:r>
      <w:r w:rsidR="00157533" w:rsidRPr="00FA0C7D">
        <w:fldChar w:fldCharType="begin"/>
      </w:r>
      <w:r w:rsidR="00157533" w:rsidRPr="00FA0C7D">
        <w:instrText xml:space="preserve"> XE "SELEP Ltd" </w:instrText>
      </w:r>
      <w:r w:rsidR="00157533" w:rsidRPr="00FA0C7D">
        <w:fldChar w:fldCharType="end"/>
      </w:r>
      <w:r w:rsidR="00913A3A" w:rsidRPr="00FA0C7D">
        <w:t xml:space="preserve"> </w:t>
      </w:r>
      <w:r w:rsidRPr="00FA0C7D">
        <w:t>and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websites, 28 days before the decision is taken. This ensures transparency around future decisions.</w:t>
      </w:r>
    </w:p>
    <w:p w14:paraId="1D63CABE" w14:textId="0A340E98" w:rsidR="00A1234D" w:rsidRPr="00FA0C7D" w:rsidRDefault="00A1234D" w:rsidP="00B2386B">
      <w:pPr>
        <w:pStyle w:val="Heading3"/>
      </w:pPr>
      <w:r w:rsidRPr="00FA0C7D">
        <w:t>All decisions made by the Chief Executive Officer that are Chief Officer Actions under the Financial Regulations and associated scheme of delegation of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shall also be </w:t>
      </w:r>
      <w:hyperlink r:id="rId73" w:history="1">
        <w:r w:rsidRPr="00FA0C7D">
          <w:rPr>
            <w:rStyle w:val="Hyperlink"/>
          </w:rPr>
          <w:t xml:space="preserve">published on the </w:t>
        </w:r>
        <w:r w:rsidR="00B11AAE" w:rsidRPr="00FA0C7D">
          <w:rPr>
            <w:rStyle w:val="Hyperlink"/>
          </w:rPr>
          <w:t>SELEP</w:t>
        </w:r>
        <w:r w:rsidRPr="00FA0C7D">
          <w:rPr>
            <w:rStyle w:val="Hyperlink"/>
          </w:rPr>
          <w:t xml:space="preserve"> website</w:t>
        </w:r>
      </w:hyperlink>
      <w:r w:rsidR="002764DD" w:rsidRPr="00FA0C7D">
        <w:rPr>
          <w:rStyle w:val="Hyperlink"/>
        </w:rPr>
        <w:t xml:space="preserve"> including those made under the Power of </w:t>
      </w:r>
      <w:del w:id="600" w:author="Amy Ferraro" w:date="2023-02-22T10:59:00Z">
        <w:r w:rsidR="002764DD" w:rsidRPr="00FA0C7D" w:rsidDel="009F51E4">
          <w:rPr>
            <w:rStyle w:val="Hyperlink"/>
          </w:rPr>
          <w:delText>Att</w:delText>
        </w:r>
        <w:r w:rsidR="00843EB8" w:rsidRPr="00FA0C7D" w:rsidDel="009F51E4">
          <w:rPr>
            <w:rStyle w:val="Hyperlink"/>
          </w:rPr>
          <w:delText xml:space="preserve">orney </w:delText>
        </w:r>
        <w:r w:rsidRPr="00FA0C7D" w:rsidDel="009F51E4">
          <w:delText>.</w:delText>
        </w:r>
      </w:del>
      <w:ins w:id="601" w:author="Amy Ferraro" w:date="2023-02-22T10:59:00Z">
        <w:r w:rsidR="009F51E4" w:rsidRPr="00FA0C7D">
          <w:rPr>
            <w:rStyle w:val="Hyperlink"/>
          </w:rPr>
          <w:t>Attorney.</w:t>
        </w:r>
      </w:ins>
      <w:r w:rsidRPr="00FA0C7D">
        <w:t xml:space="preserve"> </w:t>
      </w:r>
    </w:p>
    <w:p w14:paraId="186598D8" w14:textId="30DE96A5" w:rsidR="00A1234D" w:rsidRPr="00FA0C7D" w:rsidRDefault="00A1234D" w:rsidP="00B2386B">
      <w:pPr>
        <w:pStyle w:val="Heading3"/>
      </w:pPr>
      <w:r w:rsidRPr="00FA0C7D">
        <w:t xml:space="preserve">Draft minutes of all meetings are publicly available on </w:t>
      </w:r>
      <w:hyperlink r:id="rId74" w:history="1">
        <w:r w:rsidRPr="00FA0C7D">
          <w:rPr>
            <w:rStyle w:val="Hyperlink"/>
          </w:rPr>
          <w:t xml:space="preserve">the </w:t>
        </w:r>
        <w:r w:rsidR="00B11AAE" w:rsidRPr="00FA0C7D">
          <w:rPr>
            <w:rStyle w:val="Hyperlink"/>
          </w:rPr>
          <w:t>SELEP</w:t>
        </w:r>
        <w:r w:rsidRPr="00FA0C7D">
          <w:rPr>
            <w:rStyle w:val="Hyperlink"/>
          </w:rPr>
          <w:t xml:space="preserve"> website</w:t>
        </w:r>
      </w:hyperlink>
      <w:r w:rsidRPr="00FA0C7D">
        <w:t xml:space="preserve"> no more than 10 clear working days after the meeting and will similarly be published in final form no more than 10 clear working days following approval by the respective board. Those minutes relating to exempt items under Schedule 12A are not published but are stored confidentially by the Secretariat. </w:t>
      </w:r>
    </w:p>
    <w:p w14:paraId="0CA54454" w14:textId="1DADCA65" w:rsidR="00A1234D" w:rsidRPr="00FA0C7D" w:rsidRDefault="00A1234D" w:rsidP="00B2386B">
      <w:pPr>
        <w:pStyle w:val="Heading3"/>
      </w:pPr>
      <w:r w:rsidRPr="00FA0C7D">
        <w:t>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summary of decisions shall be </w:t>
      </w:r>
      <w:hyperlink r:id="rId75" w:history="1">
        <w:r w:rsidRPr="00FA0C7D">
          <w:rPr>
            <w:rStyle w:val="Hyperlink"/>
          </w:rPr>
          <w:t>published</w:t>
        </w:r>
      </w:hyperlink>
      <w:r w:rsidRPr="00FA0C7D">
        <w:t xml:space="preserve"> as soon as practicably possible following the meeting.</w:t>
      </w:r>
    </w:p>
    <w:p w14:paraId="3B3B0449" w14:textId="44C42783" w:rsidR="00A1234D" w:rsidRPr="00FA0C7D" w:rsidRDefault="00A1234D" w:rsidP="00B2386B">
      <w:pPr>
        <w:pStyle w:val="Heading3"/>
        <w:rPr>
          <w:lang w:eastAsia="en-GB"/>
        </w:rPr>
      </w:pPr>
      <w:r w:rsidRPr="00FA0C7D">
        <w:t>Any declaration</w:t>
      </w:r>
      <w:ins w:id="602" w:author="Helen Dyer - Capital Programme Manager (SELEP)" w:date="2023-03-13T08:28:00Z">
        <w:r w:rsidR="00062145">
          <w:t>s</w:t>
        </w:r>
      </w:ins>
      <w:r w:rsidRPr="00FA0C7D">
        <w:t xml:space="preserve"> of interest</w:t>
      </w:r>
      <w:r w:rsidR="0063130B" w:rsidRPr="00FA0C7D">
        <w:fldChar w:fldCharType="begin"/>
      </w:r>
      <w:r w:rsidR="0063130B" w:rsidRPr="00FA0C7D">
        <w:instrText xml:space="preserve"> XE "Interests:Declaration" </w:instrText>
      </w:r>
      <w:r w:rsidR="0063130B" w:rsidRPr="00FA0C7D">
        <w:fldChar w:fldCharType="end"/>
      </w:r>
      <w:r w:rsidRPr="00FA0C7D">
        <w:t xml:space="preserve"> made at the meeting must be included in the minutes of the meeting and must document:</w:t>
      </w:r>
    </w:p>
    <w:p w14:paraId="62204015" w14:textId="77777777" w:rsidR="00A1234D" w:rsidRPr="00FA0C7D" w:rsidRDefault="00A1234D" w:rsidP="009F3464">
      <w:pPr>
        <w:pStyle w:val="Heading4"/>
      </w:pPr>
      <w:r w:rsidRPr="00FA0C7D">
        <w:t>The nature of the interest (pecuniary or code);</w:t>
      </w:r>
    </w:p>
    <w:p w14:paraId="0A473E1F" w14:textId="77777777" w:rsidR="00A1234D" w:rsidRPr="00FA0C7D" w:rsidRDefault="00A1234D" w:rsidP="009F3464">
      <w:pPr>
        <w:pStyle w:val="Heading4"/>
      </w:pPr>
      <w:r w:rsidRPr="00FA0C7D">
        <w:t>What the declaring member did during the item to demonstrate the interest was handled appropriately.</w:t>
      </w:r>
    </w:p>
    <w:p w14:paraId="6A26F297" w14:textId="1B468552" w:rsidR="00A1234D" w:rsidRPr="00FA0C7D" w:rsidRDefault="00A1234D" w:rsidP="00B2386B">
      <w:pPr>
        <w:pStyle w:val="Heading3"/>
        <w:rPr>
          <w:lang w:eastAsia="en-GB"/>
        </w:rPr>
      </w:pPr>
      <w:r w:rsidRPr="00FA0C7D">
        <w:t>When there is a new declaration of interest</w:t>
      </w:r>
      <w:r w:rsidR="0063130B" w:rsidRPr="00FA0C7D">
        <w:fldChar w:fldCharType="begin"/>
      </w:r>
      <w:r w:rsidR="0063130B" w:rsidRPr="00FA0C7D">
        <w:instrText xml:space="preserve"> XE "Interests:Declaration" </w:instrText>
      </w:r>
      <w:r w:rsidR="0063130B" w:rsidRPr="00FA0C7D">
        <w:fldChar w:fldCharType="end"/>
      </w:r>
      <w:r w:rsidRPr="00FA0C7D">
        <w:t>, this must also be updated on the relevant member’s register of interest</w:t>
      </w:r>
      <w:r w:rsidR="0063130B" w:rsidRPr="00FA0C7D">
        <w:fldChar w:fldCharType="begin"/>
      </w:r>
      <w:r w:rsidR="0063130B" w:rsidRPr="00FA0C7D">
        <w:instrText xml:space="preserve"> XE "Interest</w:instrText>
      </w:r>
      <w:r w:rsidR="005B0331" w:rsidRPr="00FA0C7D">
        <w:instrText>s</w:instrText>
      </w:r>
      <w:r w:rsidR="0063130B" w:rsidRPr="00FA0C7D">
        <w:instrText xml:space="preserve">:Register" </w:instrText>
      </w:r>
      <w:r w:rsidR="0063130B" w:rsidRPr="00FA0C7D">
        <w:fldChar w:fldCharType="end"/>
      </w:r>
      <w:r w:rsidRPr="00FA0C7D">
        <w:t>.</w:t>
      </w:r>
    </w:p>
    <w:p w14:paraId="7335880F" w14:textId="5589960A" w:rsidR="00A1234D" w:rsidRPr="00FA0C7D" w:rsidRDefault="00A1234D" w:rsidP="00B2386B">
      <w:pPr>
        <w:pStyle w:val="Heading3"/>
      </w:pPr>
      <w:r w:rsidRPr="00FA0C7D">
        <w:t>For each quarter of the financial year, a table of decisions taken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or under the Chief Executive Officers delegated budget during that quarter, will be made available on the </w:t>
      </w:r>
      <w:hyperlink r:id="rId76" w:history="1">
        <w:r w:rsidR="00B11AAE" w:rsidRPr="00FA0C7D">
          <w:rPr>
            <w:rStyle w:val="Hyperlink"/>
          </w:rPr>
          <w:t>SELEP</w:t>
        </w:r>
        <w:r w:rsidRPr="00FA0C7D">
          <w:rPr>
            <w:rStyle w:val="Hyperlink"/>
          </w:rPr>
          <w:t xml:space="preserve"> website</w:t>
        </w:r>
      </w:hyperlink>
      <w:r w:rsidRPr="00FA0C7D">
        <w:t xml:space="preserve">. </w:t>
      </w:r>
    </w:p>
    <w:p w14:paraId="4DA81BD4" w14:textId="2BC215F9" w:rsidR="00AD4732" w:rsidRPr="00FA0C7D" w:rsidRDefault="00AD4732" w:rsidP="00B2386B">
      <w:pPr>
        <w:pStyle w:val="Heading2"/>
      </w:pPr>
      <w:bookmarkStart w:id="603" w:name="_Toc29295833"/>
      <w:bookmarkStart w:id="604" w:name="_Toc29296069"/>
      <w:bookmarkStart w:id="605" w:name="_Toc29296258"/>
      <w:bookmarkStart w:id="606" w:name="_Toc29296364"/>
      <w:bookmarkStart w:id="607" w:name="_Toc29296492"/>
      <w:bookmarkStart w:id="608" w:name="_Toc29296600"/>
      <w:bookmarkStart w:id="609" w:name="_Toc29296722"/>
      <w:bookmarkStart w:id="610" w:name="_Toc29887797"/>
      <w:bookmarkStart w:id="611" w:name="_Toc29899553"/>
      <w:bookmarkStart w:id="612" w:name="_Toc29295834"/>
      <w:bookmarkStart w:id="613" w:name="_Toc29296070"/>
      <w:bookmarkStart w:id="614" w:name="_Toc29296259"/>
      <w:bookmarkStart w:id="615" w:name="_Toc29296365"/>
      <w:bookmarkStart w:id="616" w:name="_Toc29296493"/>
      <w:bookmarkStart w:id="617" w:name="_Toc29296601"/>
      <w:bookmarkStart w:id="618" w:name="_Toc29296723"/>
      <w:bookmarkStart w:id="619" w:name="_Toc29899554"/>
      <w:bookmarkStart w:id="620" w:name="_Toc29295835"/>
      <w:bookmarkStart w:id="621" w:name="_Toc29296071"/>
      <w:bookmarkStart w:id="622" w:name="_Toc29296260"/>
      <w:bookmarkStart w:id="623" w:name="_Toc29296366"/>
      <w:bookmarkStart w:id="624" w:name="_Toc29296494"/>
      <w:bookmarkStart w:id="625" w:name="_Toc29296602"/>
      <w:bookmarkStart w:id="626" w:name="_Toc29296724"/>
      <w:bookmarkStart w:id="627" w:name="_Toc29887799"/>
      <w:bookmarkStart w:id="628" w:name="_Toc29899555"/>
      <w:bookmarkStart w:id="629" w:name="_Toc29887800"/>
      <w:bookmarkStart w:id="630" w:name="_Toc29899556"/>
      <w:bookmarkStart w:id="631" w:name="_Toc29887801"/>
      <w:bookmarkStart w:id="632" w:name="_Toc29899557"/>
      <w:bookmarkStart w:id="633" w:name="_Toc29887802"/>
      <w:bookmarkStart w:id="634" w:name="_Toc29899558"/>
      <w:bookmarkStart w:id="635" w:name="_Toc29887803"/>
      <w:bookmarkStart w:id="636" w:name="_Toc29899559"/>
      <w:bookmarkStart w:id="637" w:name="_Toc29887804"/>
      <w:bookmarkStart w:id="638" w:name="_Toc29899560"/>
      <w:bookmarkStart w:id="639" w:name="_Toc29887805"/>
      <w:bookmarkStart w:id="640" w:name="_Toc29899561"/>
      <w:bookmarkStart w:id="641" w:name="_Toc29887806"/>
      <w:bookmarkStart w:id="642" w:name="_Toc29899562"/>
      <w:bookmarkStart w:id="643" w:name="_Toc29294840"/>
      <w:bookmarkStart w:id="644" w:name="_Toc29295260"/>
      <w:bookmarkStart w:id="645" w:name="_Toc29295836"/>
      <w:bookmarkStart w:id="646" w:name="_Toc29296072"/>
      <w:bookmarkStart w:id="647" w:name="_Toc29296261"/>
      <w:bookmarkStart w:id="648" w:name="_Toc29296367"/>
      <w:bookmarkStart w:id="649" w:name="_Toc29296495"/>
      <w:bookmarkStart w:id="650" w:name="_Toc29296603"/>
      <w:bookmarkStart w:id="651" w:name="_Toc29296725"/>
      <w:bookmarkStart w:id="652" w:name="_Toc29887807"/>
      <w:bookmarkStart w:id="653" w:name="_Toc29899563"/>
      <w:bookmarkStart w:id="654" w:name="_Toc29294841"/>
      <w:bookmarkStart w:id="655" w:name="_Toc29295261"/>
      <w:bookmarkStart w:id="656" w:name="_Toc29295837"/>
      <w:bookmarkStart w:id="657" w:name="_Toc29296073"/>
      <w:bookmarkStart w:id="658" w:name="_Toc29296262"/>
      <w:bookmarkStart w:id="659" w:name="_Toc29296368"/>
      <w:bookmarkStart w:id="660" w:name="_Toc29296496"/>
      <w:bookmarkStart w:id="661" w:name="_Toc29296604"/>
      <w:bookmarkStart w:id="662" w:name="_Toc29296726"/>
      <w:bookmarkStart w:id="663" w:name="_Toc29887808"/>
      <w:bookmarkStart w:id="664" w:name="_Toc29899564"/>
      <w:bookmarkStart w:id="665" w:name="_Toc29294842"/>
      <w:bookmarkStart w:id="666" w:name="_Toc29295262"/>
      <w:bookmarkStart w:id="667" w:name="_Toc29295838"/>
      <w:bookmarkStart w:id="668" w:name="_Toc29296074"/>
      <w:bookmarkStart w:id="669" w:name="_Toc29296263"/>
      <w:bookmarkStart w:id="670" w:name="_Toc29296369"/>
      <w:bookmarkStart w:id="671" w:name="_Toc29296497"/>
      <w:bookmarkStart w:id="672" w:name="_Toc29296605"/>
      <w:bookmarkStart w:id="673" w:name="_Toc29296727"/>
      <w:bookmarkStart w:id="674" w:name="_Toc29887809"/>
      <w:bookmarkStart w:id="675" w:name="_Toc29899565"/>
      <w:bookmarkStart w:id="676" w:name="_Toc29294843"/>
      <w:bookmarkStart w:id="677" w:name="_Toc29295263"/>
      <w:bookmarkStart w:id="678" w:name="_Toc29295839"/>
      <w:bookmarkStart w:id="679" w:name="_Toc29296075"/>
      <w:bookmarkStart w:id="680" w:name="_Toc29296264"/>
      <w:bookmarkStart w:id="681" w:name="_Toc29296370"/>
      <w:bookmarkStart w:id="682" w:name="_Toc29296498"/>
      <w:bookmarkStart w:id="683" w:name="_Toc29296606"/>
      <w:bookmarkStart w:id="684" w:name="_Toc29296728"/>
      <w:bookmarkStart w:id="685" w:name="_Toc29887810"/>
      <w:bookmarkStart w:id="686" w:name="_Toc29899566"/>
      <w:bookmarkStart w:id="687" w:name="_Toc29294844"/>
      <w:bookmarkStart w:id="688" w:name="_Toc29295264"/>
      <w:bookmarkStart w:id="689" w:name="_Toc29295840"/>
      <w:bookmarkStart w:id="690" w:name="_Toc29296076"/>
      <w:bookmarkStart w:id="691" w:name="_Toc29296265"/>
      <w:bookmarkStart w:id="692" w:name="_Toc29296371"/>
      <w:bookmarkStart w:id="693" w:name="_Toc29296499"/>
      <w:bookmarkStart w:id="694" w:name="_Toc29296607"/>
      <w:bookmarkStart w:id="695" w:name="_Toc29296729"/>
      <w:bookmarkStart w:id="696" w:name="_Toc29887811"/>
      <w:bookmarkStart w:id="697" w:name="_Toc29899567"/>
      <w:bookmarkStart w:id="698" w:name="_Toc29294845"/>
      <w:bookmarkStart w:id="699" w:name="_Toc29295265"/>
      <w:bookmarkStart w:id="700" w:name="_Toc29295841"/>
      <w:bookmarkStart w:id="701" w:name="_Toc29296077"/>
      <w:bookmarkStart w:id="702" w:name="_Toc29296266"/>
      <w:bookmarkStart w:id="703" w:name="_Toc29296372"/>
      <w:bookmarkStart w:id="704" w:name="_Toc29296500"/>
      <w:bookmarkStart w:id="705" w:name="_Toc29296608"/>
      <w:bookmarkStart w:id="706" w:name="_Toc29296730"/>
      <w:bookmarkStart w:id="707" w:name="_Toc29887812"/>
      <w:bookmarkStart w:id="708" w:name="_Toc29899568"/>
      <w:bookmarkStart w:id="709" w:name="_Toc29294846"/>
      <w:bookmarkStart w:id="710" w:name="_Toc29295266"/>
      <w:bookmarkStart w:id="711" w:name="_Toc29295842"/>
      <w:bookmarkStart w:id="712" w:name="_Toc29296078"/>
      <w:bookmarkStart w:id="713" w:name="_Toc29296267"/>
      <w:bookmarkStart w:id="714" w:name="_Toc29296373"/>
      <w:bookmarkStart w:id="715" w:name="_Toc29296501"/>
      <w:bookmarkStart w:id="716" w:name="_Toc29296609"/>
      <w:bookmarkStart w:id="717" w:name="_Toc29296731"/>
      <w:bookmarkStart w:id="718" w:name="_Toc29887813"/>
      <w:bookmarkStart w:id="719" w:name="_Toc29899569"/>
      <w:bookmarkStart w:id="720" w:name="_Toc29295843"/>
      <w:bookmarkStart w:id="721" w:name="_Toc29296079"/>
      <w:bookmarkStart w:id="722" w:name="_Toc29296268"/>
      <w:bookmarkStart w:id="723" w:name="_Toc29296374"/>
      <w:bookmarkStart w:id="724" w:name="_Toc29296502"/>
      <w:bookmarkStart w:id="725" w:name="_Toc29296610"/>
      <w:bookmarkStart w:id="726" w:name="_Toc29296732"/>
      <w:bookmarkStart w:id="727" w:name="_Toc29887814"/>
      <w:bookmarkStart w:id="728" w:name="_Toc29899570"/>
      <w:bookmarkStart w:id="729" w:name="_Toc29295844"/>
      <w:bookmarkStart w:id="730" w:name="_Toc29296080"/>
      <w:bookmarkStart w:id="731" w:name="_Toc29296269"/>
      <w:bookmarkStart w:id="732" w:name="_Toc29296375"/>
      <w:bookmarkStart w:id="733" w:name="_Toc29296503"/>
      <w:bookmarkStart w:id="734" w:name="_Toc29296611"/>
      <w:bookmarkStart w:id="735" w:name="_Toc29296733"/>
      <w:bookmarkStart w:id="736" w:name="_Toc29887815"/>
      <w:bookmarkStart w:id="737" w:name="_Toc29899571"/>
      <w:bookmarkStart w:id="738" w:name="_Toc29295845"/>
      <w:bookmarkStart w:id="739" w:name="_Toc29296081"/>
      <w:bookmarkStart w:id="740" w:name="_Toc29296270"/>
      <w:bookmarkStart w:id="741" w:name="_Toc29296376"/>
      <w:bookmarkStart w:id="742" w:name="_Toc29296504"/>
      <w:bookmarkStart w:id="743" w:name="_Toc29296612"/>
      <w:bookmarkStart w:id="744" w:name="_Toc29296734"/>
      <w:bookmarkStart w:id="745" w:name="_Toc29887816"/>
      <w:bookmarkStart w:id="746" w:name="_Toc29899572"/>
      <w:bookmarkStart w:id="747" w:name="_Toc29295846"/>
      <w:bookmarkStart w:id="748" w:name="_Toc29296082"/>
      <w:bookmarkStart w:id="749" w:name="_Toc29296271"/>
      <w:bookmarkStart w:id="750" w:name="_Toc29296377"/>
      <w:bookmarkStart w:id="751" w:name="_Toc29296505"/>
      <w:bookmarkStart w:id="752" w:name="_Toc29296613"/>
      <w:bookmarkStart w:id="753" w:name="_Toc29296735"/>
      <w:bookmarkStart w:id="754" w:name="_Toc29887817"/>
      <w:bookmarkStart w:id="755" w:name="_Toc29899573"/>
      <w:bookmarkStart w:id="756" w:name="_Toc29295847"/>
      <w:bookmarkStart w:id="757" w:name="_Toc29296083"/>
      <w:bookmarkStart w:id="758" w:name="_Toc29296272"/>
      <w:bookmarkStart w:id="759" w:name="_Toc29296378"/>
      <w:bookmarkStart w:id="760" w:name="_Toc29296506"/>
      <w:bookmarkStart w:id="761" w:name="_Toc29296614"/>
      <w:bookmarkStart w:id="762" w:name="_Toc29296736"/>
      <w:bookmarkStart w:id="763" w:name="_Toc29899574"/>
      <w:bookmarkStart w:id="764" w:name="_Toc29295848"/>
      <w:bookmarkStart w:id="765" w:name="_Toc29296084"/>
      <w:bookmarkStart w:id="766" w:name="_Toc29296273"/>
      <w:bookmarkStart w:id="767" w:name="_Toc29296379"/>
      <w:bookmarkStart w:id="768" w:name="_Toc29296507"/>
      <w:bookmarkStart w:id="769" w:name="_Toc29296615"/>
      <w:bookmarkStart w:id="770" w:name="_Toc29296737"/>
      <w:bookmarkStart w:id="771" w:name="_Toc29899575"/>
      <w:bookmarkStart w:id="772" w:name="_Toc29295849"/>
      <w:bookmarkStart w:id="773" w:name="_Toc29296085"/>
      <w:bookmarkStart w:id="774" w:name="_Toc29296274"/>
      <w:bookmarkStart w:id="775" w:name="_Toc29296380"/>
      <w:bookmarkStart w:id="776" w:name="_Toc29296508"/>
      <w:bookmarkStart w:id="777" w:name="_Toc29296616"/>
      <w:bookmarkStart w:id="778" w:name="_Toc29296738"/>
      <w:bookmarkStart w:id="779" w:name="_Toc29899576"/>
      <w:bookmarkStart w:id="780" w:name="_Toc29295850"/>
      <w:bookmarkStart w:id="781" w:name="_Toc29296086"/>
      <w:bookmarkStart w:id="782" w:name="_Toc29296275"/>
      <w:bookmarkStart w:id="783" w:name="_Toc29296381"/>
      <w:bookmarkStart w:id="784" w:name="_Toc29296509"/>
      <w:bookmarkStart w:id="785" w:name="_Toc29296617"/>
      <w:bookmarkStart w:id="786" w:name="_Toc29296739"/>
      <w:bookmarkStart w:id="787" w:name="_Toc29899577"/>
      <w:bookmarkStart w:id="788" w:name="_Toc29295851"/>
      <w:bookmarkStart w:id="789" w:name="_Toc29296087"/>
      <w:bookmarkStart w:id="790" w:name="_Toc29296276"/>
      <w:bookmarkStart w:id="791" w:name="_Toc29296382"/>
      <w:bookmarkStart w:id="792" w:name="_Toc29296510"/>
      <w:bookmarkStart w:id="793" w:name="_Toc29296618"/>
      <w:bookmarkStart w:id="794" w:name="_Toc29296740"/>
      <w:bookmarkStart w:id="795" w:name="_Toc29899578"/>
      <w:bookmarkStart w:id="796" w:name="_Toc29295852"/>
      <w:bookmarkStart w:id="797" w:name="_Toc29296088"/>
      <w:bookmarkStart w:id="798" w:name="_Toc29296277"/>
      <w:bookmarkStart w:id="799" w:name="_Toc29296383"/>
      <w:bookmarkStart w:id="800" w:name="_Toc29296511"/>
      <w:bookmarkStart w:id="801" w:name="_Toc29296619"/>
      <w:bookmarkStart w:id="802" w:name="_Toc29296741"/>
      <w:bookmarkStart w:id="803" w:name="_Toc29887823"/>
      <w:bookmarkStart w:id="804" w:name="_Toc29899579"/>
      <w:bookmarkStart w:id="805" w:name="_Toc29295853"/>
      <w:bookmarkStart w:id="806" w:name="_Toc29296089"/>
      <w:bookmarkStart w:id="807" w:name="_Toc29296278"/>
      <w:bookmarkStart w:id="808" w:name="_Toc29296384"/>
      <w:bookmarkStart w:id="809" w:name="_Toc29296512"/>
      <w:bookmarkStart w:id="810" w:name="_Toc29296620"/>
      <w:bookmarkStart w:id="811" w:name="_Toc29296742"/>
      <w:bookmarkStart w:id="812" w:name="_Toc29887824"/>
      <w:bookmarkStart w:id="813" w:name="_Toc29899580"/>
      <w:bookmarkStart w:id="814" w:name="_Toc29295854"/>
      <w:bookmarkStart w:id="815" w:name="_Toc29296090"/>
      <w:bookmarkStart w:id="816" w:name="_Toc29296279"/>
      <w:bookmarkStart w:id="817" w:name="_Toc29296385"/>
      <w:bookmarkStart w:id="818" w:name="_Toc29296513"/>
      <w:bookmarkStart w:id="819" w:name="_Toc29296621"/>
      <w:bookmarkStart w:id="820" w:name="_Toc29296743"/>
      <w:bookmarkStart w:id="821" w:name="_Toc29899581"/>
      <w:bookmarkStart w:id="822" w:name="_Toc29295855"/>
      <w:bookmarkStart w:id="823" w:name="_Toc29296091"/>
      <w:bookmarkStart w:id="824" w:name="_Toc29296280"/>
      <w:bookmarkStart w:id="825" w:name="_Toc29296386"/>
      <w:bookmarkStart w:id="826" w:name="_Toc29296514"/>
      <w:bookmarkStart w:id="827" w:name="_Toc29296622"/>
      <w:bookmarkStart w:id="828" w:name="_Toc29296744"/>
      <w:bookmarkStart w:id="829" w:name="_Toc29899582"/>
      <w:bookmarkStart w:id="830" w:name="_Toc29295856"/>
      <w:bookmarkStart w:id="831" w:name="_Toc29296092"/>
      <w:bookmarkStart w:id="832" w:name="_Toc29296281"/>
      <w:bookmarkStart w:id="833" w:name="_Toc29296387"/>
      <w:bookmarkStart w:id="834" w:name="_Toc29296515"/>
      <w:bookmarkStart w:id="835" w:name="_Toc29296623"/>
      <w:bookmarkStart w:id="836" w:name="_Toc29296745"/>
      <w:bookmarkStart w:id="837" w:name="_Toc29899583"/>
      <w:bookmarkStart w:id="838" w:name="_Toc29295857"/>
      <w:bookmarkStart w:id="839" w:name="_Toc29296093"/>
      <w:bookmarkStart w:id="840" w:name="_Toc29296282"/>
      <w:bookmarkStart w:id="841" w:name="_Toc29296388"/>
      <w:bookmarkStart w:id="842" w:name="_Toc29296516"/>
      <w:bookmarkStart w:id="843" w:name="_Toc29296624"/>
      <w:bookmarkStart w:id="844" w:name="_Toc29296746"/>
      <w:bookmarkStart w:id="845" w:name="_Toc29887828"/>
      <w:bookmarkStart w:id="846" w:name="_Toc29899584"/>
      <w:bookmarkStart w:id="847" w:name="_Toc29295858"/>
      <w:bookmarkStart w:id="848" w:name="_Toc29296094"/>
      <w:bookmarkStart w:id="849" w:name="_Toc29296283"/>
      <w:bookmarkStart w:id="850" w:name="_Toc29296389"/>
      <w:bookmarkStart w:id="851" w:name="_Toc29296517"/>
      <w:bookmarkStart w:id="852" w:name="_Toc29296625"/>
      <w:bookmarkStart w:id="853" w:name="_Toc29296747"/>
      <w:bookmarkStart w:id="854" w:name="_Toc29887829"/>
      <w:bookmarkStart w:id="855" w:name="_Toc29899585"/>
      <w:bookmarkStart w:id="856" w:name="_Toc29295859"/>
      <w:bookmarkStart w:id="857" w:name="_Toc29296095"/>
      <w:bookmarkStart w:id="858" w:name="_Toc29296284"/>
      <w:bookmarkStart w:id="859" w:name="_Toc29296390"/>
      <w:bookmarkStart w:id="860" w:name="_Toc29296518"/>
      <w:bookmarkStart w:id="861" w:name="_Toc29296626"/>
      <w:bookmarkStart w:id="862" w:name="_Toc29296748"/>
      <w:bookmarkStart w:id="863" w:name="_Toc29899586"/>
      <w:bookmarkStart w:id="864" w:name="_Toc29295860"/>
      <w:bookmarkStart w:id="865" w:name="_Toc29296096"/>
      <w:bookmarkStart w:id="866" w:name="_Toc29296285"/>
      <w:bookmarkStart w:id="867" w:name="_Toc29296391"/>
      <w:bookmarkStart w:id="868" w:name="_Toc29296519"/>
      <w:bookmarkStart w:id="869" w:name="_Toc29296627"/>
      <w:bookmarkStart w:id="870" w:name="_Toc29296749"/>
      <w:bookmarkStart w:id="871" w:name="_Toc29887831"/>
      <w:bookmarkStart w:id="872" w:name="_Toc29899587"/>
      <w:bookmarkStart w:id="873" w:name="_Toc29295861"/>
      <w:bookmarkStart w:id="874" w:name="_Toc29296097"/>
      <w:bookmarkStart w:id="875" w:name="_Toc29296286"/>
      <w:bookmarkStart w:id="876" w:name="_Toc29296392"/>
      <w:bookmarkStart w:id="877" w:name="_Toc29296520"/>
      <w:bookmarkStart w:id="878" w:name="_Toc29296628"/>
      <w:bookmarkStart w:id="879" w:name="_Toc29296750"/>
      <w:bookmarkStart w:id="880" w:name="_Toc29887832"/>
      <w:bookmarkStart w:id="881" w:name="_Toc29899588"/>
      <w:bookmarkStart w:id="882" w:name="_Toc29295862"/>
      <w:bookmarkStart w:id="883" w:name="_Toc29296098"/>
      <w:bookmarkStart w:id="884" w:name="_Toc29296287"/>
      <w:bookmarkStart w:id="885" w:name="_Toc29296393"/>
      <w:bookmarkStart w:id="886" w:name="_Toc29296521"/>
      <w:bookmarkStart w:id="887" w:name="_Toc29296629"/>
      <w:bookmarkStart w:id="888" w:name="_Toc29296751"/>
      <w:bookmarkStart w:id="889" w:name="_Toc29887833"/>
      <w:bookmarkStart w:id="890" w:name="_Toc29899589"/>
      <w:bookmarkStart w:id="891" w:name="_Toc29295863"/>
      <w:bookmarkStart w:id="892" w:name="_Toc29296099"/>
      <w:bookmarkStart w:id="893" w:name="_Toc29296288"/>
      <w:bookmarkStart w:id="894" w:name="_Toc29296394"/>
      <w:bookmarkStart w:id="895" w:name="_Toc29296522"/>
      <w:bookmarkStart w:id="896" w:name="_Toc29296630"/>
      <w:bookmarkStart w:id="897" w:name="_Toc29296752"/>
      <w:bookmarkStart w:id="898" w:name="_Toc29295864"/>
      <w:bookmarkStart w:id="899" w:name="_Toc29296100"/>
      <w:bookmarkStart w:id="900" w:name="_Toc29296289"/>
      <w:bookmarkStart w:id="901" w:name="_Toc29296395"/>
      <w:bookmarkStart w:id="902" w:name="_Toc29296523"/>
      <w:bookmarkStart w:id="903" w:name="_Toc29296631"/>
      <w:bookmarkStart w:id="904" w:name="_Toc29296753"/>
      <w:bookmarkStart w:id="905" w:name="_Toc29887835"/>
      <w:bookmarkStart w:id="906" w:name="_Toc29899591"/>
      <w:bookmarkStart w:id="907" w:name="_Toc29295865"/>
      <w:bookmarkStart w:id="908" w:name="_Toc29296101"/>
      <w:bookmarkStart w:id="909" w:name="_Toc29296290"/>
      <w:bookmarkStart w:id="910" w:name="_Toc29296396"/>
      <w:bookmarkStart w:id="911" w:name="_Toc29296524"/>
      <w:bookmarkStart w:id="912" w:name="_Toc29296632"/>
      <w:bookmarkStart w:id="913" w:name="_Toc29296754"/>
      <w:bookmarkStart w:id="914" w:name="_Toc29887836"/>
      <w:bookmarkStart w:id="915" w:name="_Toc29899592"/>
      <w:bookmarkStart w:id="916" w:name="_Toc29295866"/>
      <w:bookmarkStart w:id="917" w:name="_Toc29296102"/>
      <w:bookmarkStart w:id="918" w:name="_Toc29296291"/>
      <w:bookmarkStart w:id="919" w:name="_Toc29296397"/>
      <w:bookmarkStart w:id="920" w:name="_Toc29296525"/>
      <w:bookmarkStart w:id="921" w:name="_Toc29296633"/>
      <w:bookmarkStart w:id="922" w:name="_Toc29296755"/>
      <w:bookmarkStart w:id="923" w:name="_Toc29899593"/>
      <w:bookmarkStart w:id="924" w:name="_Toc29295867"/>
      <w:bookmarkStart w:id="925" w:name="_Toc29296103"/>
      <w:bookmarkStart w:id="926" w:name="_Toc29296292"/>
      <w:bookmarkStart w:id="927" w:name="_Toc29296398"/>
      <w:bookmarkStart w:id="928" w:name="_Toc29296526"/>
      <w:bookmarkStart w:id="929" w:name="_Toc29296634"/>
      <w:bookmarkStart w:id="930" w:name="_Toc29296756"/>
      <w:bookmarkStart w:id="931" w:name="_Toc29899594"/>
      <w:bookmarkStart w:id="932" w:name="_Toc29295868"/>
      <w:bookmarkStart w:id="933" w:name="_Toc29296104"/>
      <w:bookmarkStart w:id="934" w:name="_Toc29296293"/>
      <w:bookmarkStart w:id="935" w:name="_Toc29296399"/>
      <w:bookmarkStart w:id="936" w:name="_Toc29296527"/>
      <w:bookmarkStart w:id="937" w:name="_Toc29296635"/>
      <w:bookmarkStart w:id="938" w:name="_Toc29296757"/>
      <w:bookmarkStart w:id="939" w:name="_Toc29887839"/>
      <w:bookmarkStart w:id="940" w:name="_Toc29899595"/>
      <w:bookmarkStart w:id="941" w:name="_Toc29295869"/>
      <w:bookmarkStart w:id="942" w:name="_Toc29296105"/>
      <w:bookmarkStart w:id="943" w:name="_Toc29296294"/>
      <w:bookmarkStart w:id="944" w:name="_Toc29296400"/>
      <w:bookmarkStart w:id="945" w:name="_Toc29296528"/>
      <w:bookmarkStart w:id="946" w:name="_Toc29296636"/>
      <w:bookmarkStart w:id="947" w:name="_Toc29296758"/>
      <w:bookmarkStart w:id="948" w:name="_Toc29887840"/>
      <w:bookmarkStart w:id="949" w:name="_Toc29899596"/>
      <w:bookmarkStart w:id="950" w:name="_Toc29295870"/>
      <w:bookmarkStart w:id="951" w:name="_Toc29296106"/>
      <w:bookmarkStart w:id="952" w:name="_Toc29296295"/>
      <w:bookmarkStart w:id="953" w:name="_Toc29296401"/>
      <w:bookmarkStart w:id="954" w:name="_Toc29296529"/>
      <w:bookmarkStart w:id="955" w:name="_Toc29296637"/>
      <w:bookmarkStart w:id="956" w:name="_Toc29296759"/>
      <w:bookmarkStart w:id="957" w:name="_Toc29887841"/>
      <w:bookmarkStart w:id="958" w:name="_Toc29899597"/>
      <w:bookmarkStart w:id="959" w:name="_Toc29295871"/>
      <w:bookmarkStart w:id="960" w:name="_Toc29296107"/>
      <w:bookmarkStart w:id="961" w:name="_Toc29296296"/>
      <w:bookmarkStart w:id="962" w:name="_Toc29296402"/>
      <w:bookmarkStart w:id="963" w:name="_Toc29296530"/>
      <w:bookmarkStart w:id="964" w:name="_Toc29296638"/>
      <w:bookmarkStart w:id="965" w:name="_Toc29296760"/>
      <w:bookmarkStart w:id="966" w:name="_Toc29887842"/>
      <w:bookmarkStart w:id="967" w:name="_Toc29899598"/>
      <w:bookmarkStart w:id="968" w:name="_Toc29295872"/>
      <w:bookmarkStart w:id="969" w:name="_Toc29296108"/>
      <w:bookmarkStart w:id="970" w:name="_Toc29296297"/>
      <w:bookmarkStart w:id="971" w:name="_Toc29296403"/>
      <w:bookmarkStart w:id="972" w:name="_Toc29296531"/>
      <w:bookmarkStart w:id="973" w:name="_Toc29296639"/>
      <w:bookmarkStart w:id="974" w:name="_Toc29296761"/>
      <w:bookmarkStart w:id="975" w:name="_Toc29899599"/>
      <w:bookmarkStart w:id="976" w:name="_Toc29295873"/>
      <w:bookmarkStart w:id="977" w:name="_Toc29296109"/>
      <w:bookmarkStart w:id="978" w:name="_Toc29296298"/>
      <w:bookmarkStart w:id="979" w:name="_Toc29296404"/>
      <w:bookmarkStart w:id="980" w:name="_Toc29296532"/>
      <w:bookmarkStart w:id="981" w:name="_Toc29296640"/>
      <w:bookmarkStart w:id="982" w:name="_Toc29296762"/>
      <w:bookmarkStart w:id="983" w:name="_Toc29899600"/>
      <w:bookmarkStart w:id="984" w:name="_Toc29295874"/>
      <w:bookmarkStart w:id="985" w:name="_Toc29296110"/>
      <w:bookmarkStart w:id="986" w:name="_Toc29296299"/>
      <w:bookmarkStart w:id="987" w:name="_Toc29296405"/>
      <w:bookmarkStart w:id="988" w:name="_Toc29296533"/>
      <w:bookmarkStart w:id="989" w:name="_Toc29296641"/>
      <w:bookmarkStart w:id="990" w:name="_Toc29296763"/>
      <w:bookmarkStart w:id="991" w:name="_Toc29887845"/>
      <w:bookmarkStart w:id="992" w:name="_Toc29899601"/>
      <w:bookmarkStart w:id="993" w:name="_Toc29295875"/>
      <w:bookmarkStart w:id="994" w:name="_Toc29296111"/>
      <w:bookmarkStart w:id="995" w:name="_Toc29296300"/>
      <w:bookmarkStart w:id="996" w:name="_Toc29296406"/>
      <w:bookmarkStart w:id="997" w:name="_Toc29296534"/>
      <w:bookmarkStart w:id="998" w:name="_Toc29296642"/>
      <w:bookmarkStart w:id="999" w:name="_Toc29296764"/>
      <w:bookmarkStart w:id="1000" w:name="_Toc29887846"/>
      <w:bookmarkStart w:id="1001" w:name="_Toc29899602"/>
      <w:bookmarkStart w:id="1002" w:name="_Toc29295876"/>
      <w:bookmarkStart w:id="1003" w:name="_Toc29296112"/>
      <w:bookmarkStart w:id="1004" w:name="_Toc29296301"/>
      <w:bookmarkStart w:id="1005" w:name="_Toc29296407"/>
      <w:bookmarkStart w:id="1006" w:name="_Toc29296535"/>
      <w:bookmarkStart w:id="1007" w:name="_Toc29296643"/>
      <w:bookmarkStart w:id="1008" w:name="_Toc29296765"/>
      <w:bookmarkStart w:id="1009" w:name="_Toc29887847"/>
      <w:bookmarkStart w:id="1010" w:name="_Toc29899603"/>
      <w:bookmarkStart w:id="1011" w:name="_Toc29295877"/>
      <w:bookmarkStart w:id="1012" w:name="_Toc29296113"/>
      <w:bookmarkStart w:id="1013" w:name="_Toc29296302"/>
      <w:bookmarkStart w:id="1014" w:name="_Toc29296408"/>
      <w:bookmarkStart w:id="1015" w:name="_Toc29296536"/>
      <w:bookmarkStart w:id="1016" w:name="_Toc29296644"/>
      <w:bookmarkStart w:id="1017" w:name="_Toc29296766"/>
      <w:bookmarkStart w:id="1018" w:name="_Toc29899604"/>
      <w:bookmarkStart w:id="1019" w:name="_Toc25839134"/>
      <w:bookmarkStart w:id="1020" w:name="_Toc29296767"/>
      <w:bookmarkStart w:id="1021" w:name="_Toc102055315"/>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r w:rsidRPr="00FA0C7D">
        <w:t>Scrutiny Arrangements</w:t>
      </w:r>
      <w:bookmarkEnd w:id="1019"/>
      <w:bookmarkEnd w:id="1020"/>
      <w:bookmarkEnd w:id="1021"/>
    </w:p>
    <w:p w14:paraId="6642DE79" w14:textId="63D50617" w:rsidR="00162DB5" w:rsidRPr="00FA0C7D" w:rsidRDefault="00162DB5" w:rsidP="00B2386B">
      <w:pPr>
        <w:pStyle w:val="Heading3"/>
      </w:pPr>
      <w:bookmarkStart w:id="1022" w:name="_Ref7707297"/>
      <w:r w:rsidRPr="00FA0C7D">
        <w:t>There are scrutiny arrangements in place for all funding decisions taken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w:t>
      </w:r>
      <w:bookmarkEnd w:id="1022"/>
      <w:r w:rsidRPr="00FA0C7D">
        <w:t xml:space="preserve"> </w:t>
      </w:r>
    </w:p>
    <w:p w14:paraId="2E5DC0F8" w14:textId="768823C7" w:rsidR="00162DB5" w:rsidRPr="00FA0C7D" w:rsidRDefault="00162DB5" w:rsidP="00B2386B">
      <w:pPr>
        <w:pStyle w:val="Heading3"/>
      </w:pPr>
      <w:r w:rsidRPr="00FA0C7D">
        <w:t>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decisions may be called-in by members of any Partner Authority</w:t>
      </w:r>
      <w:r w:rsidR="00157533" w:rsidRPr="00FA0C7D">
        <w:fldChar w:fldCharType="begin"/>
      </w:r>
      <w:r w:rsidR="00157533" w:rsidRPr="00FA0C7D">
        <w:instrText xml:space="preserve"> XE "Partner Authority" \t "</w:instrText>
      </w:r>
      <w:r w:rsidR="00157533" w:rsidRPr="00FA0C7D">
        <w:rPr>
          <w:i/>
        </w:rPr>
        <w:instrText>See</w:instrText>
      </w:r>
      <w:r w:rsidR="00157533" w:rsidRPr="00FA0C7D">
        <w:instrText xml:space="preserve"> Council" </w:instrText>
      </w:r>
      <w:r w:rsidR="00157533" w:rsidRPr="00FA0C7D">
        <w:fldChar w:fldCharType="end"/>
      </w:r>
      <w:r w:rsidRPr="00FA0C7D">
        <w:t xml:space="preserve"> in the same way they call-in</w:t>
      </w:r>
      <w:r w:rsidR="00305F25" w:rsidRPr="00FA0C7D">
        <w:fldChar w:fldCharType="begin"/>
      </w:r>
      <w:r w:rsidR="00305F25" w:rsidRPr="00FA0C7D">
        <w:instrText xml:space="preserve"> XE "Call-in" </w:instrText>
      </w:r>
      <w:r w:rsidR="00305F25" w:rsidRPr="00FA0C7D">
        <w:fldChar w:fldCharType="end"/>
      </w:r>
      <w:r w:rsidRPr="00FA0C7D">
        <w:t xml:space="preserve"> decisions of their own executive arrangements, subject to:</w:t>
      </w:r>
    </w:p>
    <w:p w14:paraId="5DC0AAFB" w14:textId="3AAB95B6" w:rsidR="00162DB5" w:rsidRPr="00FA0C7D" w:rsidRDefault="00162DB5" w:rsidP="009F3464">
      <w:pPr>
        <w:pStyle w:val="Heading4"/>
      </w:pPr>
      <w:r w:rsidRPr="00FA0C7D">
        <w:t>the decision may not be called-in after 5pm on the third working day after the date of publication by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w:t>
      </w:r>
    </w:p>
    <w:p w14:paraId="436C4490" w14:textId="6762C8A5" w:rsidR="00162DB5" w:rsidRPr="00FA0C7D" w:rsidRDefault="00162DB5" w:rsidP="009F3464">
      <w:pPr>
        <w:pStyle w:val="Heading4"/>
      </w:pPr>
      <w:r w:rsidRPr="00FA0C7D">
        <w:t>call-in</w:t>
      </w:r>
      <w:r w:rsidR="00305F25" w:rsidRPr="00FA0C7D">
        <w:fldChar w:fldCharType="begin"/>
      </w:r>
      <w:r w:rsidR="00305F25" w:rsidRPr="00FA0C7D">
        <w:instrText xml:space="preserve"> XE "Call-in" </w:instrText>
      </w:r>
      <w:r w:rsidR="00305F25" w:rsidRPr="00FA0C7D">
        <w:fldChar w:fldCharType="end"/>
      </w:r>
      <w:r w:rsidRPr="00FA0C7D">
        <w:t xml:space="preserve"> may only be made if the decision affects that partner area.</w:t>
      </w:r>
    </w:p>
    <w:p w14:paraId="2B8F18F0" w14:textId="77777777" w:rsidR="00162DB5" w:rsidRPr="00FA0C7D" w:rsidRDefault="00162DB5" w:rsidP="00B2386B">
      <w:pPr>
        <w:pStyle w:val="Heading3"/>
      </w:pPr>
      <w:r w:rsidRPr="00FA0C7D">
        <w:t>If a decision is called-in, a two-stage process will be followed:</w:t>
      </w:r>
    </w:p>
    <w:p w14:paraId="2BBC73C0" w14:textId="6A931D31" w:rsidR="00162DB5" w:rsidRPr="00FA0C7D" w:rsidRDefault="00162DB5" w:rsidP="009F3464">
      <w:pPr>
        <w:pStyle w:val="Heading4"/>
      </w:pPr>
      <w:r w:rsidRPr="00FA0C7D">
        <w:t>a meeting will be held between the chair</w:t>
      </w:r>
      <w:r w:rsidR="00DB0C87" w:rsidRPr="00FA0C7D">
        <w:fldChar w:fldCharType="begin"/>
      </w:r>
      <w:r w:rsidR="00DB0C87" w:rsidRPr="00FA0C7D">
        <w:instrText xml:space="preserve"> XE "Chair" </w:instrText>
      </w:r>
      <w:r w:rsidR="00DB0C87" w:rsidRPr="00FA0C7D">
        <w:fldChar w:fldCharType="end"/>
      </w:r>
      <w:r w:rsidRPr="00FA0C7D">
        <w:t xml:space="preserve"> of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the member calling it in, and the relevant member of Accountability Board. In addition,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representative, Secretariat and local partner officers may also be in attendance. If the call-in</w:t>
      </w:r>
      <w:r w:rsidR="00305F25" w:rsidRPr="00FA0C7D">
        <w:fldChar w:fldCharType="begin"/>
      </w:r>
      <w:r w:rsidR="00305F25" w:rsidRPr="00FA0C7D">
        <w:instrText xml:space="preserve"> XE "Call-in" </w:instrText>
      </w:r>
      <w:r w:rsidR="00305F25" w:rsidRPr="00FA0C7D">
        <w:fldChar w:fldCharType="end"/>
      </w:r>
      <w:r w:rsidRPr="00FA0C7D">
        <w:t xml:space="preserve"> is not withdrawn, it shall be referred to the Local Authority scrutiny committee;</w:t>
      </w:r>
    </w:p>
    <w:p w14:paraId="77B147F1" w14:textId="4570C11E" w:rsidR="00162DB5" w:rsidRPr="00FA0C7D" w:rsidRDefault="00162DB5" w:rsidP="009F3464">
      <w:pPr>
        <w:pStyle w:val="Heading4"/>
      </w:pPr>
      <w:r w:rsidRPr="00FA0C7D">
        <w:t>the Local Authority scrutiny committee will be required to consider the decision and either agree to take no further action, at which point the decision will come into effect, or to refer the decision back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for re-consideration with a record of the committee’s concerns. This second consideration of the decision by the Accountability Board cannot be challenged through the scrutiny arrangements. </w:t>
      </w:r>
    </w:p>
    <w:p w14:paraId="6721D56B" w14:textId="7F060CBB" w:rsidR="00162DB5" w:rsidRPr="00FA0C7D" w:rsidRDefault="00162DB5" w:rsidP="00B2386B">
      <w:pPr>
        <w:pStyle w:val="Heading3"/>
      </w:pPr>
      <w:r w:rsidRPr="00FA0C7D">
        <w:t>This process is compliant with the Joint Committee Agreement</w:t>
      </w:r>
      <w:r w:rsidR="003A252F" w:rsidRPr="00FA0C7D">
        <w:t xml:space="preserve"> (</w:t>
      </w:r>
      <w:r w:rsidR="00984EB3" w:rsidRPr="00FA0C7D">
        <w:t>JCA)</w:t>
      </w:r>
      <w:r w:rsidR="003A252F" w:rsidRPr="00FA0C7D">
        <w:t xml:space="preserve"> </w:t>
      </w:r>
      <w:r w:rsidR="00E54FBD" w:rsidRPr="00FA0C7D">
        <w:t xml:space="preserve">within the </w:t>
      </w:r>
      <w:hyperlink r:id="rId77" w:history="1">
        <w:r w:rsidR="00E54FBD" w:rsidRPr="00FA0C7D">
          <w:rPr>
            <w:rStyle w:val="Hyperlink"/>
          </w:rPr>
          <w:t xml:space="preserve">Framework Agreement </w:t>
        </w:r>
      </w:hyperlink>
      <w:r w:rsidRPr="00FA0C7D">
        <w:t xml:space="preserve"> and ensures that scrutiny is managed in a way that gives equal footing for all partners.</w:t>
      </w:r>
    </w:p>
    <w:p w14:paraId="1805673B" w14:textId="505F5AB7" w:rsidR="00162DB5" w:rsidRPr="00FA0C7D" w:rsidRDefault="001F1855" w:rsidP="00B2386B">
      <w:pPr>
        <w:pStyle w:val="Heading3"/>
      </w:pPr>
      <w:r w:rsidRPr="00FA0C7D">
        <w:t>R</w:t>
      </w:r>
      <w:r w:rsidR="00162DB5" w:rsidRPr="00FA0C7D">
        <w:t xml:space="preserve">equests to attend </w:t>
      </w:r>
      <w:r w:rsidRPr="00FA0C7D">
        <w:t>County/Unitary Council</w:t>
      </w:r>
      <w:r w:rsidR="00157533" w:rsidRPr="00FA0C7D">
        <w:fldChar w:fldCharType="begin"/>
      </w:r>
      <w:r w:rsidR="00157533" w:rsidRPr="00FA0C7D">
        <w:instrText xml:space="preserve"> XE "Council" </w:instrText>
      </w:r>
      <w:r w:rsidR="00157533" w:rsidRPr="00FA0C7D">
        <w:fldChar w:fldCharType="end"/>
      </w:r>
      <w:r w:rsidR="00162DB5" w:rsidRPr="00FA0C7D">
        <w:t xml:space="preserve"> </w:t>
      </w:r>
      <w:r w:rsidRPr="00FA0C7D">
        <w:t>S</w:t>
      </w:r>
      <w:r w:rsidR="00162DB5" w:rsidRPr="00FA0C7D">
        <w:t xml:space="preserve">crutiny </w:t>
      </w:r>
      <w:r w:rsidRPr="00FA0C7D">
        <w:t>C</w:t>
      </w:r>
      <w:r w:rsidR="00162DB5" w:rsidRPr="00FA0C7D">
        <w:t xml:space="preserve">ommittees </w:t>
      </w:r>
      <w:r w:rsidRPr="00FA0C7D">
        <w:t>within the SELEP are</w:t>
      </w:r>
      <w:r w:rsidR="00162DB5" w:rsidRPr="00FA0C7D">
        <w:t xml:space="preserve"> welcomed, and attendance prioritised. </w:t>
      </w:r>
    </w:p>
    <w:p w14:paraId="046A4B16" w14:textId="58D28BD9" w:rsidR="001F1855" w:rsidRPr="00FA0C7D" w:rsidRDefault="001F1855">
      <w:pPr>
        <w:pStyle w:val="Heading3"/>
      </w:pPr>
      <w:r w:rsidRPr="00FA0C7D">
        <w:t xml:space="preserve">Challenge sessions will be included within each meeting of the company </w:t>
      </w:r>
      <w:r w:rsidR="00487C2F" w:rsidRPr="00FA0C7D">
        <w:t>m</w:t>
      </w:r>
      <w:r w:rsidRPr="00FA0C7D">
        <w:t>embership.</w:t>
      </w:r>
    </w:p>
    <w:p w14:paraId="32182045" w14:textId="2080695F" w:rsidR="00162DB5" w:rsidRPr="00FA0C7D" w:rsidRDefault="00162DB5" w:rsidP="00B2386B">
      <w:pPr>
        <w:pStyle w:val="Heading3"/>
      </w:pPr>
      <w:bookmarkStart w:id="1023" w:name="_Toc27068054"/>
      <w:bookmarkStart w:id="1024" w:name="_Toc28852714"/>
      <w:bookmarkStart w:id="1025" w:name="_Toc29294858"/>
      <w:bookmarkStart w:id="1026" w:name="_Toc29295278"/>
      <w:bookmarkStart w:id="1027" w:name="_Toc29295879"/>
      <w:bookmarkStart w:id="1028" w:name="_Toc29296120"/>
      <w:bookmarkStart w:id="1029" w:name="_Toc29296304"/>
      <w:bookmarkStart w:id="1030" w:name="_Toc29296410"/>
      <w:bookmarkStart w:id="1031" w:name="_Toc29296538"/>
      <w:bookmarkStart w:id="1032" w:name="_Toc29296646"/>
      <w:bookmarkStart w:id="1033" w:name="_Toc29296768"/>
      <w:bookmarkStart w:id="1034" w:name="_Ref7707367"/>
      <w:bookmarkEnd w:id="1023"/>
      <w:bookmarkEnd w:id="1024"/>
      <w:bookmarkEnd w:id="1025"/>
      <w:bookmarkEnd w:id="1026"/>
      <w:bookmarkEnd w:id="1027"/>
      <w:bookmarkEnd w:id="1028"/>
      <w:bookmarkEnd w:id="1029"/>
      <w:bookmarkEnd w:id="1030"/>
      <w:bookmarkEnd w:id="1031"/>
      <w:bookmarkEnd w:id="1032"/>
      <w:bookmarkEnd w:id="1033"/>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would not be required to comply with an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decision in the following circumstances:</w:t>
      </w:r>
      <w:bookmarkEnd w:id="1034"/>
    </w:p>
    <w:p w14:paraId="629AD759" w14:textId="1CBFBED9" w:rsidR="00162DB5" w:rsidRPr="00FA0C7D" w:rsidRDefault="00162DB5" w:rsidP="009F3464">
      <w:pPr>
        <w:pStyle w:val="Heading4"/>
      </w:pPr>
      <w:r w:rsidRPr="00FA0C7D">
        <w:t>the decision does not comply with the financial regulations of the Accountable Body</w:t>
      </w:r>
      <w:r w:rsidR="00DB7FDE" w:rsidRPr="00FA0C7D">
        <w:fldChar w:fldCharType="begin"/>
      </w:r>
      <w:r w:rsidR="00DB7FDE" w:rsidRPr="00FA0C7D">
        <w:instrText xml:space="preserve"> XE "Accountable Body" </w:instrText>
      </w:r>
      <w:r w:rsidR="00DB7FDE" w:rsidRPr="00FA0C7D">
        <w:fldChar w:fldCharType="end"/>
      </w:r>
      <w:r w:rsidRPr="00FA0C7D">
        <w:t>;</w:t>
      </w:r>
    </w:p>
    <w:p w14:paraId="69445AD4" w14:textId="07AE38F6" w:rsidR="00162DB5" w:rsidRPr="00FA0C7D" w:rsidRDefault="00162DB5" w:rsidP="009F3464">
      <w:pPr>
        <w:pStyle w:val="Heading4"/>
      </w:pPr>
      <w:r w:rsidRPr="00FA0C7D">
        <w:t>the decision would be contrary to any requirements laid out in all agreements, including the SLA</w:t>
      </w:r>
      <w:r w:rsidR="003F5137" w:rsidRPr="00FA0C7D">
        <w:fldChar w:fldCharType="begin"/>
      </w:r>
      <w:r w:rsidR="003F5137" w:rsidRPr="00FA0C7D">
        <w:instrText xml:space="preserve"> XE "Service Level Agreement (SLA)" </w:instrText>
      </w:r>
      <w:r w:rsidR="003F5137" w:rsidRPr="00FA0C7D">
        <w:fldChar w:fldCharType="end"/>
      </w:r>
      <w:r w:rsidRPr="00FA0C7D">
        <w:t xml:space="preserve"> and the Joint Committee Agreement, for which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is responsible;</w:t>
      </w:r>
    </w:p>
    <w:p w14:paraId="7E5D6DA0" w14:textId="77777777" w:rsidR="00162DB5" w:rsidRPr="00FA0C7D" w:rsidRDefault="00162DB5" w:rsidP="009F3464">
      <w:pPr>
        <w:pStyle w:val="Heading4"/>
      </w:pPr>
      <w:r w:rsidRPr="00FA0C7D">
        <w:t>the decision is unlawful; or</w:t>
      </w:r>
    </w:p>
    <w:p w14:paraId="61438191" w14:textId="77777777" w:rsidR="00162DB5" w:rsidRPr="00FA0C7D" w:rsidRDefault="00162DB5" w:rsidP="009F3464">
      <w:pPr>
        <w:pStyle w:val="Heading4"/>
      </w:pPr>
      <w:r w:rsidRPr="00FA0C7D">
        <w:t>the decision does not comply with the requirements of this Assurance Framework.</w:t>
      </w:r>
    </w:p>
    <w:p w14:paraId="75CE8DFC" w14:textId="14B0A79F" w:rsidR="00162DB5" w:rsidRPr="00FA0C7D" w:rsidRDefault="00162DB5" w:rsidP="00B2386B">
      <w:pPr>
        <w:pStyle w:val="Heading3"/>
      </w:pPr>
      <w:r w:rsidRPr="00FA0C7D">
        <w:t>In circumstances where there is a conflict between</w:t>
      </w:r>
      <w:del w:id="1035" w:author="Helen Dyer - Capital Programme Manager (SELEP)" w:date="2023-03-13T08:31:00Z">
        <w:r w:rsidRPr="00FA0C7D">
          <w:delText xml:space="preserve"> the</w:delText>
        </w:r>
      </w:del>
      <w:r w:rsidRPr="00FA0C7D">
        <w:t xml:space="preserve"> </w:t>
      </w:r>
      <w:r w:rsidR="00D45690" w:rsidRPr="00FA0C7D">
        <w:t xml:space="preserve">any of the three parties (the Accountable Body, the Accountability Board and/or SELEP </w:t>
      </w:r>
      <w:r w:rsidR="00F402B5" w:rsidRPr="00FA0C7D">
        <w:t>Ltd) the</w:t>
      </w:r>
      <w:r w:rsidRPr="00FA0C7D">
        <w:t xml:space="preserve"> following process will be used to resolve the issue: </w:t>
      </w:r>
    </w:p>
    <w:p w14:paraId="1029F57C" w14:textId="3A4B9E42" w:rsidR="00162DB5" w:rsidRPr="00FA0C7D" w:rsidRDefault="00162DB5" w:rsidP="009F3464">
      <w:pPr>
        <w:pStyle w:val="Heading4"/>
      </w:pPr>
      <w:r w:rsidRPr="00FA0C7D">
        <w:t>in the first instance, any dispute will be escalated to the chair</w:t>
      </w:r>
      <w:r w:rsidR="00DB0C87" w:rsidRPr="00FA0C7D">
        <w:fldChar w:fldCharType="begin"/>
      </w:r>
      <w:r w:rsidR="00DB0C87" w:rsidRPr="00FA0C7D">
        <w:instrText xml:space="preserve"> XE "Chair" </w:instrText>
      </w:r>
      <w:r w:rsidR="00DB0C87" w:rsidRPr="00FA0C7D">
        <w:fldChar w:fldCharType="end"/>
      </w:r>
      <w:r w:rsidRPr="00FA0C7D">
        <w:t xml:space="preserve"> of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and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of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within 10 working days of the dispute arising. The chair</w:t>
      </w:r>
      <w:r w:rsidR="00DB0C87" w:rsidRPr="00FA0C7D">
        <w:fldChar w:fldCharType="begin"/>
      </w:r>
      <w:r w:rsidR="00DB0C87" w:rsidRPr="00FA0C7D">
        <w:instrText xml:space="preserve"> XE "Chair" </w:instrText>
      </w:r>
      <w:r w:rsidR="00DB0C87" w:rsidRPr="00FA0C7D">
        <w:fldChar w:fldCharType="end"/>
      </w:r>
      <w:r w:rsidRPr="00FA0C7D">
        <w:t xml:space="preserve"> of the Strategic Board and the Accountable Body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will discuss and, in good faith, attempt to agree on the action required to resolve the issue;</w:t>
      </w:r>
    </w:p>
    <w:p w14:paraId="05BC390C" w14:textId="64E5C6FC" w:rsidR="00482323" w:rsidRPr="00FA0C7D" w:rsidRDefault="00162DB5" w:rsidP="009F3464">
      <w:pPr>
        <w:pStyle w:val="Heading4"/>
        <w:sectPr w:rsidR="00482323" w:rsidRPr="00FA0C7D" w:rsidSect="001B63BB">
          <w:headerReference w:type="default" r:id="rId78"/>
          <w:pgSz w:w="11906" w:h="16838"/>
          <w:pgMar w:top="567" w:right="425" w:bottom="567" w:left="425" w:header="1474" w:footer="1077" w:gutter="0"/>
          <w:cols w:space="708"/>
          <w:docGrid w:linePitch="360"/>
        </w:sectPr>
      </w:pPr>
      <w:r w:rsidRPr="00FA0C7D">
        <w:t>if the Chair</w:t>
      </w:r>
      <w:r w:rsidR="00DB0C87" w:rsidRPr="00FA0C7D">
        <w:fldChar w:fldCharType="begin"/>
      </w:r>
      <w:r w:rsidR="00DB0C87" w:rsidRPr="00FA0C7D">
        <w:instrText xml:space="preserve"> XE "</w:instrText>
      </w:r>
      <w:r w:rsidR="00DB0C87" w:rsidRPr="00FA0C7D">
        <w:rPr>
          <w:rFonts w:asciiTheme="minorHAnsi" w:hAnsiTheme="minorHAnsi" w:cstheme="minorHAnsi"/>
        </w:rPr>
        <w:instrText>Chair</w:instrText>
      </w:r>
      <w:r w:rsidR="00DB0C87" w:rsidRPr="00FA0C7D">
        <w:instrText xml:space="preserve">" </w:instrText>
      </w:r>
      <w:r w:rsidR="00DB0C87" w:rsidRPr="00FA0C7D">
        <w:fldChar w:fldCharType="end"/>
      </w:r>
      <w:r w:rsidRPr="00FA0C7D">
        <w:t xml:space="preserve"> of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and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of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are unable to resolve the dispute, the matter will be referred to the Government</w:t>
      </w:r>
      <w:r w:rsidR="00157533" w:rsidRPr="00FA0C7D">
        <w:fldChar w:fldCharType="begin"/>
      </w:r>
      <w:r w:rsidR="00157533" w:rsidRPr="00FA0C7D">
        <w:instrText xml:space="preserve"> XE "Government" </w:instrText>
      </w:r>
      <w:r w:rsidR="00157533" w:rsidRPr="00FA0C7D">
        <w:fldChar w:fldCharType="end"/>
      </w:r>
      <w:r w:rsidRPr="00FA0C7D">
        <w:t xml:space="preserve"> (or grant awarding body, if not the Government) for consideration.</w:t>
      </w:r>
      <w:bookmarkStart w:id="1036" w:name="F"/>
      <w:bookmarkEnd w:id="1036"/>
    </w:p>
    <w:p w14:paraId="53FCB401" w14:textId="1DD731AE" w:rsidR="00AD4732" w:rsidRPr="00FA0C7D" w:rsidRDefault="0024746F">
      <w:pPr>
        <w:pStyle w:val="Heading1"/>
      </w:pPr>
      <w:bookmarkStart w:id="1037" w:name="_Toc25839136"/>
      <w:bookmarkStart w:id="1038" w:name="_Toc29296774"/>
      <w:bookmarkStart w:id="1039" w:name="_Toc102055316"/>
      <w:r w:rsidRPr="00FA0C7D">
        <w:t xml:space="preserve">Section 7: </w:t>
      </w:r>
      <w:r w:rsidR="00AD4732" w:rsidRPr="00FA0C7D">
        <w:t xml:space="preserve">How </w:t>
      </w:r>
      <w:r w:rsidR="00631535" w:rsidRPr="00FA0C7D">
        <w:t>W</w:t>
      </w:r>
      <w:r w:rsidR="00AD4732" w:rsidRPr="00FA0C7D">
        <w:t xml:space="preserve">e </w:t>
      </w:r>
      <w:r w:rsidR="00631535" w:rsidRPr="00FA0C7D">
        <w:t>M</w:t>
      </w:r>
      <w:r w:rsidR="00AD4732" w:rsidRPr="00FA0C7D">
        <w:t xml:space="preserve">anage </w:t>
      </w:r>
      <w:r w:rsidR="00631535" w:rsidRPr="00FA0C7D">
        <w:t>O</w:t>
      </w:r>
      <w:r w:rsidR="00AD4732" w:rsidRPr="00FA0C7D">
        <w:t xml:space="preserve">ur </w:t>
      </w:r>
      <w:r w:rsidR="00631535" w:rsidRPr="00FA0C7D">
        <w:t>P</w:t>
      </w:r>
      <w:r w:rsidR="00AD4732" w:rsidRPr="00FA0C7D">
        <w:t>rogrammes</w:t>
      </w:r>
      <w:bookmarkEnd w:id="1037"/>
      <w:bookmarkEnd w:id="1038"/>
      <w:bookmarkEnd w:id="1039"/>
    </w:p>
    <w:p w14:paraId="093996DC" w14:textId="43F4CD2F" w:rsidR="00AD4732" w:rsidRPr="00FA0C7D" w:rsidRDefault="00AD4732" w:rsidP="00B2386B">
      <w:pPr>
        <w:pStyle w:val="Heading2"/>
      </w:pPr>
      <w:bookmarkStart w:id="1040" w:name="_Toc25839137"/>
      <w:bookmarkStart w:id="1041" w:name="_Toc29296775"/>
      <w:bookmarkStart w:id="1042" w:name="_Ref29900922"/>
      <w:bookmarkStart w:id="1043" w:name="_Ref29901020"/>
      <w:bookmarkStart w:id="1044" w:name="_Ref29901093"/>
      <w:bookmarkStart w:id="1045" w:name="_Toc102055317"/>
      <w:r w:rsidRPr="00FA0C7D">
        <w:t>Value for Money</w:t>
      </w:r>
      <w:bookmarkEnd w:id="1040"/>
      <w:bookmarkEnd w:id="1041"/>
      <w:bookmarkEnd w:id="1042"/>
      <w:bookmarkEnd w:id="1043"/>
      <w:bookmarkEnd w:id="1044"/>
      <w:bookmarkEnd w:id="1045"/>
    </w:p>
    <w:p w14:paraId="2DAC9B54" w14:textId="46110210" w:rsidR="00BD075A" w:rsidRPr="00FA0C7D" w:rsidRDefault="00B11AAE" w:rsidP="00B2386B">
      <w:pPr>
        <w:pStyle w:val="Heading3"/>
      </w:pPr>
      <w:bookmarkStart w:id="1046" w:name="_Ref7707399"/>
      <w:r w:rsidRPr="00FA0C7D">
        <w:t>SELEP</w:t>
      </w:r>
      <w:r w:rsidR="00554D61" w:rsidRPr="00FA0C7D">
        <w:t xml:space="preserve"> Ltd</w:t>
      </w:r>
      <w:r w:rsidR="00157533" w:rsidRPr="00FA0C7D">
        <w:fldChar w:fldCharType="begin"/>
      </w:r>
      <w:r w:rsidR="00157533" w:rsidRPr="00FA0C7D">
        <w:instrText xml:space="preserve"> XE "SELEP Ltd" </w:instrText>
      </w:r>
      <w:r w:rsidR="00157533" w:rsidRPr="00FA0C7D">
        <w:fldChar w:fldCharType="end"/>
      </w:r>
      <w:r w:rsidR="00BD075A" w:rsidRPr="00FA0C7D">
        <w:t xml:space="preserve"> recognises the need to have robust arrangements in place to ensure value for money and effective delivery through strong project management, project options and appraisal, prioritisation and business case development. This section explains how </w:t>
      </w:r>
      <w:r w:rsidRPr="00FA0C7D">
        <w:t>SELEP</w:t>
      </w:r>
      <w:r w:rsidR="00554D61" w:rsidRPr="00FA0C7D">
        <w:t xml:space="preserve"> Ltd</w:t>
      </w:r>
      <w:r w:rsidR="00BD075A" w:rsidRPr="00FA0C7D">
        <w:t xml:space="preserve"> ensures that effective processes are in place.</w:t>
      </w:r>
      <w:bookmarkEnd w:id="1046"/>
      <w:r w:rsidR="00BD075A" w:rsidRPr="00FA0C7D">
        <w:t xml:space="preserve"> </w:t>
      </w:r>
    </w:p>
    <w:p w14:paraId="193834B8" w14:textId="69BFBD41" w:rsidR="00AD4732" w:rsidRPr="00FA0C7D" w:rsidRDefault="00AD4732" w:rsidP="00B2386B">
      <w:pPr>
        <w:pStyle w:val="Heading2"/>
      </w:pPr>
      <w:bookmarkStart w:id="1047" w:name="_Toc25839138"/>
      <w:bookmarkStart w:id="1048" w:name="_Toc29296776"/>
      <w:bookmarkStart w:id="1049" w:name="_Toc102055318"/>
      <w:r w:rsidRPr="00FA0C7D">
        <w:t xml:space="preserve">Effective </w:t>
      </w:r>
      <w:r w:rsidR="00631535" w:rsidRPr="00FA0C7D">
        <w:t>M</w:t>
      </w:r>
      <w:r w:rsidRPr="00FA0C7D">
        <w:t xml:space="preserve">anagement of </w:t>
      </w:r>
      <w:r w:rsidR="00631535" w:rsidRPr="00FA0C7D">
        <w:t>R</w:t>
      </w:r>
      <w:r w:rsidRPr="00FA0C7D">
        <w:t>esources</w:t>
      </w:r>
      <w:bookmarkEnd w:id="1047"/>
      <w:bookmarkEnd w:id="1048"/>
      <w:bookmarkEnd w:id="1049"/>
    </w:p>
    <w:p w14:paraId="0AF225A8" w14:textId="1B9A1C66" w:rsidR="003641AF" w:rsidRPr="00FA0C7D" w:rsidRDefault="003641AF" w:rsidP="00B2386B">
      <w:pPr>
        <w:pStyle w:val="Heading3"/>
      </w:pPr>
      <w:bookmarkStart w:id="1050" w:name="_Ref7707250"/>
      <w:r w:rsidRPr="00FA0C7D">
        <w:t xml:space="preserve">The use of resources by </w:t>
      </w:r>
      <w:r w:rsidR="00B11AAE" w:rsidRPr="00FA0C7D">
        <w:t>SELEP</w:t>
      </w:r>
      <w:r w:rsidR="00554D61"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are subject to the usual Local Authority checks and balances</w:t>
      </w:r>
      <w:ins w:id="1051" w:author="Helen Dyer - Capital Programme Manager (SELEP)" w:date="2023-03-13T08:35:00Z">
        <w:r w:rsidR="003604FE">
          <w:t>.</w:t>
        </w:r>
      </w:ins>
      <w:r w:rsidRPr="00FA0C7D">
        <w:t xml:space="preserve"> This includes the financial duties and rules which require councils to act prudently in spending, which are overseen and checked by the Responsible Chief Finance Officer of the Accountable Body</w:t>
      </w:r>
      <w:r w:rsidR="00DB7FDE" w:rsidRPr="00FA0C7D">
        <w:fldChar w:fldCharType="begin"/>
      </w:r>
      <w:r w:rsidR="00DB7FDE" w:rsidRPr="00FA0C7D">
        <w:instrText xml:space="preserve"> XE "Accountable Body" </w:instrText>
      </w:r>
      <w:r w:rsidR="00DB7FDE" w:rsidRPr="00FA0C7D">
        <w:fldChar w:fldCharType="end"/>
      </w:r>
      <w:r w:rsidRPr="00FA0C7D">
        <w:t>, 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w:t>
      </w:r>
      <w:bookmarkEnd w:id="1050"/>
    </w:p>
    <w:p w14:paraId="069B48D2" w14:textId="31B22EE3" w:rsidR="003641AF" w:rsidRPr="00FA0C7D" w:rsidRDefault="003641AF" w:rsidP="00B2386B">
      <w:pPr>
        <w:pStyle w:val="Heading3"/>
        <w:rPr>
          <w:bCs/>
        </w:rPr>
      </w:pPr>
      <w:r w:rsidRPr="00FA0C7D">
        <w:t xml:space="preserve">All </w:t>
      </w:r>
      <w:r w:rsidR="00B11AAE" w:rsidRPr="00FA0C7D">
        <w:rPr>
          <w:bCs/>
        </w:rPr>
        <w:t>SELEP</w:t>
      </w:r>
      <w:r w:rsidR="00554D61" w:rsidRPr="00FA0C7D">
        <w:rPr>
          <w:bCs/>
        </w:rPr>
        <w:t xml:space="preserve"> Ltd</w:t>
      </w:r>
      <w:r w:rsidR="00157533" w:rsidRPr="00FA0C7D">
        <w:rPr>
          <w:bCs/>
        </w:rPr>
        <w:fldChar w:fldCharType="begin"/>
      </w:r>
      <w:r w:rsidR="00157533" w:rsidRPr="00FA0C7D">
        <w:instrText xml:space="preserve"> XE "SELEP Ltd" </w:instrText>
      </w:r>
      <w:r w:rsidR="00157533" w:rsidRPr="00FA0C7D">
        <w:rPr>
          <w:bCs/>
        </w:rPr>
        <w:fldChar w:fldCharType="end"/>
      </w:r>
      <w:r w:rsidRPr="00FA0C7D">
        <w:rPr>
          <w:bCs/>
        </w:rPr>
        <w:t xml:space="preserve"> funding transferred to partners is, by agreement, subject to audit by the Accountable Body</w:t>
      </w:r>
      <w:r w:rsidR="00DB7FDE" w:rsidRPr="00FA0C7D">
        <w:rPr>
          <w:bCs/>
        </w:rPr>
        <w:fldChar w:fldCharType="begin"/>
      </w:r>
      <w:r w:rsidR="00DB7FDE" w:rsidRPr="00FA0C7D">
        <w:instrText xml:space="preserve"> XE "Accountable Body" </w:instrText>
      </w:r>
      <w:r w:rsidR="00DB7FDE" w:rsidRPr="00FA0C7D">
        <w:rPr>
          <w:bCs/>
        </w:rPr>
        <w:fldChar w:fldCharType="end"/>
      </w:r>
      <w:r w:rsidRPr="00FA0C7D">
        <w:rPr>
          <w:bCs/>
        </w:rPr>
        <w:t xml:space="preserve"> and, where required, by external auditors appointed to provide the required assurances regarding appropriate use of the funding.</w:t>
      </w:r>
    </w:p>
    <w:p w14:paraId="0E4548E7" w14:textId="3BF7BA16" w:rsidR="003641AF" w:rsidRPr="00FA0C7D" w:rsidRDefault="003641AF" w:rsidP="00B2386B">
      <w:pPr>
        <w:pStyle w:val="Heading3"/>
        <w:rPr>
          <w:bCs/>
        </w:rPr>
      </w:pPr>
      <w:r w:rsidRPr="00FA0C7D">
        <w:t>Partners are required to maintain a robust audit trail of the use of Government</w:t>
      </w:r>
      <w:r w:rsidR="00157533" w:rsidRPr="00FA0C7D">
        <w:fldChar w:fldCharType="begin"/>
      </w:r>
      <w:r w:rsidR="00157533" w:rsidRPr="00FA0C7D">
        <w:instrText xml:space="preserve"> XE "Government" </w:instrText>
      </w:r>
      <w:r w:rsidR="00157533" w:rsidRPr="00FA0C7D">
        <w:fldChar w:fldCharType="end"/>
      </w:r>
      <w:r w:rsidRPr="00FA0C7D">
        <w:t xml:space="preserve"> funding, to demonstrate compliance in fulfilling its obligations regarding use of that funding.</w:t>
      </w:r>
    </w:p>
    <w:p w14:paraId="130A8AA1" w14:textId="4510CA88" w:rsidR="003641AF" w:rsidRPr="00FA0C7D" w:rsidRDefault="003641AF" w:rsidP="00B2386B">
      <w:pPr>
        <w:pStyle w:val="Heading3"/>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will ensure that there are arrangements for local audit of</w:t>
      </w:r>
      <w:r w:rsidRPr="00FA0C7D">
        <w:rPr>
          <w:spacing w:val="-19"/>
        </w:rPr>
        <w:t xml:space="preserve"> </w:t>
      </w:r>
      <w:r w:rsidRPr="00FA0C7D">
        <w:t xml:space="preserve">funding allocated by </w:t>
      </w:r>
      <w:r w:rsidR="00B11AAE" w:rsidRPr="00FA0C7D">
        <w:t>SELEP</w:t>
      </w:r>
      <w:r w:rsidR="00554D61"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which is equivalent to</w:t>
      </w:r>
      <w:r w:rsidRPr="00FA0C7D">
        <w:rPr>
          <w:spacing w:val="-25"/>
        </w:rPr>
        <w:t xml:space="preserve"> </w:t>
      </w:r>
      <w:r w:rsidRPr="00FA0C7D">
        <w:t>those in place for Local Authority</w:t>
      </w:r>
      <w:r w:rsidRPr="00FA0C7D">
        <w:rPr>
          <w:spacing w:val="-6"/>
        </w:rPr>
        <w:t xml:space="preserve"> </w:t>
      </w:r>
      <w:r w:rsidRPr="00FA0C7D">
        <w:t xml:space="preserve">spend. </w:t>
      </w:r>
    </w:p>
    <w:p w14:paraId="16750B9F" w14:textId="4E531E36" w:rsidR="003641AF" w:rsidRPr="00FA0C7D" w:rsidRDefault="00B11AAE" w:rsidP="00B2386B">
      <w:pPr>
        <w:pStyle w:val="Heading3"/>
      </w:pPr>
      <w:r w:rsidRPr="00FA0C7D">
        <w:t>SELEP</w:t>
      </w:r>
      <w:r w:rsidR="00554D61" w:rsidRPr="00FA0C7D">
        <w:t xml:space="preserve"> Ltd</w:t>
      </w:r>
      <w:r w:rsidR="00157533" w:rsidRPr="00FA0C7D">
        <w:fldChar w:fldCharType="begin"/>
      </w:r>
      <w:r w:rsidR="00157533" w:rsidRPr="00FA0C7D">
        <w:instrText xml:space="preserve"> XE "SELEP Ltd" </w:instrText>
      </w:r>
      <w:r w:rsidR="00157533" w:rsidRPr="00FA0C7D">
        <w:fldChar w:fldCharType="end"/>
      </w:r>
      <w:r w:rsidR="003641AF" w:rsidRPr="00FA0C7D">
        <w:t xml:space="preserve"> is required to ensure that there are arrangements for the funding of audit activity carried out by the Accountable Body</w:t>
      </w:r>
      <w:r w:rsidR="00DB7FDE" w:rsidRPr="00FA0C7D">
        <w:fldChar w:fldCharType="begin"/>
      </w:r>
      <w:r w:rsidR="00DB7FDE" w:rsidRPr="00FA0C7D">
        <w:instrText xml:space="preserve"> XE "Accountable Body" </w:instrText>
      </w:r>
      <w:r w:rsidR="00DB7FDE" w:rsidRPr="00FA0C7D">
        <w:fldChar w:fldCharType="end"/>
      </w:r>
      <w:r w:rsidR="003641AF" w:rsidRPr="00FA0C7D">
        <w:t xml:space="preserve">. </w:t>
      </w:r>
    </w:p>
    <w:p w14:paraId="234B9107" w14:textId="37CF4D96" w:rsidR="003641AF" w:rsidRPr="00FA0C7D" w:rsidRDefault="00DF1F01" w:rsidP="00B2386B">
      <w:pPr>
        <w:pStyle w:val="Heading3"/>
      </w:pPr>
      <w:r w:rsidRPr="00FA0C7D">
        <w:t>If</w:t>
      </w:r>
      <w:r w:rsidR="003641AF" w:rsidRPr="00FA0C7D">
        <w:t xml:space="preserve"> the </w:t>
      </w:r>
      <w:r w:rsidR="00B11AAE" w:rsidRPr="00FA0C7D">
        <w:t>SELEP</w:t>
      </w:r>
      <w:r w:rsidR="00554D61" w:rsidRPr="00FA0C7D">
        <w:t xml:space="preserve"> Ltd</w:t>
      </w:r>
      <w:r w:rsidR="00157533" w:rsidRPr="00FA0C7D">
        <w:fldChar w:fldCharType="begin"/>
      </w:r>
      <w:r w:rsidR="00157533" w:rsidRPr="00FA0C7D">
        <w:instrText xml:space="preserve"> XE "SELEP Ltd" </w:instrText>
      </w:r>
      <w:r w:rsidR="00157533" w:rsidRPr="00FA0C7D">
        <w:fldChar w:fldCharType="end"/>
      </w:r>
      <w:r w:rsidR="003641AF" w:rsidRPr="00FA0C7D">
        <w:t xml:space="preserve"> has additional funds running through its own accounts, they will ensure appropriate external audit arrangements in line with </w:t>
      </w:r>
      <w:r w:rsidRPr="00FA0C7D">
        <w:t>the Companies Act (2006) and consider relevant corporate governance</w:t>
      </w:r>
      <w:r w:rsidR="008E76B8" w:rsidRPr="00FA0C7D">
        <w:fldChar w:fldCharType="begin"/>
      </w:r>
      <w:r w:rsidR="008E76B8" w:rsidRPr="00FA0C7D">
        <w:instrText xml:space="preserve"> XE "Governance" </w:instrText>
      </w:r>
      <w:r w:rsidR="008E76B8" w:rsidRPr="00FA0C7D">
        <w:fldChar w:fldCharType="end"/>
      </w:r>
      <w:r w:rsidRPr="00FA0C7D">
        <w:t xml:space="preserve"> best practice.</w:t>
      </w:r>
    </w:p>
    <w:p w14:paraId="25079136" w14:textId="5F8F5F85" w:rsidR="003641AF" w:rsidRPr="00FA0C7D" w:rsidRDefault="003641AF" w:rsidP="00B2386B">
      <w:pPr>
        <w:pStyle w:val="Heading3"/>
      </w:pPr>
      <w:r w:rsidRPr="00FA0C7D">
        <w:t>Through the nominated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(or equivalent) of the partner organisation, </w:t>
      </w:r>
      <w:r w:rsidR="00B11AAE" w:rsidRPr="00FA0C7D">
        <w:t>SELEP</w:t>
      </w:r>
      <w:r w:rsidR="00554D61"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in conjunction with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may undertake an audit of the partner’s project to ensure the correct use of funding and may, if necessary, arrange for the recovery of any funds.</w:t>
      </w:r>
    </w:p>
    <w:p w14:paraId="602F074D" w14:textId="77777777" w:rsidR="00D87FC5" w:rsidRPr="00FA0C7D" w:rsidRDefault="00D87FC5" w:rsidP="00D87FC5"/>
    <w:p w14:paraId="53EF4B30" w14:textId="669CD1F6" w:rsidR="00AD4732" w:rsidRPr="00FA0C7D" w:rsidRDefault="00AD4732" w:rsidP="00B2386B">
      <w:pPr>
        <w:pStyle w:val="Heading2"/>
      </w:pPr>
      <w:bookmarkStart w:id="1052" w:name="_Toc25839139"/>
      <w:bookmarkStart w:id="1053" w:name="_Toc29296777"/>
      <w:bookmarkStart w:id="1054" w:name="_Toc102055319"/>
      <w:r w:rsidRPr="00FA0C7D">
        <w:t>Prioritisation</w:t>
      </w:r>
      <w:bookmarkEnd w:id="1052"/>
      <w:bookmarkEnd w:id="1053"/>
      <w:bookmarkEnd w:id="1054"/>
    </w:p>
    <w:p w14:paraId="0941AC38" w14:textId="4ED2BCCA" w:rsidR="002956E9" w:rsidRPr="00FA0C7D" w:rsidRDefault="00A932C3" w:rsidP="00C149AF">
      <w:pPr>
        <w:pStyle w:val="Heading25"/>
      </w:pPr>
      <w:bookmarkStart w:id="1055" w:name="_Toc102055320"/>
      <w:r w:rsidRPr="00FA0C7D">
        <w:t>Capital Grants (including LGF and GBF)</w:t>
      </w:r>
      <w:bookmarkEnd w:id="1055"/>
      <w:r w:rsidR="00102C15" w:rsidRPr="00FA0C7D">
        <w:fldChar w:fldCharType="begin"/>
      </w:r>
      <w:r w:rsidR="00102C15" w:rsidRPr="00FA0C7D">
        <w:instrText xml:space="preserve"> XE "Local Growth Fund (LGF)" </w:instrText>
      </w:r>
      <w:r w:rsidR="00102C15" w:rsidRPr="00FA0C7D">
        <w:fldChar w:fldCharType="end"/>
      </w:r>
    </w:p>
    <w:p w14:paraId="2EEA0E09" w14:textId="7DF6D0A2" w:rsidR="007C34C0" w:rsidRPr="00FA0C7D" w:rsidRDefault="007C34C0">
      <w:pPr>
        <w:rPr>
          <w:rFonts w:asciiTheme="minorHAnsi" w:hAnsiTheme="minorHAnsi" w:cstheme="minorHAnsi"/>
          <w:lang w:eastAsia="en-GB"/>
        </w:rPr>
      </w:pPr>
      <w:r w:rsidRPr="00FA0C7D">
        <w:rPr>
          <w:rFonts w:asciiTheme="minorHAnsi" w:hAnsiTheme="minorHAnsi" w:cstheme="minorHAnsi"/>
          <w:noProof/>
          <w:lang w:eastAsia="en-GB"/>
        </w:rPr>
        <w:drawing>
          <wp:inline distT="0" distB="0" distL="0" distR="0" wp14:anchorId="674A77FD" wp14:editId="74A10DB0">
            <wp:extent cx="7124700" cy="7658100"/>
            <wp:effectExtent l="0" t="0" r="0" b="19050"/>
            <wp:docPr id="200" name="Diagram 20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9" r:lo="rId80" r:qs="rId81" r:cs="rId82"/>
              </a:graphicData>
            </a:graphic>
          </wp:inline>
        </w:drawing>
      </w:r>
    </w:p>
    <w:p w14:paraId="3563B521" w14:textId="7E106558" w:rsidR="008F1BF7" w:rsidRPr="00FA0C7D" w:rsidRDefault="008F1BF7" w:rsidP="009F3464">
      <w:pPr>
        <w:pStyle w:val="Heading4"/>
      </w:pPr>
      <w:r w:rsidRPr="00FA0C7D">
        <w:t xml:space="preserve">Some steps of this process may be combined if there are </w:t>
      </w:r>
      <w:r w:rsidR="00371EB8" w:rsidRPr="00FA0C7D">
        <w:t xml:space="preserve">significant time constraints. This will be </w:t>
      </w:r>
      <w:r w:rsidR="00E15E1A" w:rsidRPr="00FA0C7D">
        <w:t xml:space="preserve">communicated </w:t>
      </w:r>
      <w:r w:rsidR="00371EB8" w:rsidRPr="00FA0C7D">
        <w:t>to the Strategic Board</w:t>
      </w:r>
      <w:r w:rsidR="00E15E1A" w:rsidRPr="00FA0C7D">
        <w:t xml:space="preserve"> and partners at the start of the process. </w:t>
      </w:r>
    </w:p>
    <w:p w14:paraId="6429430A" w14:textId="7E2D33FB" w:rsidR="007C34C0" w:rsidRPr="00FA0C7D" w:rsidRDefault="007C34C0" w:rsidP="009F3464">
      <w:pPr>
        <w:pStyle w:val="Heading4"/>
      </w:pPr>
      <w:r w:rsidRPr="00FA0C7D">
        <w:t>Through adopting the recommendations of the MHCLG</w:t>
      </w:r>
      <w:r w:rsidR="00157533" w:rsidRPr="00FA0C7D">
        <w:fldChar w:fldCharType="begin"/>
      </w:r>
      <w:r w:rsidR="00157533" w:rsidRPr="00FA0C7D">
        <w:instrText xml:space="preserve"> XE "Government" </w:instrText>
      </w:r>
      <w:r w:rsidR="00157533" w:rsidRPr="00FA0C7D">
        <w:fldChar w:fldCharType="end"/>
      </w:r>
      <w:r w:rsidRPr="00FA0C7D">
        <w:t xml:space="preserve"> Deep Dive in 2018, the </w:t>
      </w:r>
      <w:r w:rsidR="00B11AAE" w:rsidRPr="00FA0C7D">
        <w:t>SELEP</w:t>
      </w:r>
      <w:r w:rsidRPr="00FA0C7D">
        <w:t xml:space="preserve"> </w:t>
      </w:r>
      <w:r w:rsidR="00554D61" w:rsidRPr="00FA0C7D">
        <w:t>Ltd</w:t>
      </w:r>
      <w:r w:rsidR="00157533" w:rsidRPr="00FA0C7D">
        <w:fldChar w:fldCharType="begin"/>
      </w:r>
      <w:r w:rsidR="00157533" w:rsidRPr="00FA0C7D">
        <w:instrText xml:space="preserve"> XE "SELEP Ltd" </w:instrText>
      </w:r>
      <w:r w:rsidR="00157533" w:rsidRPr="00FA0C7D">
        <w:fldChar w:fldCharType="end"/>
      </w:r>
      <w:r w:rsidR="00554D61" w:rsidRPr="00FA0C7D">
        <w:t xml:space="preserve"> </w:t>
      </w:r>
      <w:r w:rsidRPr="00FA0C7D">
        <w:t xml:space="preserve">is committed to developing and maintaining a single pipeline of </w:t>
      </w:r>
      <w:r w:rsidR="00102C15" w:rsidRPr="00FA0C7D">
        <w:fldChar w:fldCharType="begin"/>
      </w:r>
      <w:r w:rsidR="00102C15" w:rsidRPr="00FA0C7D">
        <w:instrText xml:space="preserve"> XE "Local Growth Fund (LGF)" </w:instrText>
      </w:r>
      <w:r w:rsidR="00102C15" w:rsidRPr="00FA0C7D">
        <w:fldChar w:fldCharType="end"/>
      </w:r>
      <w:del w:id="1056" w:author="Helen Dyer - Capital Programme Manager (SELEP)" w:date="2023-03-13T08:39:00Z">
        <w:r w:rsidRPr="00FA0C7D">
          <w:delText xml:space="preserve"> </w:delText>
        </w:r>
      </w:del>
      <w:r w:rsidRPr="00FA0C7D">
        <w:t>projects</w:t>
      </w:r>
      <w:r w:rsidR="00D52751" w:rsidRPr="00FA0C7D">
        <w:t>.</w:t>
      </w:r>
      <w:del w:id="1057" w:author="Helen Dyer - Capital Programme Manager (SELEP)" w:date="2023-03-13T08:39:00Z">
        <w:r w:rsidRPr="00FA0C7D">
          <w:delText>.</w:delText>
        </w:r>
      </w:del>
    </w:p>
    <w:p w14:paraId="1DFDB352" w14:textId="42C3B3F8" w:rsidR="007C34C0" w:rsidRPr="00FA0C7D" w:rsidRDefault="007C34C0" w:rsidP="009F3464">
      <w:pPr>
        <w:pStyle w:val="Heading4"/>
      </w:pPr>
      <w:r w:rsidRPr="00FA0C7D">
        <w:t xml:space="preserve">As </w:t>
      </w:r>
      <w:r w:rsidR="00B11AAE" w:rsidRPr="00FA0C7D">
        <w:t>SELEP</w:t>
      </w:r>
      <w:r w:rsidRPr="00FA0C7D">
        <w:rPr>
          <w:rFonts w:asciiTheme="minorHAnsi" w:hAnsiTheme="minorHAnsi" w:cstheme="minorHAnsi"/>
        </w:rPr>
        <w:t xml:space="preserve"> </w:t>
      </w:r>
      <w:r w:rsidR="00913A3A" w:rsidRPr="00FA0C7D">
        <w:rPr>
          <w:rFonts w:asciiTheme="minorHAnsi" w:hAnsiTheme="minorHAnsi" w:cstheme="minorHAnsi"/>
        </w:rPr>
        <w:t>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t xml:space="preserve"> covers such a wide geographical area, encompassing several local authorities facing competing challenges, the initial identification and prioritisation of projects is most effectively managed within local areas through the federated model.  </w:t>
      </w:r>
    </w:p>
    <w:p w14:paraId="28D51EB7" w14:textId="6B2B1FC5" w:rsidR="007C34C0" w:rsidRPr="00FA0C7D" w:rsidRDefault="007C34C0" w:rsidP="009F3464">
      <w:pPr>
        <w:pStyle w:val="Heading4"/>
      </w:pPr>
      <w:r w:rsidRPr="00FA0C7D">
        <w:t>At the outset of a funding round,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will agree the specific project eligibility and prioritisation criteria to be applied through the process. The Strategic Board may also choose to agree an upper limit on the number of applications submitted and/or the total value of funding that can be sought by a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for a particular funding round. </w:t>
      </w:r>
    </w:p>
    <w:p w14:paraId="130828BA" w14:textId="273BEADA" w:rsidR="007C34C0" w:rsidRPr="00FA0C7D" w:rsidRDefault="007C34C0" w:rsidP="009F3464">
      <w:pPr>
        <w:pStyle w:val="Heading4"/>
      </w:pPr>
      <w:r w:rsidRPr="00FA0C7D">
        <w:t xml:space="preserve">Upon the funding opportunity being launched by </w:t>
      </w:r>
      <w:r w:rsidR="00B11AAE" w:rsidRPr="00FA0C7D">
        <w:t>SELEP</w:t>
      </w:r>
      <w:r w:rsidR="0056372F"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scheme promoters will be invited to complete an Expression</w:t>
      </w:r>
      <w:del w:id="1058" w:author="Helen Dyer - Capital Programme Manager (SELEP)" w:date="2023-03-13T08:40:00Z">
        <w:r w:rsidRPr="00FA0C7D">
          <w:delText>s</w:delText>
        </w:r>
      </w:del>
      <w:r w:rsidRPr="00FA0C7D">
        <w:t xml:space="preserve"> of Interest, using the </w:t>
      </w:r>
      <w:r w:rsidR="00B11AAE" w:rsidRPr="00FA0C7D">
        <w:t>SELEP</w:t>
      </w:r>
      <w:r w:rsidR="0056372F" w:rsidRPr="00FA0C7D">
        <w:t xml:space="preserve"> Ltd</w:t>
      </w:r>
      <w:r w:rsidRPr="00FA0C7D">
        <w:t xml:space="preserve"> template, for submission to the respective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w:t>
      </w:r>
    </w:p>
    <w:p w14:paraId="3B0F1DAB" w14:textId="2EEDC8CC" w:rsidR="007C34C0" w:rsidRPr="00FA0C7D" w:rsidRDefault="007C34C0" w:rsidP="009F3464">
      <w:pPr>
        <w:pStyle w:val="Heading4"/>
      </w:pPr>
      <w:r w:rsidRPr="00FA0C7D">
        <w:t>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are required to identify and prioritise potential projects with support of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through an open call for projects, publicised widely by </w:t>
      </w:r>
      <w:r w:rsidR="00B11AAE" w:rsidRPr="00FA0C7D">
        <w:t>SELEP</w:t>
      </w:r>
      <w:r w:rsidR="0056372F"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Partner Authorities and Federated Boards. As a minimum, funding opportunities are publicised on the website and through the media/social media.</w:t>
      </w:r>
    </w:p>
    <w:p w14:paraId="4DF20881" w14:textId="14A3265E" w:rsidR="007C34C0" w:rsidRPr="00FA0C7D" w:rsidRDefault="007C34C0" w:rsidP="009F3464">
      <w:pPr>
        <w:pStyle w:val="Heading4"/>
      </w:pPr>
      <w:bookmarkStart w:id="1059" w:name="_Ref10547259"/>
      <w:r w:rsidRPr="00FA0C7D">
        <w:t>The initial assessment and sifting of</w:t>
      </w:r>
      <w:del w:id="1060" w:author="Helen Dyer - Capital Programme Manager (SELEP)" w:date="2023-03-13T08:41:00Z">
        <w:r w:rsidRPr="00FA0C7D">
          <w:delText xml:space="preserve"> the</w:delText>
        </w:r>
      </w:del>
      <w:r w:rsidRPr="00FA0C7D">
        <w:t xml:space="preserve"> Expression</w:t>
      </w:r>
      <w:ins w:id="1061" w:author="Helen Dyer - Capital Programme Manager (SELEP)" w:date="2023-03-13T08:41:00Z">
        <w:r w:rsidR="00D47D07">
          <w:t>s</w:t>
        </w:r>
      </w:ins>
      <w:r w:rsidRPr="00FA0C7D">
        <w:t xml:space="preserve"> of Interest </w:t>
      </w:r>
      <w:ins w:id="1062" w:author="Helen Dyer - Capital Programme Manager (SELEP)" w:date="2023-03-13T08:41:00Z">
        <w:r w:rsidR="00D47D07">
          <w:t>received</w:t>
        </w:r>
        <w:r w:rsidRPr="00FA0C7D">
          <w:t xml:space="preserve"> </w:t>
        </w:r>
      </w:ins>
      <w:r w:rsidRPr="00FA0C7D">
        <w:t>will be undertaken by the Federated Boards</w:t>
      </w:r>
      <w:r w:rsidR="009574BE" w:rsidRPr="00FA0C7D">
        <w:fldChar w:fldCharType="begin"/>
      </w:r>
      <w:r w:rsidR="009574BE" w:rsidRPr="00FA0C7D">
        <w:instrText xml:space="preserve"> XE "Federated Boards" </w:instrText>
      </w:r>
      <w:r w:rsidR="009574BE" w:rsidRPr="00FA0C7D">
        <w:fldChar w:fldCharType="end"/>
      </w:r>
      <w:r w:rsidRPr="00FA0C7D">
        <w:t>, with support from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to identify the priority projects of the respective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to be taken forward to the next stage of assessment. The role of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at this stage of the process will be to support local areas in ensuring the suitability of the projects for the funding call, that the projects meet the eligibility criteria and to help identify any showstopper issues.</w:t>
      </w:r>
    </w:p>
    <w:p w14:paraId="593D1F78" w14:textId="1DB451AC" w:rsidR="007C34C0" w:rsidRPr="00FA0C7D" w:rsidRDefault="007C34C0" w:rsidP="009F3464">
      <w:pPr>
        <w:pStyle w:val="Heading4"/>
      </w:pPr>
      <w:r w:rsidRPr="00FA0C7D">
        <w:t>Through the initial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assessment, consideration will be given </w:t>
      </w:r>
      <w:ins w:id="1063" w:author="Helen Dyer - Capital Programme Manager (SELEP)" w:date="2023-03-13T08:42:00Z">
        <w:r w:rsidR="00D47D07">
          <w:t>to</w:t>
        </w:r>
      </w:ins>
      <w:del w:id="1064" w:author="Helen Dyer - Capital Programme Manager (SELEP)" w:date="2023-03-13T08:42:00Z">
        <w:r w:rsidRPr="00FA0C7D">
          <w:delText>for</w:delText>
        </w:r>
      </w:del>
      <w:r w:rsidRPr="00FA0C7D">
        <w:t xml:space="preserve"> the eligibility and prioritisation criteria, agreed by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for the specific funding opportunity and any upper limits on the number of applications and/or the maximum amount of funding that a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can seek during a particular funding round. </w:t>
      </w:r>
    </w:p>
    <w:p w14:paraId="18ED19EF" w14:textId="550F837C" w:rsidR="007C34C0" w:rsidRPr="00FA0C7D" w:rsidRDefault="007C34C0" w:rsidP="009F3464">
      <w:pPr>
        <w:pStyle w:val="Heading4"/>
      </w:pPr>
      <w:r w:rsidRPr="00FA0C7D">
        <w:t>At the Federated Board</w:t>
      </w:r>
      <w:ins w:id="1065" w:author="Helen Dyer - Capital Programme Manager (SELEP)" w:date="2023-03-13T08:42:00Z">
        <w:r w:rsidR="00D03A28">
          <w:t xml:space="preserve"> meeting</w:t>
        </w:r>
      </w:ins>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there must be a fair and equal opportunity for discussion around the relative merits of each of the projects put forward for the funding opportunity.</w:t>
      </w:r>
      <w:bookmarkEnd w:id="1059"/>
    </w:p>
    <w:p w14:paraId="5B08A969" w14:textId="23BF65C5" w:rsidR="007C34C0" w:rsidRPr="00FA0C7D" w:rsidRDefault="007C34C0" w:rsidP="009F3464">
      <w:pPr>
        <w:pStyle w:val="Heading4"/>
      </w:pPr>
      <w:r w:rsidRPr="00FA0C7D">
        <w:t>For those projects supported by a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the project promoter will be invited to develop a Strategic Outline Business Case, using the </w:t>
      </w:r>
      <w:r w:rsidR="00B11AAE" w:rsidRPr="00FA0C7D">
        <w:t>SELEP</w:t>
      </w:r>
      <w:r w:rsidRPr="00FA0C7D">
        <w:t xml:space="preserve"> </w:t>
      </w:r>
      <w:r w:rsidR="0056372F" w:rsidRPr="00FA0C7D">
        <w:t>Ltd</w:t>
      </w:r>
      <w:r w:rsidR="00157533" w:rsidRPr="00FA0C7D">
        <w:fldChar w:fldCharType="begin"/>
      </w:r>
      <w:r w:rsidR="00157533" w:rsidRPr="00FA0C7D">
        <w:instrText xml:space="preserve"> XE "SELEP Ltd" </w:instrText>
      </w:r>
      <w:r w:rsidR="00157533" w:rsidRPr="00FA0C7D">
        <w:fldChar w:fldCharType="end"/>
      </w:r>
      <w:r w:rsidR="0056372F" w:rsidRPr="00FA0C7D">
        <w:t xml:space="preserve"> </w:t>
      </w:r>
      <w:r w:rsidRPr="00FA0C7D">
        <w:t>template. The Business Case will be assessed by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with feedback being provided to the project promoter and the respective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w:t>
      </w:r>
    </w:p>
    <w:p w14:paraId="7657F4D6" w14:textId="077B16F5" w:rsidR="007C34C0" w:rsidRPr="00FA0C7D" w:rsidRDefault="007C34C0" w:rsidP="009F3464">
      <w:pPr>
        <w:pStyle w:val="Heading4"/>
      </w:pPr>
      <w:r w:rsidRPr="00FA0C7D">
        <w:t>Project prioritisation will then take place at a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level to consider each project’s fit with the strategic priorities of </w:t>
      </w:r>
      <w:r w:rsidR="00B11AAE" w:rsidRPr="00FA0C7D">
        <w:t>SELEP</w:t>
      </w:r>
      <w:r w:rsidR="0056372F"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and the Federated Area. This will be informed by the outcome of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assessment and the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will be asked to focus on their top few priorities relative to the amount of funding available.  </w:t>
      </w:r>
    </w:p>
    <w:p w14:paraId="2758B1D3" w14:textId="0F3FB1DD" w:rsidR="007C34C0" w:rsidRPr="00FA0C7D" w:rsidRDefault="007C34C0" w:rsidP="009F3464">
      <w:pPr>
        <w:pStyle w:val="Heading4"/>
      </w:pPr>
      <w:r w:rsidRPr="00FA0C7D">
        <w:t>Should the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choose to prioritise a project which has been assessed by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as having delivery issues or other project constraints, the burden of proof will be on the respective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representative to demonstrate to the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how the project risks or issues can be mitigated.</w:t>
      </w:r>
    </w:p>
    <w:p w14:paraId="10AABDB4" w14:textId="0AD723B2" w:rsidR="007C34C0" w:rsidRPr="00FA0C7D" w:rsidRDefault="007C34C0" w:rsidP="009F3464">
      <w:pPr>
        <w:pStyle w:val="Heading4"/>
      </w:pPr>
      <w:r w:rsidRPr="00FA0C7D">
        <w:t>The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will help inform the prioritisation of projects across </w:t>
      </w:r>
      <w:r w:rsidR="00B11AAE" w:rsidRPr="00FA0C7D">
        <w:t>SELEP</w:t>
      </w:r>
      <w:r w:rsidRPr="00FA0C7D">
        <w:t xml:space="preserve"> and the information presented within the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papers. The outcome of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assessment and the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prioritisation will be used to support the decision making, by the Investment Panel in agreeing a single </w:t>
      </w:r>
      <w:r w:rsidR="00B11AAE" w:rsidRPr="00FA0C7D">
        <w:t>SELEP</w:t>
      </w:r>
      <w:r w:rsidRPr="00FA0C7D">
        <w:t xml:space="preserve"> </w:t>
      </w:r>
      <w:r w:rsidR="00913A3A" w:rsidRPr="00FA0C7D">
        <w:rPr>
          <w:rFonts w:asciiTheme="minorHAnsi" w:hAnsiTheme="minorHAnsi" w:cstheme="minorHAnsi"/>
        </w:rPr>
        <w:t>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w:t>
      </w:r>
      <w:r w:rsidRPr="00FA0C7D">
        <w:t xml:space="preserve">prioritised list of projects. </w:t>
      </w:r>
    </w:p>
    <w:p w14:paraId="013C51E6" w14:textId="62B7CD50" w:rsidR="007C34C0" w:rsidRPr="00FA0C7D" w:rsidRDefault="007C34C0" w:rsidP="009F3464">
      <w:pPr>
        <w:pStyle w:val="Heading4"/>
      </w:pPr>
      <w:r w:rsidRPr="00FA0C7D">
        <w:t xml:space="preserve">Overall responsibility for the prioritisation of projects at a </w:t>
      </w:r>
      <w:r w:rsidR="00B11AAE" w:rsidRPr="00FA0C7D">
        <w:t>SELEP</w:t>
      </w:r>
      <w:r w:rsidRPr="00FA0C7D">
        <w:t xml:space="preserve"> </w:t>
      </w:r>
      <w:r w:rsidR="00913A3A" w:rsidRPr="00FA0C7D">
        <w:rPr>
          <w:rFonts w:asciiTheme="minorHAnsi" w:hAnsiTheme="minorHAnsi" w:cstheme="minorHAnsi"/>
        </w:rPr>
        <w:t>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913A3A" w:rsidRPr="00FA0C7D">
        <w:rPr>
          <w:rFonts w:asciiTheme="minorHAnsi" w:hAnsiTheme="minorHAnsi" w:cstheme="minorHAnsi"/>
        </w:rPr>
        <w:t xml:space="preserve"> </w:t>
      </w:r>
      <w:r w:rsidRPr="00FA0C7D">
        <w:t>level rests with the Strategic Board</w:t>
      </w:r>
      <w:r w:rsidR="003F5137" w:rsidRPr="00FA0C7D">
        <w:fldChar w:fldCharType="begin"/>
      </w:r>
      <w:r w:rsidR="003F5137" w:rsidRPr="00FA0C7D">
        <w:instrText xml:space="preserve"> XE "Strategic Board" </w:instrText>
      </w:r>
      <w:r w:rsidR="003F5137" w:rsidRPr="00FA0C7D">
        <w:fldChar w:fldCharType="end"/>
      </w:r>
      <w:r w:rsidRPr="00FA0C7D">
        <w:t>, but this role has been delegated by the Strategic Board to the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as a sub-committee of the Strategic Board. </w:t>
      </w:r>
      <w:r w:rsidR="00F95E20" w:rsidRPr="00FA0C7D">
        <w:t xml:space="preserve">Strategic Board retains the right to revoke this delegation at any time. </w:t>
      </w:r>
    </w:p>
    <w:p w14:paraId="0A425161" w14:textId="351FAE87" w:rsidR="000304AD" w:rsidRPr="00FA0C7D" w:rsidRDefault="007C34C0" w:rsidP="009F3464">
      <w:pPr>
        <w:pStyle w:val="Heading4"/>
      </w:pPr>
      <w:bookmarkStart w:id="1066" w:name="_Ref10216878"/>
      <w:r w:rsidRPr="00FA0C7D">
        <w:t>The specific eligibility criteria and prioritisation criteria for each funding round will be agreed by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at the outset of the process. As a minimum the prioritisation of projects for funding</w:t>
      </w:r>
      <w:del w:id="1067" w:author="Helen Dyer - Capital Programme Manager (SELEP)" w:date="2023-03-13T08:44:00Z">
        <w:r w:rsidRPr="00FA0C7D">
          <w:delText>,</w:delText>
        </w:r>
      </w:del>
      <w:r w:rsidRPr="00FA0C7D">
        <w:t xml:space="preserve"> will include an assessment of each project based on Her Majesty’s Treasury’s The Green Book: Appraisal and Evaluation in Central Government</w:t>
      </w:r>
      <w:r w:rsidR="00157533" w:rsidRPr="00FA0C7D">
        <w:fldChar w:fldCharType="begin"/>
      </w:r>
      <w:r w:rsidR="00157533" w:rsidRPr="00FA0C7D">
        <w:instrText xml:space="preserve"> XE "Government" </w:instrText>
      </w:r>
      <w:r w:rsidR="00157533" w:rsidRPr="00FA0C7D">
        <w:fldChar w:fldCharType="end"/>
      </w:r>
      <w:r w:rsidRPr="00FA0C7D">
        <w:t xml:space="preserve"> </w:t>
      </w:r>
    </w:p>
    <w:p w14:paraId="021E9E2E" w14:textId="39B5D7CD" w:rsidR="007C34C0" w:rsidRPr="00FA0C7D" w:rsidRDefault="00141E60" w:rsidP="000A720A">
      <w:pPr>
        <w:pStyle w:val="Heading4"/>
        <w:numPr>
          <w:ilvl w:val="0"/>
          <w:numId w:val="0"/>
        </w:numPr>
        <w:ind w:left="1701"/>
      </w:pPr>
      <w:r w:rsidRPr="00FA0C7D">
        <w:t>(</w:t>
      </w:r>
      <w:hyperlink r:id="rId84" w:history="1">
        <w:r w:rsidR="007C34C0" w:rsidRPr="00FA0C7D">
          <w:rPr>
            <w:rStyle w:val="Hyperlink"/>
            <w:rFonts w:asciiTheme="minorHAnsi" w:eastAsiaTheme="majorEastAsia" w:hAnsiTheme="minorHAnsi" w:cstheme="minorHAnsi"/>
          </w:rPr>
          <w:t>The Green Book</w:t>
        </w:r>
      </w:hyperlink>
      <w:r w:rsidR="007C34C0" w:rsidRPr="00FA0C7D">
        <w:t>), and related departmental guidance. Prioritisation will give consideration to the five cases listed below:</w:t>
      </w:r>
      <w:bookmarkEnd w:id="1066"/>
    </w:p>
    <w:p w14:paraId="6BA6F1F9" w14:textId="3AD2B413" w:rsidR="007C34C0" w:rsidRPr="00FA0C7D" w:rsidRDefault="007C34C0" w:rsidP="00B2386B">
      <w:pPr>
        <w:pStyle w:val="Heading5"/>
      </w:pPr>
      <w:r w:rsidRPr="00FA0C7D">
        <w:t>the strategic case</w:t>
      </w:r>
      <w:ins w:id="1068" w:author="Helen Dyer - Capital Programme Manager (SELEP)" w:date="2023-03-13T08:45:00Z">
        <w:r w:rsidR="007F0188">
          <w:t xml:space="preserve"> </w:t>
        </w:r>
      </w:ins>
      <w:r w:rsidRPr="00FA0C7D">
        <w:t xml:space="preserve">- the project should be aligned with the </w:t>
      </w:r>
      <w:del w:id="1069" w:author="Amy Ferraro" w:date="2023-03-23T17:21:00Z">
        <w:r w:rsidRPr="00FA0C7D" w:rsidDel="00BB30BA">
          <w:delText>Economic Strategy Statement</w:delText>
        </w:r>
        <w:r w:rsidR="00DC0B5C" w:rsidRPr="00FA0C7D" w:rsidDel="00BB30BA">
          <w:fldChar w:fldCharType="begin"/>
        </w:r>
        <w:r w:rsidR="00DC0B5C" w:rsidRPr="00FA0C7D" w:rsidDel="00BB30BA">
          <w:delInstrText xml:space="preserve"> XE "Economic Strategy Statement" </w:delInstrText>
        </w:r>
        <w:r w:rsidR="00DC0B5C" w:rsidRPr="00FA0C7D" w:rsidDel="00BB30BA">
          <w:fldChar w:fldCharType="end"/>
        </w:r>
      </w:del>
      <w:ins w:id="1070" w:author="Amy Ferraro" w:date="2023-03-23T17:21:00Z">
        <w:r w:rsidR="00BB30BA">
          <w:t>Recovery and Renewal Strategy</w:t>
        </w:r>
      </w:ins>
      <w:r w:rsidRPr="00FA0C7D">
        <w:t xml:space="preserve"> and support delivery of the objectives and outcomes contained within the plan;</w:t>
      </w:r>
    </w:p>
    <w:p w14:paraId="7E9DC9AF" w14:textId="42D3E33F" w:rsidR="007C34C0" w:rsidRPr="00FA0C7D" w:rsidRDefault="007C34C0" w:rsidP="00B2386B">
      <w:pPr>
        <w:pStyle w:val="Heading5"/>
      </w:pPr>
      <w:r w:rsidRPr="00FA0C7D">
        <w:t>the economic case</w:t>
      </w:r>
      <w:ins w:id="1071" w:author="Helen Dyer - Capital Programme Manager (SELEP)" w:date="2023-03-13T08:46:00Z">
        <w:r w:rsidR="000D0E5E">
          <w:t xml:space="preserve"> </w:t>
        </w:r>
      </w:ins>
      <w:r w:rsidRPr="00FA0C7D">
        <w:t>- the projects are expected to deliver high or very high value for money for investment of public funds;</w:t>
      </w:r>
    </w:p>
    <w:p w14:paraId="064F4992" w14:textId="547EF7B9" w:rsidR="007C34C0" w:rsidRPr="00FA0C7D" w:rsidRDefault="007C34C0" w:rsidP="00B2386B">
      <w:pPr>
        <w:pStyle w:val="Heading5"/>
      </w:pPr>
      <w:r w:rsidRPr="00FA0C7D">
        <w:t>the commercial case</w:t>
      </w:r>
      <w:ins w:id="1072" w:author="Helen Dyer - Capital Programme Manager (SELEP)" w:date="2023-03-13T08:46:00Z">
        <w:r w:rsidR="000D0E5E">
          <w:t xml:space="preserve"> </w:t>
        </w:r>
      </w:ins>
      <w:r w:rsidRPr="00FA0C7D">
        <w:t xml:space="preserve">- the proposed deal is attractive to the </w:t>
      </w:r>
      <w:r w:rsidR="00F402B5" w:rsidRPr="00FA0C7D">
        <w:t>marketplace</w:t>
      </w:r>
      <w:r w:rsidRPr="00FA0C7D">
        <w:t>, can be procured and is commercially viable;</w:t>
      </w:r>
    </w:p>
    <w:p w14:paraId="2AC6176B" w14:textId="0D20EF6D" w:rsidR="007C34C0" w:rsidRPr="00FA0C7D" w:rsidRDefault="007C34C0" w:rsidP="00B2386B">
      <w:pPr>
        <w:pStyle w:val="Heading5"/>
      </w:pPr>
      <w:r w:rsidRPr="00FA0C7D">
        <w:t>the financial case</w:t>
      </w:r>
      <w:ins w:id="1073" w:author="Helen Dyer - Capital Programme Manager (SELEP)" w:date="2023-03-13T08:46:00Z">
        <w:r w:rsidR="000D0E5E">
          <w:t xml:space="preserve"> </w:t>
        </w:r>
      </w:ins>
      <w:r w:rsidRPr="00FA0C7D">
        <w:t>- the project should demonstrate the proposed funding streams to finance the total project costs and the expected phasing of the funding. There is the expectation that opportunities will be sought to leverage private sector investment and other match funding to support delivery of the project;</w:t>
      </w:r>
    </w:p>
    <w:p w14:paraId="0C7D3240" w14:textId="64486450" w:rsidR="007C34C0" w:rsidRPr="00FA0C7D" w:rsidRDefault="007C34C0" w:rsidP="00B2386B">
      <w:pPr>
        <w:pStyle w:val="Heading5"/>
      </w:pPr>
      <w:r w:rsidRPr="00FA0C7D">
        <w:t>the management case</w:t>
      </w:r>
      <w:ins w:id="1074" w:author="Helen Dyer - Capital Programme Manager (SELEP)" w:date="2023-03-13T08:46:00Z">
        <w:r w:rsidR="000D0E5E">
          <w:t xml:space="preserve"> </w:t>
        </w:r>
      </w:ins>
      <w:r w:rsidRPr="00FA0C7D">
        <w:t>- the project should set a proposed plan for project delivery, evaluation, progress reporting and monitoring of benefit realisation. It should also include details of any risks and how these will be managed, including the costs of mitigating these risks.</w:t>
      </w:r>
    </w:p>
    <w:p w14:paraId="39FD7494" w14:textId="77777777" w:rsidR="007C34C0" w:rsidRPr="00FA0C7D" w:rsidRDefault="007C34C0" w:rsidP="009F3464">
      <w:pPr>
        <w:pStyle w:val="Heading4"/>
      </w:pPr>
      <w:r w:rsidRPr="00FA0C7D">
        <w:t>In prioritising projects, consideration will also be given to the phasing, suitability and availability of funding. The application of the five cases should be proportionate to the scale of intervention and the value of funding sought.</w:t>
      </w:r>
    </w:p>
    <w:p w14:paraId="4B6E1580" w14:textId="04F26187" w:rsidR="007C34C0" w:rsidRPr="00FA0C7D" w:rsidRDefault="007C34C0" w:rsidP="009F3464">
      <w:pPr>
        <w:pStyle w:val="Heading4"/>
      </w:pPr>
      <w:r w:rsidRPr="00FA0C7D">
        <w:t>Any amendments to the prioritisation methodology set out above to reflect, for example, additional funding criteria from Government</w:t>
      </w:r>
      <w:r w:rsidR="00157533" w:rsidRPr="00FA0C7D">
        <w:fldChar w:fldCharType="begin"/>
      </w:r>
      <w:r w:rsidR="00157533" w:rsidRPr="00FA0C7D">
        <w:instrText xml:space="preserve"> XE "Government" </w:instrText>
      </w:r>
      <w:r w:rsidR="00157533" w:rsidRPr="00FA0C7D">
        <w:fldChar w:fldCharType="end"/>
      </w:r>
      <w:r w:rsidRPr="00FA0C7D">
        <w:t>, will be agreed by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and will be published on the website. </w:t>
      </w:r>
    </w:p>
    <w:p w14:paraId="593BB121" w14:textId="79569A86" w:rsidR="007C34C0" w:rsidRPr="00FA0C7D" w:rsidRDefault="007C34C0" w:rsidP="009F3464">
      <w:pPr>
        <w:pStyle w:val="Heading4"/>
      </w:pPr>
      <w:r w:rsidRPr="00FA0C7D">
        <w:t>Once project prioritisation has been completed, partners will be required to further develop their business case for investment prior to a funding decision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w:t>
      </w:r>
    </w:p>
    <w:p w14:paraId="620732D3" w14:textId="45AB7CBE" w:rsidR="007C34C0" w:rsidRPr="00FA0C7D" w:rsidRDefault="007C34C0" w:rsidP="009F3464">
      <w:pPr>
        <w:pStyle w:val="Heading4"/>
      </w:pPr>
      <w:r w:rsidRPr="00FA0C7D">
        <w:t>Before a project can be considered for inclusion in the single prioritised list, it must have been developed in consultation with the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received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approval and S151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sign off from a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w:t>
      </w:r>
    </w:p>
    <w:p w14:paraId="4935C1D0" w14:textId="4AAF9396" w:rsidR="007C34C0" w:rsidRPr="00FA0C7D" w:rsidRDefault="007C34C0" w:rsidP="009F3464">
      <w:pPr>
        <w:pStyle w:val="Heading4"/>
      </w:pPr>
      <w:r w:rsidRPr="00FA0C7D">
        <w:t>For pan-LEP projects to be brought forward, they must also be prioritised by at least one Federated Area and have received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sign off from a Partner Authority</w:t>
      </w:r>
      <w:r w:rsidR="00157533" w:rsidRPr="00FA0C7D">
        <w:fldChar w:fldCharType="begin"/>
      </w:r>
      <w:r w:rsidR="00157533" w:rsidRPr="00FA0C7D">
        <w:instrText xml:space="preserve"> XE "Council" </w:instrText>
      </w:r>
      <w:r w:rsidR="00157533" w:rsidRPr="00FA0C7D">
        <w:fldChar w:fldCharType="end"/>
      </w:r>
      <w:r w:rsidRPr="00FA0C7D">
        <w:t>.</w:t>
      </w:r>
    </w:p>
    <w:p w14:paraId="30F462B7" w14:textId="2044001E" w:rsidR="002956E9" w:rsidRPr="00FA0C7D" w:rsidRDefault="002956E9" w:rsidP="00C149AF">
      <w:pPr>
        <w:pStyle w:val="Heading25"/>
      </w:pPr>
      <w:bookmarkStart w:id="1075" w:name="_Toc29296779"/>
      <w:bookmarkStart w:id="1076" w:name="_Toc102055321"/>
      <w:r w:rsidRPr="00FA0C7D">
        <w:t>GPF</w:t>
      </w:r>
      <w:bookmarkEnd w:id="1075"/>
      <w:bookmarkEnd w:id="1076"/>
      <w:r w:rsidR="00B11DA6" w:rsidRPr="00FA0C7D">
        <w:fldChar w:fldCharType="begin"/>
      </w:r>
      <w:r w:rsidR="00B11DA6" w:rsidRPr="00FA0C7D">
        <w:instrText xml:space="preserve"> XE "Growing Places Fund (GPF)" </w:instrText>
      </w:r>
      <w:r w:rsidR="00B11DA6" w:rsidRPr="00FA0C7D">
        <w:fldChar w:fldCharType="end"/>
      </w:r>
    </w:p>
    <w:p w14:paraId="4E5A5530" w14:textId="0B73FEB5" w:rsidR="008A4F31" w:rsidRPr="00FA0C7D" w:rsidRDefault="008A4F31" w:rsidP="009F3464">
      <w:pPr>
        <w:pStyle w:val="Heading4"/>
      </w:pPr>
      <w:r w:rsidRPr="00FA0C7D">
        <w:t xml:space="preserve">On the </w:t>
      </w:r>
      <w:r w:rsidR="000915AC" w:rsidRPr="00FA0C7D">
        <w:t>4</w:t>
      </w:r>
      <w:r w:rsidR="000915AC" w:rsidRPr="00FA0C7D">
        <w:rPr>
          <w:vertAlign w:val="superscript"/>
        </w:rPr>
        <w:t>th</w:t>
      </w:r>
      <w:r w:rsidR="000915AC" w:rsidRPr="00FA0C7D">
        <w:t xml:space="preserve"> October 2019</w:t>
      </w:r>
      <w:r w:rsidRPr="00FA0C7D">
        <w:t>,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agreed the approach to the reinvestment of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capital funding and </w:t>
      </w:r>
      <w:ins w:id="1077" w:author="Helen Dyer - Capital Programme Manager (SELEP)" w:date="2023-03-13T09:15:00Z">
        <w:r w:rsidR="00B204F2">
          <w:t>this</w:t>
        </w:r>
      </w:ins>
      <w:del w:id="1078" w:author="Helen Dyer - Capital Programme Manager (SELEP)" w:date="2023-03-13T09:15:00Z">
        <w:r w:rsidRPr="00FA0C7D">
          <w:delText>which</w:delText>
        </w:r>
      </w:del>
      <w:r w:rsidRPr="00FA0C7D">
        <w:t xml:space="preserve"> is </w:t>
      </w:r>
      <w:r>
        <w:fldChar w:fldCharType="begin"/>
      </w:r>
      <w:r>
        <w:instrText xml:space="preserve"> HYPERLINK "https://www.southeastlep.com/meetings/selep-strategic-board-meeting-9th-june-2017/" </w:instrText>
      </w:r>
      <w:r>
        <w:fldChar w:fldCharType="separate"/>
      </w:r>
      <w:r w:rsidRPr="00FA0C7D">
        <w:rPr>
          <w:rStyle w:val="Hyperlink"/>
          <w:rFonts w:asciiTheme="minorHAnsi" w:eastAsiaTheme="majorEastAsia" w:hAnsiTheme="minorHAnsi" w:cstheme="minorHAnsi"/>
        </w:rPr>
        <w:t xml:space="preserve">published on the </w:t>
      </w:r>
      <w:del w:id="1079" w:author="Helen Dyer - Capital Programme Manager (SELEP)" w:date="2023-03-13T08:48:00Z">
        <w:r w:rsidRPr="00FA0C7D" w:rsidDel="00AC65F0">
          <w:rPr>
            <w:rStyle w:val="Hyperlink"/>
            <w:rFonts w:asciiTheme="minorHAnsi" w:eastAsiaTheme="majorEastAsia" w:hAnsiTheme="minorHAnsi" w:cstheme="minorHAnsi"/>
          </w:rPr>
          <w:delText xml:space="preserve"> </w:delText>
        </w:r>
      </w:del>
      <w:r w:rsidRPr="00FA0C7D">
        <w:rPr>
          <w:rStyle w:val="Hyperlink"/>
          <w:rFonts w:asciiTheme="minorHAnsi" w:eastAsiaTheme="majorEastAsia" w:hAnsiTheme="minorHAnsi" w:cstheme="minorHAnsi"/>
        </w:rPr>
        <w:t>website.</w:t>
      </w:r>
      <w:r>
        <w:rPr>
          <w:rStyle w:val="Hyperlink"/>
          <w:rFonts w:asciiTheme="minorHAnsi" w:eastAsiaTheme="majorEastAsia" w:hAnsiTheme="minorHAnsi" w:cstheme="minorHAnsi"/>
        </w:rPr>
        <w:fldChar w:fldCharType="end"/>
      </w:r>
    </w:p>
    <w:p w14:paraId="7A82FC62" w14:textId="1A613997" w:rsidR="008A4F31" w:rsidRPr="00FA0C7D" w:rsidRDefault="008A4F31" w:rsidP="009F3464">
      <w:pPr>
        <w:pStyle w:val="Heading4"/>
      </w:pPr>
      <w:r w:rsidRPr="00FA0C7D">
        <w:t>The first stage, for scheme identification and</w:t>
      </w:r>
      <w:r w:rsidR="00DB5A10" w:rsidRPr="00FA0C7D">
        <w:t xml:space="preserve"> prioritisation</w:t>
      </w:r>
      <w:r w:rsidRPr="00FA0C7D">
        <w:t xml:space="preserve">, </w:t>
      </w:r>
      <w:del w:id="1080" w:author="Amy Ferraro" w:date="2023-03-23T17:21:00Z">
        <w:r w:rsidRPr="00FA0C7D" w:rsidDel="00CD2697">
          <w:delText xml:space="preserve">is </w:delText>
        </w:r>
      </w:del>
      <w:ins w:id="1081" w:author="Amy Ferraro" w:date="2023-03-23T17:21:00Z">
        <w:r w:rsidR="00CD2697">
          <w:t>was</w:t>
        </w:r>
        <w:r w:rsidR="00CD2697" w:rsidRPr="00FA0C7D">
          <w:t xml:space="preserve"> </w:t>
        </w:r>
      </w:ins>
      <w:r w:rsidRPr="00FA0C7D">
        <w:t>led by federated areas</w:t>
      </w:r>
      <w:r w:rsidR="009574BE" w:rsidRPr="00FA0C7D">
        <w:fldChar w:fldCharType="begin"/>
      </w:r>
      <w:r w:rsidR="009574BE" w:rsidRPr="00FA0C7D">
        <w:instrText xml:space="preserve"> XE "Federated Boards" </w:instrText>
      </w:r>
      <w:r w:rsidR="009574BE" w:rsidRPr="00FA0C7D">
        <w:fldChar w:fldCharType="end"/>
      </w:r>
      <w:r w:rsidRPr="00FA0C7D">
        <w:t xml:space="preserve"> based on the submission of an expression</w:t>
      </w:r>
      <w:del w:id="1082" w:author="Helen Dyer - Capital Programme Manager (SELEP)" w:date="2023-03-13T09:16:00Z">
        <w:r w:rsidRPr="00FA0C7D">
          <w:delText>s</w:delText>
        </w:r>
      </w:del>
      <w:r w:rsidRPr="00FA0C7D">
        <w:t xml:space="preserve"> of interest form</w:t>
      </w:r>
      <w:r w:rsidR="00DB5A10" w:rsidRPr="00FA0C7D">
        <w:t>. The initial prioritisation by the Federated Boards</w:t>
      </w:r>
      <w:r w:rsidR="009574BE" w:rsidRPr="00FA0C7D">
        <w:fldChar w:fldCharType="begin"/>
      </w:r>
      <w:r w:rsidR="009574BE" w:rsidRPr="00FA0C7D">
        <w:instrText xml:space="preserve"> XE "Federated Boards" </w:instrText>
      </w:r>
      <w:r w:rsidR="009574BE" w:rsidRPr="00FA0C7D">
        <w:fldChar w:fldCharType="end"/>
      </w:r>
      <w:r w:rsidR="00DB5A10" w:rsidRPr="00FA0C7D">
        <w:t xml:space="preserve"> consider</w:t>
      </w:r>
      <w:del w:id="1083" w:author="Amy Ferraro" w:date="2023-03-23T17:21:00Z">
        <w:r w:rsidR="00DB5A10" w:rsidRPr="00FA0C7D" w:rsidDel="00CD2697">
          <w:delText>s</w:delText>
        </w:r>
      </w:del>
      <w:ins w:id="1084" w:author="Amy Ferraro" w:date="2023-03-23T17:21:00Z">
        <w:r w:rsidR="00CD2697">
          <w:t>ed</w:t>
        </w:r>
      </w:ins>
      <w:r w:rsidR="00DB5A10" w:rsidRPr="00FA0C7D">
        <w:t xml:space="preserve"> the project</w:t>
      </w:r>
      <w:ins w:id="1085" w:author="Amy Ferraro" w:date="2023-03-23T17:21:00Z">
        <w:r w:rsidR="00CD2697">
          <w:t>’</w:t>
        </w:r>
      </w:ins>
      <w:r w:rsidR="00DB5A10" w:rsidRPr="00FA0C7D">
        <w:t>s fit with the GPF</w:t>
      </w:r>
      <w:r w:rsidR="00B11DA6" w:rsidRPr="00FA0C7D">
        <w:fldChar w:fldCharType="begin"/>
      </w:r>
      <w:r w:rsidR="00B11DA6" w:rsidRPr="00FA0C7D">
        <w:instrText xml:space="preserve"> XE "Growing Places Fund (GPF)" </w:instrText>
      </w:r>
      <w:r w:rsidR="00B11DA6" w:rsidRPr="00FA0C7D">
        <w:fldChar w:fldCharType="end"/>
      </w:r>
      <w:r w:rsidR="00DB5A10" w:rsidRPr="00FA0C7D">
        <w:t xml:space="preserve"> eligibility criteria and the project</w:t>
      </w:r>
      <w:ins w:id="1086" w:author="Amy Ferraro" w:date="2023-03-23T17:22:00Z">
        <w:r w:rsidR="00CD2697">
          <w:t>’</w:t>
        </w:r>
      </w:ins>
      <w:r w:rsidR="00DB5A10" w:rsidRPr="00FA0C7D">
        <w:t xml:space="preserve">s fit with local and SELEP strategic objectives. </w:t>
      </w:r>
      <w:r w:rsidRPr="00FA0C7D">
        <w:t>Each Federated Board</w:t>
      </w:r>
      <w:r w:rsidR="009574BE" w:rsidRPr="00FA0C7D">
        <w:fldChar w:fldCharType="begin"/>
      </w:r>
      <w:r w:rsidR="009574BE" w:rsidRPr="00FA0C7D">
        <w:instrText xml:space="preserve"> XE "</w:instrText>
      </w:r>
      <w:r w:rsidR="009574BE" w:rsidRPr="00FA0C7D">
        <w:rPr>
          <w:rFonts w:asciiTheme="minorHAnsi" w:eastAsia="Calibri" w:hAnsiTheme="minorHAnsi" w:cstheme="minorHAnsi"/>
        </w:rPr>
        <w:instrText>Federated Boards</w:instrText>
      </w:r>
      <w:r w:rsidR="009574BE" w:rsidRPr="00FA0C7D">
        <w:instrText xml:space="preserve">" </w:instrText>
      </w:r>
      <w:r w:rsidR="009574BE" w:rsidRPr="00FA0C7D">
        <w:fldChar w:fldCharType="end"/>
      </w:r>
      <w:r w:rsidRPr="00FA0C7D">
        <w:t xml:space="preserve"> </w:t>
      </w:r>
      <w:del w:id="1087" w:author="Amy Ferraro" w:date="2023-03-23T17:22:00Z">
        <w:r w:rsidRPr="00FA0C7D" w:rsidDel="00CD2697">
          <w:delText xml:space="preserve">is </w:delText>
        </w:r>
      </w:del>
      <w:ins w:id="1088" w:author="Amy Ferraro" w:date="2023-03-23T17:22:00Z">
        <w:r w:rsidR="00CD2697">
          <w:t>was</w:t>
        </w:r>
        <w:r w:rsidR="00CD2697" w:rsidRPr="00FA0C7D">
          <w:t xml:space="preserve"> </w:t>
        </w:r>
      </w:ins>
      <w:r w:rsidRPr="00FA0C7D">
        <w:t>asked to nominate projects to be submitted for consideration by</w:t>
      </w:r>
      <w:del w:id="1089" w:author="Helen Dyer - Capital Programme Manager (SELEP)" w:date="2023-03-13T09:17:00Z">
        <w:r w:rsidRPr="00FA0C7D">
          <w:delText xml:space="preserve"> the</w:delText>
        </w:r>
      </w:del>
      <w:r w:rsidRPr="00FA0C7D">
        <w:t xml:space="preserve"> </w:t>
      </w:r>
      <w:r w:rsidR="00B11AAE" w:rsidRPr="00FA0C7D">
        <w:t>SELEP</w:t>
      </w:r>
      <w:r w:rsidR="0056372F"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w:t>
      </w:r>
    </w:p>
    <w:p w14:paraId="0E1935AA" w14:textId="0121473C" w:rsidR="008A4F31" w:rsidRPr="00FA0C7D" w:rsidRDefault="008A4F31" w:rsidP="009F3464">
      <w:pPr>
        <w:pStyle w:val="Heading4"/>
      </w:pPr>
      <w:r w:rsidRPr="00FA0C7D">
        <w:t>For projects nominated by 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scheme promoters </w:t>
      </w:r>
      <w:del w:id="1090" w:author="Amy Ferraro" w:date="2023-03-23T17:22:00Z">
        <w:r w:rsidRPr="00FA0C7D" w:rsidDel="00CD2697">
          <w:delText xml:space="preserve">are </w:delText>
        </w:r>
      </w:del>
      <w:ins w:id="1091" w:author="Amy Ferraro" w:date="2023-03-23T17:22:00Z">
        <w:r w:rsidR="00CD2697">
          <w:t>were</w:t>
        </w:r>
        <w:r w:rsidR="00CD2697" w:rsidRPr="00FA0C7D">
          <w:t xml:space="preserve"> </w:t>
        </w:r>
      </w:ins>
      <w:r w:rsidRPr="00FA0C7D">
        <w:t xml:space="preserve">required to complete a strategic outline business case, which </w:t>
      </w:r>
      <w:del w:id="1092" w:author="Amy Ferraro" w:date="2023-03-23T17:22:00Z">
        <w:r w:rsidRPr="00FA0C7D" w:rsidDel="00CD2697">
          <w:delText>will be</w:delText>
        </w:r>
      </w:del>
      <w:ins w:id="1093" w:author="Amy Ferraro" w:date="2023-03-23T17:22:00Z">
        <w:r w:rsidR="00CD2697">
          <w:t>was</w:t>
        </w:r>
      </w:ins>
      <w:r w:rsidRPr="00FA0C7D">
        <w:t xml:space="preserve"> reviewed independently by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t>
      </w:r>
      <w:r w:rsidRPr="00FA0C7D">
        <w:fldChar w:fldCharType="begin"/>
      </w:r>
      <w:r w:rsidRPr="00FA0C7D">
        <w:instrText xml:space="preserve"> REF _Ref7707539 \r \p \h  \* MERGEFORMAT </w:instrText>
      </w:r>
      <w:r w:rsidRPr="00FA0C7D">
        <w:fldChar w:fldCharType="separate"/>
      </w:r>
      <w:r w:rsidR="00A130F7">
        <w:t>V.1.1 below</w:t>
      </w:r>
      <w:r w:rsidRPr="00FA0C7D">
        <w:fldChar w:fldCharType="end"/>
      </w:r>
      <w:r w:rsidRPr="00FA0C7D">
        <w:t>)</w:t>
      </w:r>
      <w:ins w:id="1094" w:author="Helen Dyer - Capital Programme Manager (SELEP)" w:date="2023-03-13T09:17:00Z">
        <w:r w:rsidR="006E60E7">
          <w:t>.</w:t>
        </w:r>
      </w:ins>
      <w:del w:id="1095" w:author="Helen Dyer - Capital Programme Manager (SELEP)" w:date="2023-03-13T09:17:00Z">
        <w:r w:rsidRPr="00FA0C7D" w:rsidDel="006E60E7">
          <w:delText>,</w:delText>
        </w:r>
      </w:del>
      <w:r w:rsidRPr="00FA0C7D">
        <w:t xml:space="preserve"> </w:t>
      </w:r>
    </w:p>
    <w:p w14:paraId="782C6A2F" w14:textId="693DBE5F" w:rsidR="008A4F31" w:rsidRPr="00FA0C7D" w:rsidRDefault="008A4F31" w:rsidP="009F3464">
      <w:pPr>
        <w:pStyle w:val="Heading4"/>
      </w:pPr>
      <w:r w:rsidRPr="00FA0C7D">
        <w:t xml:space="preserve">The independent assessment </w:t>
      </w:r>
      <w:del w:id="1096" w:author="Amy Ferraro" w:date="2023-03-23T17:22:00Z">
        <w:r w:rsidRPr="00FA0C7D" w:rsidDel="00CD2697">
          <w:delText>will be</w:delText>
        </w:r>
      </w:del>
      <w:ins w:id="1097" w:author="Amy Ferraro" w:date="2023-03-23T17:22:00Z">
        <w:r w:rsidR="00CD2697">
          <w:t>was</w:t>
        </w:r>
      </w:ins>
      <w:r w:rsidRPr="00FA0C7D">
        <w:t xml:space="preserve"> conducted based on the following criteria, as agreed by the Strategic Board</w:t>
      </w:r>
      <w:r w:rsidR="003F5137" w:rsidRPr="00FA0C7D">
        <w:fldChar w:fldCharType="begin"/>
      </w:r>
      <w:r w:rsidR="003F5137" w:rsidRPr="00FA0C7D">
        <w:instrText xml:space="preserve"> XE "Strategic Board" </w:instrText>
      </w:r>
      <w:r w:rsidR="003F5137" w:rsidRPr="00FA0C7D">
        <w:fldChar w:fldCharType="end"/>
      </w:r>
      <w:r w:rsidRPr="00FA0C7D">
        <w:t>:</w:t>
      </w:r>
    </w:p>
    <w:p w14:paraId="5AF28C73" w14:textId="651699A2" w:rsidR="008A4F31" w:rsidRPr="00FA0C7D" w:rsidRDefault="00222C24" w:rsidP="00B2386B">
      <w:pPr>
        <w:pStyle w:val="Heading5"/>
      </w:pPr>
      <w:r w:rsidRPr="00FA0C7D">
        <w:t>n</w:t>
      </w:r>
      <w:r w:rsidR="00DB5A10" w:rsidRPr="00FA0C7D">
        <w:t>eed for Intervention</w:t>
      </w:r>
      <w:r w:rsidR="008A4F31" w:rsidRPr="00FA0C7D">
        <w:t>;</w:t>
      </w:r>
    </w:p>
    <w:p w14:paraId="26030FE4" w14:textId="2F10D251" w:rsidR="008A4F31" w:rsidRPr="00FA0C7D" w:rsidRDefault="00222C24" w:rsidP="00B2386B">
      <w:pPr>
        <w:pStyle w:val="Heading5"/>
      </w:pPr>
      <w:r w:rsidRPr="00FA0C7D">
        <w:t>v</w:t>
      </w:r>
      <w:r w:rsidR="00DB5A10" w:rsidRPr="00FA0C7D">
        <w:t>iability</w:t>
      </w:r>
      <w:r w:rsidR="008A4F31" w:rsidRPr="00FA0C7D">
        <w:t>;</w:t>
      </w:r>
    </w:p>
    <w:p w14:paraId="5E8557D2" w14:textId="3137E415" w:rsidR="008A4F31" w:rsidRPr="00FA0C7D" w:rsidRDefault="00222C24" w:rsidP="00B2386B">
      <w:pPr>
        <w:pStyle w:val="Heading5"/>
      </w:pPr>
      <w:r w:rsidRPr="00FA0C7D">
        <w:t>deliverability</w:t>
      </w:r>
      <w:r w:rsidR="008A4F31" w:rsidRPr="00FA0C7D">
        <w:t>;</w:t>
      </w:r>
    </w:p>
    <w:p w14:paraId="3C8703C2" w14:textId="4835BD84" w:rsidR="008A4F31" w:rsidRPr="00FA0C7D" w:rsidRDefault="00222C24" w:rsidP="00B2386B">
      <w:pPr>
        <w:pStyle w:val="Heading5"/>
      </w:pPr>
      <w:r w:rsidRPr="00FA0C7D">
        <w:t>expected Benefits</w:t>
      </w:r>
      <w:r w:rsidR="008A4F31" w:rsidRPr="00FA0C7D">
        <w:t>;</w:t>
      </w:r>
    </w:p>
    <w:p w14:paraId="22A7F59B" w14:textId="50B43A28" w:rsidR="008A4F31" w:rsidRPr="00FA0C7D" w:rsidRDefault="00222C24" w:rsidP="00B2386B">
      <w:pPr>
        <w:pStyle w:val="Heading5"/>
      </w:pPr>
      <w:r w:rsidRPr="00FA0C7D">
        <w:t>pace of benefit realisation</w:t>
      </w:r>
      <w:r w:rsidR="008A4F31" w:rsidRPr="00FA0C7D">
        <w:t>;</w:t>
      </w:r>
      <w:r w:rsidRPr="00FA0C7D">
        <w:t xml:space="preserve"> and</w:t>
      </w:r>
    </w:p>
    <w:p w14:paraId="208603C4" w14:textId="6B2C0F98" w:rsidR="008A4F31" w:rsidRPr="00FA0C7D" w:rsidRDefault="00222C24" w:rsidP="00B2386B">
      <w:pPr>
        <w:pStyle w:val="Heading5"/>
      </w:pPr>
      <w:r w:rsidRPr="00FA0C7D">
        <w:t>contribution to the establishment of a revolving fund</w:t>
      </w:r>
      <w:ins w:id="1098" w:author="Helen Dyer - Capital Programme Manager (SELEP)" w:date="2023-03-13T09:17:00Z">
        <w:r w:rsidR="006E60E7">
          <w:t>.</w:t>
        </w:r>
      </w:ins>
      <w:del w:id="1099" w:author="Helen Dyer - Capital Programme Manager (SELEP)" w:date="2023-03-13T09:17:00Z">
        <w:r w:rsidR="008A4F31" w:rsidRPr="00FA0C7D">
          <w:delText>;</w:delText>
        </w:r>
      </w:del>
    </w:p>
    <w:p w14:paraId="040CB4FF" w14:textId="037AD7A3" w:rsidR="008A4F31" w:rsidRPr="00FA0C7D" w:rsidRDefault="008A4F31" w:rsidP="009F3464">
      <w:pPr>
        <w:pStyle w:val="Heading4"/>
      </w:pPr>
      <w:r w:rsidRPr="00FA0C7D">
        <w:t>Following the prioritisation of projects by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or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those projects which </w:t>
      </w:r>
      <w:del w:id="1100" w:author="Amy Ferraro" w:date="2023-03-23T17:22:00Z">
        <w:r w:rsidRPr="00FA0C7D" w:rsidDel="00CD2697">
          <w:delText xml:space="preserve">are </w:delText>
        </w:r>
      </w:del>
      <w:ins w:id="1101" w:author="Amy Ferraro" w:date="2023-03-23T17:22:00Z">
        <w:r w:rsidR="00CD2697">
          <w:t>were</w:t>
        </w:r>
        <w:r w:rsidR="00CD2697" w:rsidRPr="00FA0C7D">
          <w:t xml:space="preserve"> </w:t>
        </w:r>
      </w:ins>
      <w:r w:rsidRPr="00FA0C7D">
        <w:t>successfully allocated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w:t>
      </w:r>
      <w:del w:id="1102" w:author="Amy Ferraro" w:date="2023-03-23T17:22:00Z">
        <w:r w:rsidRPr="00FA0C7D" w:rsidDel="00CD2697">
          <w:delText xml:space="preserve">are </w:delText>
        </w:r>
      </w:del>
      <w:ins w:id="1103" w:author="Amy Ferraro" w:date="2023-03-23T17:22:00Z">
        <w:r w:rsidR="00CD2697">
          <w:t>were</w:t>
        </w:r>
        <w:r w:rsidR="00CD2697" w:rsidRPr="00FA0C7D">
          <w:t xml:space="preserve"> </w:t>
        </w:r>
      </w:ins>
      <w:r w:rsidRPr="00FA0C7D">
        <w:t>required to complete Gate</w:t>
      </w:r>
      <w:r w:rsidR="008E0DC2" w:rsidRPr="00FA0C7D">
        <w:fldChar w:fldCharType="begin"/>
      </w:r>
      <w:r w:rsidR="008E0DC2" w:rsidRPr="00FA0C7D">
        <w:instrText xml:space="preserve"> XE "Gate Process" </w:instrText>
      </w:r>
      <w:r w:rsidR="008E0DC2" w:rsidRPr="00FA0C7D">
        <w:fldChar w:fldCharType="end"/>
      </w:r>
      <w:r w:rsidRPr="00FA0C7D">
        <w:t xml:space="preserve"> 2 of the business case review process (</w:t>
      </w:r>
      <w:r w:rsidRPr="00FA0C7D">
        <w:fldChar w:fldCharType="begin"/>
      </w:r>
      <w:r w:rsidRPr="00FA0C7D">
        <w:instrText xml:space="preserve"> REF _Ref10549597 \r \p \h  \* MERGEFORMAT </w:instrText>
      </w:r>
      <w:r w:rsidRPr="00FA0C7D">
        <w:fldChar w:fldCharType="separate"/>
      </w:r>
      <w:r w:rsidR="00A130F7">
        <w:t>V.2.16 below</w:t>
      </w:r>
      <w:r w:rsidRPr="00FA0C7D">
        <w:fldChar w:fldCharType="end"/>
      </w:r>
      <w:r w:rsidRPr="00FA0C7D">
        <w:t>), and fulfil the value for money requirements (</w:t>
      </w:r>
      <w:r w:rsidRPr="00FA0C7D">
        <w:fldChar w:fldCharType="begin"/>
      </w:r>
      <w:r w:rsidRPr="00FA0C7D">
        <w:instrText xml:space="preserve"> REF _Ref10216192 \r \p \h  \* MERGEFORMAT </w:instrText>
      </w:r>
      <w:r w:rsidRPr="00FA0C7D">
        <w:fldChar w:fldCharType="separate"/>
      </w:r>
      <w:r w:rsidR="00A130F7">
        <w:t>V.3.2 below</w:t>
      </w:r>
      <w:r w:rsidRPr="00FA0C7D">
        <w:fldChar w:fldCharType="end"/>
      </w:r>
      <w:r w:rsidRPr="00FA0C7D">
        <w:t>), prior to a funding decision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w:t>
      </w:r>
    </w:p>
    <w:p w14:paraId="26FB9C83" w14:textId="3F1A4048" w:rsidR="002956E9" w:rsidRPr="00FA0C7D" w:rsidRDefault="002956E9" w:rsidP="00C149AF">
      <w:pPr>
        <w:pStyle w:val="Heading25"/>
      </w:pPr>
      <w:bookmarkStart w:id="1104" w:name="_Toc29296780"/>
      <w:bookmarkStart w:id="1105" w:name="_Ref29901273"/>
      <w:bookmarkStart w:id="1106" w:name="_Ref29901276"/>
      <w:bookmarkStart w:id="1107" w:name="_Toc102055322"/>
      <w:r w:rsidRPr="00FA0C7D">
        <w:t>SSF</w:t>
      </w:r>
      <w:bookmarkEnd w:id="1104"/>
      <w:bookmarkEnd w:id="1105"/>
      <w:bookmarkEnd w:id="1106"/>
      <w:bookmarkEnd w:id="1107"/>
      <w:r w:rsidR="00157533" w:rsidRPr="00FA0C7D">
        <w:fldChar w:fldCharType="begin"/>
      </w:r>
      <w:r w:rsidR="00157533" w:rsidRPr="00FA0C7D">
        <w:instrText xml:space="preserve"> XE "Sector Support Fund (SSF)" </w:instrText>
      </w:r>
      <w:r w:rsidR="00157533" w:rsidRPr="00FA0C7D">
        <w:fldChar w:fldCharType="end"/>
      </w:r>
    </w:p>
    <w:p w14:paraId="6C1EE88E" w14:textId="7636FE33" w:rsidR="008A4F31" w:rsidRPr="00FA0C7D" w:rsidRDefault="008A4F31" w:rsidP="009F3464">
      <w:pPr>
        <w:pStyle w:val="Heading4"/>
      </w:pPr>
      <w:bookmarkStart w:id="1108" w:name="_Ref10216294"/>
      <w:r w:rsidRPr="00FA0C7D">
        <w:t>On the 9</w:t>
      </w:r>
      <w:r w:rsidRPr="00FA0C7D">
        <w:rPr>
          <w:vertAlign w:val="superscript"/>
        </w:rPr>
        <w:t>th</w:t>
      </w:r>
      <w:r w:rsidRPr="00FA0C7D">
        <w:t xml:space="preserve"> of June 2017,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approved the use of the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revenue grant to support the sector-focused activities that are being undertaken on a pan-LEP basis and predominantly led by the </w:t>
      </w:r>
      <w:r w:rsidR="00B11AAE" w:rsidRPr="00FA0C7D">
        <w:t>SELEP</w:t>
      </w:r>
      <w:r w:rsidR="0056372F"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working groups</w:t>
      </w:r>
      <w:r w:rsidR="007A2C72" w:rsidRPr="00FA0C7D">
        <w:fldChar w:fldCharType="begin"/>
      </w:r>
      <w:r w:rsidR="007A2C72" w:rsidRPr="00FA0C7D">
        <w:instrText xml:space="preserve"> XE "</w:instrText>
      </w:r>
      <w:r w:rsidR="007A2C72" w:rsidRPr="00FA0C7D">
        <w:rPr>
          <w:rFonts w:asciiTheme="minorHAnsi" w:hAnsiTheme="minorHAnsi" w:cstheme="minorHAnsi"/>
        </w:rPr>
        <w:instrText>Working Groups</w:instrText>
      </w:r>
      <w:r w:rsidR="007A2C72" w:rsidRPr="00FA0C7D">
        <w:instrText xml:space="preserve">" </w:instrText>
      </w:r>
      <w:r w:rsidR="007A2C72" w:rsidRPr="00FA0C7D">
        <w:fldChar w:fldCharType="end"/>
      </w:r>
      <w:r w:rsidRPr="00FA0C7D">
        <w:t>.</w:t>
      </w:r>
      <w:bookmarkEnd w:id="1108"/>
      <w:r w:rsidR="00093400" w:rsidRPr="00FA0C7D">
        <w:t xml:space="preserve"> </w:t>
      </w:r>
      <w:del w:id="1109" w:author="Amy Ferraro" w:date="2023-03-23T17:23:00Z">
        <w:r w:rsidR="00093400" w:rsidRPr="00FA0C7D" w:rsidDel="003B32AE">
          <w:delText>Further funds were allocated to the S</w:delText>
        </w:r>
        <w:r w:rsidR="00552057" w:rsidRPr="00FA0C7D" w:rsidDel="003B32AE">
          <w:delText xml:space="preserve">SF on </w:delText>
        </w:r>
        <w:r w:rsidR="006A28CF" w:rsidRPr="00FA0C7D" w:rsidDel="003B32AE">
          <w:delText>12</w:delText>
        </w:r>
        <w:r w:rsidR="00065A49" w:rsidRPr="00FA0C7D" w:rsidDel="003B32AE">
          <w:delText xml:space="preserve"> June 2020</w:delText>
        </w:r>
        <w:r w:rsidR="00B716D9" w:rsidRPr="00FA0C7D" w:rsidDel="003B32AE">
          <w:delText>.</w:delText>
        </w:r>
      </w:del>
      <w:ins w:id="1110" w:author="Amy Ferraro" w:date="2023-03-23T17:23:00Z">
        <w:r w:rsidR="003B32AE">
          <w:t>This funding stream is now closed.</w:t>
        </w:r>
        <w:del w:id="1111" w:author="Amy Ferraro" w:date="2023-03-23T17:23:00Z">
          <w:r w:rsidR="003B32AE" w:rsidDel="003B32AE">
            <w:delText xml:space="preserve"> for new projecs.</w:delText>
          </w:r>
        </w:del>
      </w:ins>
    </w:p>
    <w:p w14:paraId="78CC7363" w14:textId="4039CA23" w:rsidR="008A4F31" w:rsidRPr="00FA0C7D" w:rsidRDefault="008A4F31" w:rsidP="009F3464">
      <w:pPr>
        <w:pStyle w:val="Heading4"/>
      </w:pPr>
      <w:r w:rsidRPr="00FA0C7D">
        <w:t>The purpose of the Sector Support</w:t>
      </w:r>
      <w:r w:rsidR="00157533" w:rsidRPr="00FA0C7D">
        <w:fldChar w:fldCharType="begin"/>
      </w:r>
      <w:r w:rsidR="00157533" w:rsidRPr="00FA0C7D">
        <w:instrText xml:space="preserve"> XE "Sector Support Fund (SSF)" </w:instrText>
      </w:r>
      <w:r w:rsidR="00157533" w:rsidRPr="00FA0C7D">
        <w:fldChar w:fldCharType="end"/>
      </w:r>
      <w:r w:rsidRPr="00FA0C7D">
        <w:t xml:space="preserve"> Fund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w:t>
      </w:r>
      <w:del w:id="1112" w:author="Amy Ferraro" w:date="2023-03-23T17:24:00Z">
        <w:r w:rsidRPr="00FA0C7D" w:rsidDel="003B32AE">
          <w:delText>is therefore</w:delText>
        </w:r>
      </w:del>
      <w:ins w:id="1113" w:author="Amy Ferraro" w:date="2023-03-23T17:24:00Z">
        <w:r w:rsidR="003B32AE">
          <w:t>was</w:t>
        </w:r>
      </w:ins>
      <w:r w:rsidRPr="00FA0C7D">
        <w:t xml:space="preserve"> to support one-off, discrete pieces of work of a pan-LEP nature, with a sector-focus that brings demonstrable benefits and has support across the </w:t>
      </w:r>
      <w:r w:rsidR="00B11AAE" w:rsidRPr="00FA0C7D">
        <w:t>SELEP</w:t>
      </w:r>
      <w:r w:rsidR="0056372F" w:rsidRPr="00FA0C7D">
        <w:t xml:space="preserve"> area</w:t>
      </w:r>
      <w:r w:rsidR="00E74DA2" w:rsidRPr="00FA0C7D">
        <w:t>, including supporting recovery after th</w:t>
      </w:r>
      <w:r w:rsidR="00190DBA" w:rsidRPr="00FA0C7D">
        <w:t xml:space="preserve">e COVID-19 pandemic and </w:t>
      </w:r>
      <w:r w:rsidR="000D3052" w:rsidRPr="00FA0C7D">
        <w:t>offsetting</w:t>
      </w:r>
      <w:del w:id="1114" w:author="Helen Dyer - Capital Programme Manager (SELEP)" w:date="2023-03-13T09:20:00Z">
        <w:r w:rsidR="000D3052" w:rsidRPr="00FA0C7D">
          <w:delText xml:space="preserve"> and</w:delText>
        </w:r>
      </w:del>
      <w:r w:rsidR="000D3052" w:rsidRPr="00FA0C7D">
        <w:t xml:space="preserve"> impacts of the UK’s withdrawal from the EU</w:t>
      </w:r>
      <w:r w:rsidRPr="00FA0C7D">
        <w:t xml:space="preserve">. All applications </w:t>
      </w:r>
      <w:del w:id="1115" w:author="Amy Ferraro" w:date="2023-03-23T17:24:00Z">
        <w:r w:rsidRPr="00FA0C7D" w:rsidDel="003B32AE">
          <w:delText xml:space="preserve">must </w:delText>
        </w:r>
      </w:del>
      <w:ins w:id="1116" w:author="Amy Ferraro" w:date="2023-03-23T17:24:00Z">
        <w:r w:rsidR="003B32AE">
          <w:t>had to</w:t>
        </w:r>
        <w:r w:rsidR="003B32AE" w:rsidRPr="00FA0C7D">
          <w:t xml:space="preserve"> </w:t>
        </w:r>
      </w:ins>
      <w:r w:rsidRPr="00FA0C7D">
        <w:t>meet the criteria</w:t>
      </w:r>
      <w:del w:id="1117" w:author="Helen Dyer - Capital Programme Manager (SELEP)" w:date="2023-03-13T09:21:00Z">
        <w:r w:rsidRPr="00FA0C7D">
          <w:delText xml:space="preserve"> a</w:delText>
        </w:r>
      </w:del>
      <w:r w:rsidRPr="00FA0C7D">
        <w:t xml:space="preserve"> set out in the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guidance published on the </w:t>
      </w:r>
      <w:hyperlink r:id="rId85" w:history="1">
        <w:r w:rsidRPr="00FA0C7D">
          <w:rPr>
            <w:rStyle w:val="Hyperlink"/>
            <w:rFonts w:asciiTheme="minorHAnsi" w:eastAsiaTheme="majorEastAsia" w:hAnsiTheme="minorHAnsi" w:cstheme="minorHAnsi"/>
          </w:rPr>
          <w:t>website</w:t>
        </w:r>
      </w:hyperlink>
      <w:r w:rsidRPr="00FA0C7D">
        <w:t xml:space="preserve">. The funding </w:t>
      </w:r>
      <w:del w:id="1118" w:author="Amy Ferraro" w:date="2023-03-23T17:24:00Z">
        <w:r w:rsidRPr="00FA0C7D" w:rsidDel="003B32AE">
          <w:delText>will be</w:delText>
        </w:r>
      </w:del>
      <w:ins w:id="1119" w:author="Amy Ferraro" w:date="2023-03-23T17:24:00Z">
        <w:r w:rsidR="003B32AE">
          <w:t>was</w:t>
        </w:r>
      </w:ins>
      <w:r w:rsidRPr="00FA0C7D">
        <w:t xml:space="preserve"> deployed on a first-come first-served basis for those projects that </w:t>
      </w:r>
      <w:del w:id="1120" w:author="Amy Ferraro" w:date="2023-03-23T17:24:00Z">
        <w:r w:rsidRPr="00FA0C7D" w:rsidDel="003B32AE">
          <w:delText xml:space="preserve">meet </w:delText>
        </w:r>
      </w:del>
      <w:ins w:id="1121" w:author="Amy Ferraro" w:date="2023-03-23T17:24:00Z">
        <w:r w:rsidR="003B32AE">
          <w:t>met</w:t>
        </w:r>
        <w:r w:rsidR="003B32AE" w:rsidRPr="00FA0C7D">
          <w:t xml:space="preserve"> </w:t>
        </w:r>
      </w:ins>
      <w:r w:rsidRPr="00FA0C7D">
        <w:t>the criteria.</w:t>
      </w:r>
    </w:p>
    <w:p w14:paraId="56739B11" w14:textId="530DC67B" w:rsidR="008A4F31" w:rsidRPr="00FA0C7D" w:rsidRDefault="008A4F31" w:rsidP="009F3464">
      <w:pPr>
        <w:pStyle w:val="Heading4"/>
        <w:rPr>
          <w:rFonts w:asciiTheme="minorHAnsi" w:hAnsiTheme="minorHAnsi" w:cstheme="minorHAnsi"/>
        </w:rPr>
      </w:pPr>
      <w:r w:rsidRPr="00FA0C7D">
        <w:rPr>
          <w:rFonts w:asciiTheme="minorHAnsi" w:hAnsiTheme="minorHAnsi" w:cstheme="minorHAnsi"/>
        </w:rPr>
        <w:t xml:space="preserve">Each bid </w:t>
      </w:r>
      <w:del w:id="1122" w:author="Amy Ferraro" w:date="2023-03-23T17:24:00Z">
        <w:r w:rsidRPr="00FA0C7D" w:rsidDel="003B32AE">
          <w:rPr>
            <w:rFonts w:asciiTheme="minorHAnsi" w:hAnsiTheme="minorHAnsi" w:cstheme="minorHAnsi"/>
          </w:rPr>
          <w:delText xml:space="preserve">must </w:delText>
        </w:r>
      </w:del>
      <w:ins w:id="1123" w:author="Amy Ferraro" w:date="2023-03-23T17:24:00Z">
        <w:r w:rsidR="003B32AE">
          <w:rPr>
            <w:rFonts w:asciiTheme="minorHAnsi" w:hAnsiTheme="minorHAnsi" w:cstheme="minorHAnsi"/>
          </w:rPr>
          <w:t>had to</w:t>
        </w:r>
        <w:r w:rsidR="003B32AE" w:rsidRPr="00FA0C7D">
          <w:rPr>
            <w:rFonts w:asciiTheme="minorHAnsi" w:hAnsiTheme="minorHAnsi" w:cstheme="minorHAnsi"/>
          </w:rPr>
          <w:t xml:space="preserve"> </w:t>
        </w:r>
      </w:ins>
      <w:r w:rsidRPr="00FA0C7D">
        <w:rPr>
          <w:rFonts w:asciiTheme="minorHAnsi" w:hAnsiTheme="minorHAnsi" w:cstheme="minorHAnsi"/>
        </w:rPr>
        <w:t xml:space="preserve">be supported by a completed </w:t>
      </w:r>
      <w:hyperlink r:id="rId86" w:history="1">
        <w:r w:rsidRPr="00FA0C7D">
          <w:rPr>
            <w:rStyle w:val="Hyperlink"/>
            <w:rFonts w:asciiTheme="minorHAnsi" w:eastAsiaTheme="majorEastAsia" w:hAnsiTheme="minorHAnsi" w:cstheme="minorHAnsi"/>
          </w:rPr>
          <w:t>SSF</w:t>
        </w:r>
        <w:r w:rsidR="00157533" w:rsidRPr="00FA0C7D">
          <w:rPr>
            <w:rStyle w:val="Hyperlink"/>
            <w:rFonts w:asciiTheme="minorHAnsi" w:eastAsiaTheme="majorEastAsia" w:hAnsiTheme="minorHAnsi" w:cstheme="minorHAnsi"/>
          </w:rPr>
          <w:fldChar w:fldCharType="begin"/>
        </w:r>
        <w:r w:rsidR="00157533" w:rsidRPr="00FA0C7D">
          <w:instrText xml:space="preserve"> XE "Sector Support Fund (SSF)" </w:instrText>
        </w:r>
        <w:r w:rsidR="00157533" w:rsidRPr="00FA0C7D">
          <w:rPr>
            <w:rStyle w:val="Hyperlink"/>
            <w:rFonts w:asciiTheme="minorHAnsi" w:eastAsiaTheme="majorEastAsia" w:hAnsiTheme="minorHAnsi" w:cstheme="minorHAnsi"/>
          </w:rPr>
          <w:fldChar w:fldCharType="end"/>
        </w:r>
        <w:r w:rsidRPr="00FA0C7D">
          <w:rPr>
            <w:rStyle w:val="Hyperlink"/>
            <w:rFonts w:asciiTheme="minorHAnsi" w:eastAsiaTheme="majorEastAsia" w:hAnsiTheme="minorHAnsi" w:cstheme="minorHAnsi"/>
          </w:rPr>
          <w:t xml:space="preserve"> application template</w:t>
        </w:r>
      </w:hyperlink>
      <w:r w:rsidRPr="00FA0C7D">
        <w:rPr>
          <w:rFonts w:asciiTheme="minorHAnsi" w:hAnsiTheme="minorHAnsi" w:cstheme="minorHAnsi"/>
        </w:rPr>
        <w:t>.</w:t>
      </w:r>
    </w:p>
    <w:p w14:paraId="2C10CFFE" w14:textId="6C9CB76F" w:rsidR="008A4F31" w:rsidRPr="00FA0C7D" w:rsidRDefault="008A4F31" w:rsidP="009F3464">
      <w:pPr>
        <w:pStyle w:val="Heading4"/>
      </w:pPr>
      <w:r w:rsidRPr="00FA0C7D">
        <w:t xml:space="preserve">The appraisal of projects </w:t>
      </w:r>
      <w:del w:id="1124" w:author="Amy Ferraro" w:date="2023-03-23T17:24:00Z">
        <w:r w:rsidRPr="00FA0C7D" w:rsidDel="003B32AE">
          <w:delText>will be</w:delText>
        </w:r>
      </w:del>
      <w:ins w:id="1125" w:author="Amy Ferraro" w:date="2023-03-23T17:24:00Z">
        <w:r w:rsidR="003B32AE">
          <w:t>was</w:t>
        </w:r>
      </w:ins>
      <w:r w:rsidRPr="00FA0C7D">
        <w:t xml:space="preserve"> conducted by the Secretariat, followed by an independent review by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t>
      </w:r>
    </w:p>
    <w:p w14:paraId="1C07FD92" w14:textId="1403E117" w:rsidR="008A4F31" w:rsidRPr="00FA0C7D" w:rsidRDefault="008A4F31" w:rsidP="009F3464">
      <w:pPr>
        <w:pStyle w:val="Heading4"/>
      </w:pPr>
      <w:r w:rsidRPr="00FA0C7D">
        <w:t xml:space="preserve">Projects which </w:t>
      </w:r>
      <w:del w:id="1126" w:author="Amy Ferraro" w:date="2023-03-23T17:24:00Z">
        <w:r w:rsidRPr="00FA0C7D" w:rsidDel="003B32AE">
          <w:delText xml:space="preserve">are </w:delText>
        </w:r>
      </w:del>
      <w:ins w:id="1127" w:author="Amy Ferraro" w:date="2023-03-23T17:24:00Z">
        <w:r w:rsidR="003B32AE">
          <w:t>were</w:t>
        </w:r>
        <w:r w:rsidR="003B32AE" w:rsidRPr="00FA0C7D">
          <w:t xml:space="preserve"> </w:t>
        </w:r>
      </w:ins>
      <w:r w:rsidRPr="00FA0C7D">
        <w:t xml:space="preserve">successful through the appraisal process </w:t>
      </w:r>
      <w:del w:id="1128" w:author="Amy Ferraro" w:date="2023-03-23T17:24:00Z">
        <w:r w:rsidRPr="00FA0C7D" w:rsidDel="003B32AE">
          <w:delText>will be</w:delText>
        </w:r>
      </w:del>
      <w:ins w:id="1129" w:author="Amy Ferraro" w:date="2023-03-23T17:24:00Z">
        <w:r w:rsidR="003B32AE">
          <w:t>were</w:t>
        </w:r>
      </w:ins>
      <w:r w:rsidRPr="00FA0C7D">
        <w:t xml:space="preserve"> recommended to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for endorsement, prior to funding being approved by the Chief Executive Officer.  </w:t>
      </w:r>
    </w:p>
    <w:p w14:paraId="799789A6" w14:textId="090A13BE" w:rsidR="008A4F31" w:rsidRPr="00FA0C7D" w:rsidRDefault="008A4F31" w:rsidP="009F3464">
      <w:pPr>
        <w:pStyle w:val="Heading4"/>
      </w:pPr>
      <w:r w:rsidRPr="00FA0C7D">
        <w:t xml:space="preserve">There </w:t>
      </w:r>
      <w:del w:id="1130" w:author="Amy Ferraro" w:date="2023-03-23T17:24:00Z">
        <w:r w:rsidRPr="00FA0C7D" w:rsidDel="003B32AE">
          <w:delText>will be</w:delText>
        </w:r>
      </w:del>
      <w:ins w:id="1131" w:author="Amy Ferraro" w:date="2023-03-23T17:24:00Z">
        <w:r w:rsidR="003B32AE">
          <w:t>was</w:t>
        </w:r>
      </w:ins>
      <w:r w:rsidRPr="00FA0C7D">
        <w:t xml:space="preserve"> an opportunity to submit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applications at least every six months, subject to sufficient funding being available within the annual allocation agreed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The lead dates for the submission of applications </w:t>
      </w:r>
      <w:del w:id="1132" w:author="Amy Ferraro" w:date="2023-03-23T17:24:00Z">
        <w:r w:rsidRPr="00FA0C7D" w:rsidDel="003B32AE">
          <w:delText>will be</w:delText>
        </w:r>
      </w:del>
      <w:ins w:id="1133" w:author="Amy Ferraro" w:date="2023-03-23T17:24:00Z">
        <w:r w:rsidR="003B32AE">
          <w:t>were</w:t>
        </w:r>
      </w:ins>
      <w:r w:rsidRPr="00FA0C7D">
        <w:t xml:space="preserve"> made available on </w:t>
      </w:r>
      <w:hyperlink r:id="rId87" w:history="1">
        <w:r w:rsidRPr="00FA0C7D">
          <w:rPr>
            <w:rStyle w:val="Hyperlink"/>
            <w:rFonts w:asciiTheme="minorHAnsi" w:eastAsiaTheme="majorEastAsia" w:hAnsiTheme="minorHAnsi" w:cstheme="minorHAnsi"/>
          </w:rPr>
          <w:t>the website</w:t>
        </w:r>
      </w:hyperlink>
      <w:r w:rsidRPr="00FA0C7D">
        <w:t xml:space="preserve">. </w:t>
      </w:r>
    </w:p>
    <w:p w14:paraId="4588ADAD" w14:textId="5DEBE0A5" w:rsidR="008A4F31" w:rsidRPr="00FA0C7D" w:rsidRDefault="008A4F31" w:rsidP="009F3464">
      <w:pPr>
        <w:pStyle w:val="Heading4"/>
      </w:pPr>
      <w:r w:rsidRPr="00FA0C7D">
        <w:t>If the total amount of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sought </w:t>
      </w:r>
      <w:del w:id="1134" w:author="Amy Ferraro" w:date="2023-03-23T17:25:00Z">
        <w:r w:rsidRPr="00FA0C7D" w:rsidDel="003B32AE">
          <w:delText xml:space="preserve">exceeds </w:delText>
        </w:r>
      </w:del>
      <w:ins w:id="1135" w:author="Amy Ferraro" w:date="2023-03-23T17:25:00Z">
        <w:r w:rsidR="003B32AE">
          <w:t>exceeded</w:t>
        </w:r>
        <w:r w:rsidR="003B32AE" w:rsidRPr="00FA0C7D">
          <w:t xml:space="preserve"> </w:t>
        </w:r>
      </w:ins>
      <w:r w:rsidRPr="00FA0C7D">
        <w:t>the amount available, then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t>
      </w:r>
      <w:del w:id="1136" w:author="Amy Ferraro" w:date="2023-03-23T17:25:00Z">
        <w:r w:rsidRPr="00FA0C7D" w:rsidDel="003B32AE">
          <w:delText>will be</w:delText>
        </w:r>
      </w:del>
      <w:ins w:id="1137" w:author="Amy Ferraro" w:date="2023-03-23T17:25:00Z">
        <w:r w:rsidR="003B32AE">
          <w:t>would have been</w:t>
        </w:r>
      </w:ins>
      <w:r w:rsidRPr="00FA0C7D">
        <w:t xml:space="preserve"> asked to consider and prioritise the applications.  </w:t>
      </w:r>
    </w:p>
    <w:p w14:paraId="6BA94F3A" w14:textId="367744E5" w:rsidR="00C10065" w:rsidRPr="00FA0C7D" w:rsidRDefault="00C10065" w:rsidP="00C10065">
      <w:pPr>
        <w:pStyle w:val="Heading3"/>
        <w:rPr>
          <w:b/>
          <w:bCs/>
          <w:lang w:eastAsia="en-GB"/>
        </w:rPr>
      </w:pPr>
      <w:r w:rsidRPr="00FA0C7D">
        <w:rPr>
          <w:b/>
          <w:bCs/>
          <w:lang w:eastAsia="en-GB"/>
        </w:rPr>
        <w:t>COVID-19 Recovery Fund</w:t>
      </w:r>
      <w:r w:rsidR="00F57C5D" w:rsidRPr="00FA0C7D">
        <w:rPr>
          <w:b/>
          <w:bCs/>
          <w:lang w:eastAsia="en-GB"/>
        </w:rPr>
        <w:t>s</w:t>
      </w:r>
    </w:p>
    <w:p w14:paraId="4D8BC79C" w14:textId="4879910F" w:rsidR="00C10065" w:rsidRPr="00FA0C7D" w:rsidRDefault="000C21B7" w:rsidP="00C10065">
      <w:pPr>
        <w:pStyle w:val="Heading4"/>
      </w:pPr>
      <w:r w:rsidRPr="00FA0C7D">
        <w:t xml:space="preserve">Applications to </w:t>
      </w:r>
      <w:r w:rsidR="0066462A" w:rsidRPr="00FA0C7D">
        <w:t xml:space="preserve">deliver </w:t>
      </w:r>
      <w:r w:rsidRPr="00FA0C7D">
        <w:t xml:space="preserve">the COVID-19 Recovery </w:t>
      </w:r>
      <w:r w:rsidR="00F402B5" w:rsidRPr="00FA0C7D">
        <w:t>Funds</w:t>
      </w:r>
      <w:r w:rsidRPr="00FA0C7D">
        <w:t xml:space="preserve"> </w:t>
      </w:r>
      <w:del w:id="1138" w:author="Amy Ferraro" w:date="2023-03-23T17:25:00Z">
        <w:r w:rsidRPr="00FA0C7D" w:rsidDel="00163611">
          <w:delText>will be</w:delText>
        </w:r>
      </w:del>
      <w:ins w:id="1139" w:author="Amy Ferraro" w:date="2023-03-23T17:25:00Z">
        <w:r w:rsidR="00163611">
          <w:t>were</w:t>
        </w:r>
      </w:ins>
      <w:r w:rsidRPr="00FA0C7D">
        <w:t xml:space="preserve"> conducted through an open and competitive procurement process. </w:t>
      </w:r>
    </w:p>
    <w:p w14:paraId="296A7A1C" w14:textId="3BFAFF53" w:rsidR="00462879" w:rsidRPr="00FA0C7D" w:rsidRDefault="00462879" w:rsidP="000A720A">
      <w:pPr>
        <w:pStyle w:val="Heading4"/>
      </w:pPr>
      <w:r w:rsidRPr="00FA0C7D">
        <w:t xml:space="preserve">There </w:t>
      </w:r>
      <w:del w:id="1140" w:author="Amy Ferraro" w:date="2023-03-23T17:25:00Z">
        <w:r w:rsidRPr="00FA0C7D" w:rsidDel="00163611">
          <w:delText>will be</w:delText>
        </w:r>
      </w:del>
      <w:ins w:id="1141" w:author="Amy Ferraro" w:date="2023-03-23T17:25:00Z">
        <w:r w:rsidR="00163611">
          <w:t>were</w:t>
        </w:r>
      </w:ins>
      <w:r w:rsidRPr="00FA0C7D">
        <w:t xml:space="preserve"> general principles for all procurements which </w:t>
      </w:r>
      <w:del w:id="1142" w:author="Amy Ferraro" w:date="2023-03-23T17:25:00Z">
        <w:r w:rsidRPr="00FA0C7D" w:rsidDel="00163611">
          <w:delText>will include</w:delText>
        </w:r>
      </w:del>
      <w:ins w:id="1143" w:author="Amy Ferraro" w:date="2023-03-23T17:25:00Z">
        <w:r w:rsidR="00163611">
          <w:t>included</w:t>
        </w:r>
      </w:ins>
      <w:r w:rsidRPr="00FA0C7D">
        <w:t xml:space="preserve"> a LEP</w:t>
      </w:r>
      <w:ins w:id="1144" w:author="Amy Ferraro" w:date="2023-03-23T17:25:00Z">
        <w:r w:rsidR="00163611">
          <w:t>-</w:t>
        </w:r>
      </w:ins>
      <w:del w:id="1145" w:author="Amy Ferraro" w:date="2023-03-23T17:25:00Z">
        <w:r w:rsidRPr="00FA0C7D" w:rsidDel="00163611">
          <w:delText xml:space="preserve"> </w:delText>
        </w:r>
      </w:del>
      <w:r w:rsidRPr="00FA0C7D">
        <w:t xml:space="preserve">wide approach, evidence of local employer support and collaboration and a good understanding of the local landscape in terms of the labour market, </w:t>
      </w:r>
      <w:r w:rsidRPr="00163611">
        <w:t>LEP Economic Strategy Statement</w:t>
      </w:r>
      <w:r w:rsidRPr="00FA0C7D">
        <w:t xml:space="preserve"> and also existing programmes. Provision should not</w:t>
      </w:r>
      <w:ins w:id="1146" w:author="Amy Ferraro" w:date="2023-03-23T17:25:00Z">
        <w:r w:rsidR="00163611">
          <w:t xml:space="preserve"> have</w:t>
        </w:r>
      </w:ins>
      <w:r w:rsidRPr="00FA0C7D">
        <w:t xml:space="preserve"> duplicate</w:t>
      </w:r>
      <w:ins w:id="1147" w:author="Amy Ferraro" w:date="2023-03-23T17:25:00Z">
        <w:r w:rsidR="00163611">
          <w:t>d</w:t>
        </w:r>
      </w:ins>
      <w:r w:rsidRPr="00FA0C7D">
        <w:t xml:space="preserve"> national mainstream or local funding but should</w:t>
      </w:r>
      <w:ins w:id="1148" w:author="Amy Ferraro" w:date="2023-03-23T17:26:00Z">
        <w:r w:rsidR="00163611">
          <w:t xml:space="preserve"> have</w:t>
        </w:r>
      </w:ins>
      <w:r w:rsidRPr="00FA0C7D">
        <w:t xml:space="preserve"> cover</w:t>
      </w:r>
      <w:ins w:id="1149" w:author="Amy Ferraro" w:date="2023-03-23T17:26:00Z">
        <w:r w:rsidR="00163611">
          <w:t>ed</w:t>
        </w:r>
      </w:ins>
      <w:r w:rsidRPr="00FA0C7D">
        <w:t xml:space="preserve"> gaps (e.g. industry qualifications). Support to specific cohorts </w:t>
      </w:r>
      <w:del w:id="1150" w:author="Amy Ferraro" w:date="2023-03-23T17:26:00Z">
        <w:r w:rsidRPr="00FA0C7D" w:rsidDel="00163611">
          <w:delText>will be</w:delText>
        </w:r>
      </w:del>
      <w:ins w:id="1151" w:author="Amy Ferraro" w:date="2023-03-23T17:26:00Z">
        <w:r w:rsidR="00163611">
          <w:t>was</w:t>
        </w:r>
      </w:ins>
      <w:r w:rsidRPr="00FA0C7D">
        <w:t xml:space="preserve"> included, for example to address issues such as gender and ethnic diversity in certain sectors and support for particular age cohorts. </w:t>
      </w:r>
    </w:p>
    <w:p w14:paraId="1D73591F" w14:textId="711ADF10" w:rsidR="00462879" w:rsidRPr="00FA0C7D" w:rsidRDefault="00462879" w:rsidP="000A720A">
      <w:pPr>
        <w:pStyle w:val="Heading4"/>
      </w:pPr>
      <w:r w:rsidRPr="00FA0C7D">
        <w:t>The total £</w:t>
      </w:r>
      <w:r w:rsidR="00201AF1" w:rsidRPr="00FA0C7D">
        <w:t>4.4</w:t>
      </w:r>
      <w:r w:rsidRPr="00FA0C7D">
        <w:t xml:space="preserve">million pot </w:t>
      </w:r>
      <w:del w:id="1152" w:author="Amy Ferraro" w:date="2023-03-23T17:26:00Z">
        <w:r w:rsidRPr="00FA0C7D" w:rsidDel="00163611">
          <w:delText>will undergo</w:delText>
        </w:r>
      </w:del>
      <w:ins w:id="1153" w:author="Amy Ferraro" w:date="2023-03-23T17:26:00Z">
        <w:r w:rsidR="00163611">
          <w:t>underwent</w:t>
        </w:r>
      </w:ins>
      <w:r w:rsidRPr="00FA0C7D">
        <w:t xml:space="preserve"> evaluation for value for money in accordance with E</w:t>
      </w:r>
      <w:ins w:id="1154" w:author="Helen Dyer - Capital Programme Manager (SELEP)" w:date="2023-03-13T09:22:00Z">
        <w:r w:rsidR="00564261">
          <w:t xml:space="preserve">ssex </w:t>
        </w:r>
      </w:ins>
      <w:r w:rsidRPr="00FA0C7D">
        <w:t>C</w:t>
      </w:r>
      <w:ins w:id="1155" w:author="Helen Dyer - Capital Programme Manager (SELEP)" w:date="2023-03-13T09:22:00Z">
        <w:r w:rsidR="00564261">
          <w:t xml:space="preserve">ounty </w:t>
        </w:r>
      </w:ins>
      <w:r w:rsidRPr="00FA0C7D">
        <w:t>C</w:t>
      </w:r>
      <w:ins w:id="1156" w:author="Helen Dyer - Capital Programme Manager (SELEP)" w:date="2023-03-13T09:22:00Z">
        <w:r w:rsidR="00564261">
          <w:t>ouncil</w:t>
        </w:r>
      </w:ins>
      <w:r w:rsidRPr="00FA0C7D">
        <w:t xml:space="preserve">’s procurement processes. </w:t>
      </w:r>
    </w:p>
    <w:p w14:paraId="4E010DC8" w14:textId="5D179BB9" w:rsidR="00462879" w:rsidRPr="00FA0C7D" w:rsidRDefault="00462879" w:rsidP="000A720A">
      <w:pPr>
        <w:pStyle w:val="Heading4"/>
      </w:pPr>
      <w:r w:rsidRPr="00FA0C7D">
        <w:t xml:space="preserve">Programmes </w:t>
      </w:r>
      <w:del w:id="1157" w:author="Amy Ferraro" w:date="2023-03-23T17:26:00Z">
        <w:r w:rsidRPr="00FA0C7D" w:rsidDel="00163611">
          <w:delText>will be</w:delText>
        </w:r>
      </w:del>
      <w:ins w:id="1158" w:author="Amy Ferraro" w:date="2023-03-23T17:26:00Z">
        <w:r w:rsidR="00163611">
          <w:t>were</w:t>
        </w:r>
      </w:ins>
      <w:r w:rsidRPr="00FA0C7D">
        <w:t xml:space="preserve"> </w:t>
      </w:r>
      <w:ins w:id="1159" w:author="Amy Ferraro" w:date="2023-03-23T17:26:00Z">
        <w:r w:rsidR="00163611">
          <w:t xml:space="preserve">originally </w:t>
        </w:r>
      </w:ins>
      <w:r w:rsidRPr="00FA0C7D">
        <w:t xml:space="preserve">expected to deliver within one year of being awarded the contract. </w:t>
      </w:r>
    </w:p>
    <w:p w14:paraId="21A29FE4" w14:textId="6E409379" w:rsidR="00CC05C0" w:rsidRPr="00FA0C7D" w:rsidRDefault="00CC05C0" w:rsidP="00253186">
      <w:pPr>
        <w:pStyle w:val="Heading4"/>
      </w:pPr>
      <w:r w:rsidRPr="00FA0C7D">
        <w:t xml:space="preserve">All procurement </w:t>
      </w:r>
      <w:del w:id="1160" w:author="Amy Ferraro" w:date="2023-03-23T17:26:00Z">
        <w:r w:rsidRPr="00FA0C7D" w:rsidDel="00163611">
          <w:delText>will be</w:delText>
        </w:r>
      </w:del>
      <w:ins w:id="1161" w:author="Amy Ferraro" w:date="2023-03-23T17:26:00Z">
        <w:r w:rsidR="00163611">
          <w:t>was</w:t>
        </w:r>
      </w:ins>
      <w:r w:rsidRPr="00FA0C7D">
        <w:t xml:space="preserve"> subject to </w:t>
      </w:r>
      <w:r w:rsidR="00253186" w:rsidRPr="00FA0C7D">
        <w:t>other Assurance Framework requirements including</w:t>
      </w:r>
      <w:r w:rsidRPr="00FA0C7D">
        <w:t xml:space="preserve"> openness and transparency, value for money </w:t>
      </w:r>
      <w:r w:rsidR="00253186" w:rsidRPr="00FA0C7D">
        <w:t>and monitoring arrangements.</w:t>
      </w:r>
    </w:p>
    <w:p w14:paraId="72E8DD9A" w14:textId="14BEF399" w:rsidR="00705B08" w:rsidRPr="00FA0C7D" w:rsidRDefault="00B57D85" w:rsidP="000A720A">
      <w:pPr>
        <w:pStyle w:val="Heading4"/>
      </w:pPr>
      <w:r w:rsidRPr="00FA0C7D">
        <w:t xml:space="preserve">The two streams of </w:t>
      </w:r>
      <w:r w:rsidR="00033574" w:rsidRPr="00FA0C7D">
        <w:t>COVID</w:t>
      </w:r>
      <w:ins w:id="1162" w:author="Helen Dyer - Capital Programme Manager (SELEP)" w:date="2023-03-13T09:22:00Z">
        <w:r w:rsidR="007116A9">
          <w:t>-</w:t>
        </w:r>
      </w:ins>
      <w:del w:id="1163" w:author="Helen Dyer - Capital Programme Manager (SELEP)" w:date="2023-03-13T09:22:00Z">
        <w:r w:rsidR="00033574" w:rsidRPr="00FA0C7D">
          <w:delText xml:space="preserve"> </w:delText>
        </w:r>
      </w:del>
      <w:r w:rsidR="00033574" w:rsidRPr="00FA0C7D">
        <w:t xml:space="preserve">19 Funds </w:t>
      </w:r>
      <w:del w:id="1164" w:author="Amy Ferraro" w:date="2023-03-23T17:26:00Z">
        <w:r w:rsidR="00033574" w:rsidRPr="00FA0C7D" w:rsidDel="00163611">
          <w:delText xml:space="preserve">will </w:delText>
        </w:r>
        <w:r w:rsidR="003B5637" w:rsidRPr="00FA0C7D" w:rsidDel="00163611">
          <w:delText>be</w:delText>
        </w:r>
      </w:del>
      <w:ins w:id="1165" w:author="Amy Ferraro" w:date="2023-03-23T17:26:00Z">
        <w:r w:rsidR="00163611">
          <w:t>were</w:t>
        </w:r>
      </w:ins>
      <w:r w:rsidR="003B5637" w:rsidRPr="00FA0C7D">
        <w:t xml:space="preserve"> required to demonstrate programme level </w:t>
      </w:r>
      <w:r w:rsidR="00345A5B" w:rsidRPr="00FA0C7D">
        <w:t xml:space="preserve">value </w:t>
      </w:r>
      <w:r w:rsidR="006D644F" w:rsidRPr="00FA0C7D">
        <w:t xml:space="preserve">for money </w:t>
      </w:r>
      <w:r w:rsidR="00271697" w:rsidRPr="00FA0C7D">
        <w:t xml:space="preserve">before investment </w:t>
      </w:r>
      <w:del w:id="1166" w:author="Amy Ferraro" w:date="2023-03-23T17:26:00Z">
        <w:r w:rsidR="00271697" w:rsidRPr="00FA0C7D" w:rsidDel="00163611">
          <w:delText xml:space="preserve">is </w:delText>
        </w:r>
      </w:del>
      <w:ins w:id="1167" w:author="Amy Ferraro" w:date="2023-03-23T17:26:00Z">
        <w:r w:rsidR="00163611">
          <w:t>was</w:t>
        </w:r>
        <w:r w:rsidR="00163611" w:rsidRPr="00FA0C7D">
          <w:t xml:space="preserve"> </w:t>
        </w:r>
      </w:ins>
      <w:r w:rsidR="00271697" w:rsidRPr="00FA0C7D">
        <w:t xml:space="preserve">approved by Accountability Board. </w:t>
      </w:r>
    </w:p>
    <w:p w14:paraId="22BCE54F" w14:textId="1B5C0BBA" w:rsidR="002956E9" w:rsidRPr="00FA0C7D" w:rsidRDefault="002956E9" w:rsidP="00B2386B">
      <w:pPr>
        <w:pStyle w:val="Heading2"/>
      </w:pPr>
      <w:bookmarkStart w:id="1168" w:name="_Toc25839140"/>
      <w:bookmarkStart w:id="1169" w:name="_Toc29296781"/>
      <w:bookmarkStart w:id="1170" w:name="_Ref29901040"/>
      <w:bookmarkStart w:id="1171" w:name="_Ref29901069"/>
      <w:bookmarkStart w:id="1172" w:name="_Toc102055323"/>
      <w:r w:rsidRPr="00FA0C7D">
        <w:t xml:space="preserve">Business </w:t>
      </w:r>
      <w:r w:rsidR="00631535" w:rsidRPr="00FA0C7D">
        <w:t>C</w:t>
      </w:r>
      <w:r w:rsidRPr="00FA0C7D">
        <w:t xml:space="preserve">ase and </w:t>
      </w:r>
      <w:r w:rsidR="00631535" w:rsidRPr="00FA0C7D">
        <w:t>G</w:t>
      </w:r>
      <w:r w:rsidRPr="00FA0C7D">
        <w:t>ate</w:t>
      </w:r>
      <w:r w:rsidR="008E0DC2" w:rsidRPr="00FA0C7D">
        <w:fldChar w:fldCharType="begin"/>
      </w:r>
      <w:r w:rsidR="008E0DC2" w:rsidRPr="00FA0C7D">
        <w:instrText xml:space="preserve"> XE "Gate Process" </w:instrText>
      </w:r>
      <w:r w:rsidR="008E0DC2" w:rsidRPr="00FA0C7D">
        <w:fldChar w:fldCharType="end"/>
      </w:r>
      <w:r w:rsidRPr="00FA0C7D">
        <w:t xml:space="preserve"> </w:t>
      </w:r>
      <w:r w:rsidR="00631535" w:rsidRPr="00FA0C7D">
        <w:t>A</w:t>
      </w:r>
      <w:r w:rsidRPr="00FA0C7D">
        <w:t>ssessments</w:t>
      </w:r>
      <w:bookmarkEnd w:id="1168"/>
      <w:bookmarkEnd w:id="1169"/>
      <w:bookmarkEnd w:id="1170"/>
      <w:bookmarkEnd w:id="1171"/>
      <w:bookmarkEnd w:id="1172"/>
    </w:p>
    <w:p w14:paraId="27AF076E" w14:textId="6950EC29" w:rsidR="002956E9" w:rsidRPr="00FA0C7D" w:rsidRDefault="002956E9" w:rsidP="00C149AF">
      <w:pPr>
        <w:pStyle w:val="Heading25"/>
      </w:pPr>
      <w:bookmarkStart w:id="1173" w:name="_Toc29296782"/>
      <w:bookmarkStart w:id="1174" w:name="_Toc102055324"/>
      <w:r w:rsidRPr="00FA0C7D">
        <w:t>Role of the ITE</w:t>
      </w:r>
      <w:bookmarkEnd w:id="1173"/>
      <w:bookmarkEnd w:id="1174"/>
      <w:r w:rsidR="00B9370D" w:rsidRPr="00FA0C7D">
        <w:fldChar w:fldCharType="begin"/>
      </w:r>
      <w:r w:rsidR="00B9370D" w:rsidRPr="00FA0C7D">
        <w:instrText xml:space="preserve"> XE "Independent Technical Evaluator (ITE)" </w:instrText>
      </w:r>
      <w:r w:rsidR="00B9370D" w:rsidRPr="00FA0C7D">
        <w:fldChar w:fldCharType="end"/>
      </w:r>
    </w:p>
    <w:p w14:paraId="6CC29559" w14:textId="348481FA" w:rsidR="004A1C0A" w:rsidRPr="00FA0C7D" w:rsidRDefault="004A1C0A" w:rsidP="009F3464">
      <w:pPr>
        <w:pStyle w:val="Heading4"/>
      </w:pPr>
      <w:bookmarkStart w:id="1175" w:name="_Ref7707539"/>
      <w:r w:rsidRPr="00FA0C7D">
        <w:t>An independent technical evaluator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has been appointed by </w:t>
      </w:r>
      <w:r w:rsidR="00DF1F01"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00DF1F01" w:rsidRPr="00FA0C7D">
        <w:t xml:space="preserve"> on behalf of the </w:t>
      </w:r>
      <w:r w:rsidR="00B11AAE" w:rsidRPr="00FA0C7D">
        <w:t>SELEP</w:t>
      </w:r>
      <w:r w:rsidR="00EC3F35"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to provide impartial technical advice to the Strategic Board</w:t>
      </w:r>
      <w:r w:rsidR="003F5137" w:rsidRPr="00FA0C7D">
        <w:fldChar w:fldCharType="begin"/>
      </w:r>
      <w:r w:rsidR="003F5137" w:rsidRPr="00FA0C7D">
        <w:instrText xml:space="preserve"> XE "Strategic Board" </w:instrText>
      </w:r>
      <w:r w:rsidR="003F5137" w:rsidRPr="00FA0C7D">
        <w:fldChar w:fldCharType="end"/>
      </w:r>
      <w:r w:rsidRPr="00FA0C7D">
        <w:t>,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and local project sponsors on value for money and project deliverability. They are required to make recommendations to the Accountability Board on funding decisions, taking into account the agreed criteria for funding, as set out in the value for money section (</w:t>
      </w:r>
      <w:r w:rsidRPr="00FA0C7D">
        <w:fldChar w:fldCharType="begin"/>
      </w:r>
      <w:r w:rsidRPr="00FA0C7D">
        <w:instrText xml:space="preserve"> REF _Ref10216345 \r \p \h  \* MERGEFORMAT </w:instrText>
      </w:r>
      <w:r w:rsidRPr="00FA0C7D">
        <w:fldChar w:fldCharType="separate"/>
      </w:r>
      <w:r w:rsidR="00A130F7">
        <w:t>V.3.1 below</w:t>
      </w:r>
      <w:r w:rsidRPr="00FA0C7D">
        <w:fldChar w:fldCharType="end"/>
      </w:r>
      <w:r w:rsidRPr="00FA0C7D">
        <w:t>).</w:t>
      </w:r>
      <w:bookmarkEnd w:id="1175"/>
    </w:p>
    <w:p w14:paraId="7FE868FC" w14:textId="4C3512E5" w:rsidR="004A1C0A" w:rsidRPr="00FA0C7D" w:rsidRDefault="004A1C0A" w:rsidP="009F3464">
      <w:pPr>
        <w:pStyle w:val="Heading4"/>
      </w:pPr>
      <w:r w:rsidRPr="00FA0C7D">
        <w:t>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review and external scrutiny of business cases is the process through which </w:t>
      </w:r>
      <w:del w:id="1176" w:author="Amy Ferraro" w:date="2023-02-22T10:59:00Z">
        <w:r w:rsidRPr="00FA0C7D" w:rsidDel="009F51E4">
          <w:delText xml:space="preserve">the </w:delText>
        </w:r>
        <w:r w:rsidR="008D2EF6" w:rsidRPr="00FA0C7D" w:rsidDel="009F51E4">
          <w:delText xml:space="preserve"> partnership</w:delText>
        </w:r>
      </w:del>
      <w:ins w:id="1177" w:author="Amy Ferraro" w:date="2023-02-22T10:59:00Z">
        <w:r w:rsidR="009F51E4" w:rsidRPr="00FA0C7D">
          <w:t>the partnership</w:t>
        </w:r>
      </w:ins>
      <w:r w:rsidR="008D2EF6" w:rsidRPr="00FA0C7D">
        <w:t xml:space="preserve"> </w:t>
      </w:r>
      <w:r w:rsidRPr="00FA0C7D">
        <w:t xml:space="preserve">assures that appropriate checks and balances are completed to ensure that fair and accurate information is presented to decision makers. </w:t>
      </w:r>
    </w:p>
    <w:p w14:paraId="12109199" w14:textId="4D921DFE" w:rsidR="004A1C0A" w:rsidRPr="00FA0C7D" w:rsidRDefault="004A1C0A" w:rsidP="009F3464">
      <w:pPr>
        <w:pStyle w:val="Heading4"/>
      </w:pPr>
      <w:bookmarkStart w:id="1178" w:name="_Ref10216747"/>
      <w:r w:rsidRPr="00FA0C7D">
        <w:t>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assessment is based on adherence of individual </w:t>
      </w:r>
      <w:del w:id="1179" w:author="Helen Dyer - Capital Programme Manager (SELEP)" w:date="2023-03-13T09:27:00Z">
        <w:r w:rsidRPr="00FA0C7D">
          <w:delText xml:space="preserve"> </w:delText>
        </w:r>
      </w:del>
      <w:r w:rsidRPr="00FA0C7D">
        <w:t>project business cases to the guidance set out in The Green Book (</w:t>
      </w:r>
      <w:r w:rsidRPr="00FA0C7D">
        <w:fldChar w:fldCharType="begin"/>
      </w:r>
      <w:r w:rsidRPr="00FA0C7D">
        <w:instrText xml:space="preserve"> REF _Ref10534878 \r \p \h  \* MERGEFORMAT </w:instrText>
      </w:r>
      <w:r w:rsidRPr="00FA0C7D">
        <w:fldChar w:fldCharType="separate"/>
      </w:r>
      <w:r w:rsidR="00A130F7">
        <w:t>Q.8 above</w:t>
      </w:r>
      <w:r w:rsidRPr="00FA0C7D">
        <w:fldChar w:fldCharType="end"/>
      </w:r>
      <w:r w:rsidRPr="00FA0C7D">
        <w:t xml:space="preserve">), and related departmental guidance such as the </w:t>
      </w:r>
      <w:hyperlink r:id="rId88" w:history="1">
        <w:r w:rsidRPr="00FA0C7D">
          <w:rPr>
            <w:rStyle w:val="Hyperlink"/>
            <w:rFonts w:asciiTheme="minorHAnsi" w:eastAsiaTheme="majorEastAsia" w:hAnsiTheme="minorHAnsi" w:cstheme="minorHAnsi"/>
          </w:rPr>
          <w:t>Department for Transport’s WebTAG</w:t>
        </w:r>
        <w:r w:rsidR="007A2C72" w:rsidRPr="00FA0C7D">
          <w:rPr>
            <w:rStyle w:val="Hyperlink"/>
            <w:rFonts w:asciiTheme="minorHAnsi" w:eastAsiaTheme="majorEastAsia" w:hAnsiTheme="minorHAnsi" w:cstheme="minorHAnsi"/>
          </w:rPr>
          <w:fldChar w:fldCharType="begin"/>
        </w:r>
        <w:r w:rsidR="007A2C72" w:rsidRPr="00FA0C7D">
          <w:instrText xml:space="preserve"> XE "WebTAG" </w:instrText>
        </w:r>
        <w:r w:rsidR="007A2C72" w:rsidRPr="00FA0C7D">
          <w:rPr>
            <w:rStyle w:val="Hyperlink"/>
            <w:rFonts w:asciiTheme="minorHAnsi" w:eastAsiaTheme="majorEastAsia" w:hAnsiTheme="minorHAnsi" w:cstheme="minorHAnsi"/>
          </w:rPr>
          <w:fldChar w:fldCharType="end"/>
        </w:r>
      </w:hyperlink>
      <w:r w:rsidRPr="00FA0C7D">
        <w:t xml:space="preserve"> (Web-based Transport Analysis Guidance) or the</w:t>
      </w:r>
      <w:hyperlink r:id="rId89" w:history="1">
        <w:r w:rsidRPr="00FA0C7D">
          <w:rPr>
            <w:rStyle w:val="Hyperlink"/>
            <w:rFonts w:asciiTheme="minorHAnsi" w:eastAsiaTheme="majorEastAsia" w:hAnsiTheme="minorHAnsi" w:cstheme="minorHAnsi"/>
          </w:rPr>
          <w:t xml:space="preserve"> MHCLG</w:t>
        </w:r>
        <w:r w:rsidR="00157533" w:rsidRPr="00FA0C7D">
          <w:rPr>
            <w:rStyle w:val="Hyperlink"/>
            <w:rFonts w:asciiTheme="minorHAnsi" w:eastAsiaTheme="majorEastAsia" w:hAnsiTheme="minorHAnsi" w:cstheme="minorHAnsi"/>
          </w:rPr>
          <w:fldChar w:fldCharType="begin"/>
        </w:r>
        <w:r w:rsidR="00157533" w:rsidRPr="00FA0C7D">
          <w:instrText xml:space="preserve"> XE "Government" </w:instrText>
        </w:r>
        <w:r w:rsidR="00157533" w:rsidRPr="00FA0C7D">
          <w:rPr>
            <w:rStyle w:val="Hyperlink"/>
            <w:rFonts w:asciiTheme="minorHAnsi" w:eastAsiaTheme="majorEastAsia" w:hAnsiTheme="minorHAnsi" w:cstheme="minorHAnsi"/>
          </w:rPr>
          <w:fldChar w:fldCharType="end"/>
        </w:r>
        <w:r w:rsidRPr="00FA0C7D">
          <w:rPr>
            <w:rStyle w:val="Hyperlink"/>
            <w:rFonts w:asciiTheme="minorHAnsi" w:eastAsiaTheme="majorEastAsia" w:hAnsiTheme="minorHAnsi" w:cstheme="minorHAnsi"/>
          </w:rPr>
          <w:t xml:space="preserve"> Appraisal Guide.</w:t>
        </w:r>
      </w:hyperlink>
      <w:r w:rsidRPr="00FA0C7D">
        <w:t xml:space="preserve"> The Green Book, WebTAG and MHCLG</w:t>
      </w:r>
      <w:r w:rsidR="00157533" w:rsidRPr="00FA0C7D">
        <w:fldChar w:fldCharType="begin"/>
      </w:r>
      <w:r w:rsidR="00157533" w:rsidRPr="00FA0C7D">
        <w:instrText xml:space="preserve"> XE "Government" </w:instrText>
      </w:r>
      <w:r w:rsidR="00157533" w:rsidRPr="00FA0C7D">
        <w:fldChar w:fldCharType="end"/>
      </w:r>
      <w:r w:rsidRPr="00FA0C7D">
        <w:t xml:space="preserve"> Appraisal Guide provide proportionate methodologies for project business case appraisal. An assessment pro-forma has been developed based on the guidance and is </w:t>
      </w:r>
      <w:hyperlink r:id="rId90" w:history="1">
        <w:r w:rsidRPr="00FA0C7D">
          <w:rPr>
            <w:rStyle w:val="Hyperlink"/>
            <w:rFonts w:asciiTheme="minorHAnsi" w:eastAsiaTheme="majorEastAsia" w:hAnsiTheme="minorHAnsi" w:cstheme="minorHAnsi"/>
          </w:rPr>
          <w:t>available on the Website</w:t>
        </w:r>
      </w:hyperlink>
      <w:r w:rsidRPr="00FA0C7D">
        <w:t>.</w:t>
      </w:r>
      <w:bookmarkEnd w:id="1178"/>
      <w:r w:rsidRPr="00FA0C7D">
        <w:t xml:space="preserve"> </w:t>
      </w:r>
    </w:p>
    <w:p w14:paraId="20AE4C69" w14:textId="760EE9F6" w:rsidR="004A1C0A" w:rsidRPr="00FA0C7D" w:rsidRDefault="004A1C0A" w:rsidP="009F3464">
      <w:pPr>
        <w:pStyle w:val="Heading4"/>
      </w:pPr>
      <w:r w:rsidRPr="00FA0C7D">
        <w:t xml:space="preserve">The pro–forma supports the assessment of each project on a consistent basis and is based on the five cases listed in </w:t>
      </w:r>
      <w:r w:rsidRPr="00FA0C7D">
        <w:fldChar w:fldCharType="begin"/>
      </w:r>
      <w:r w:rsidRPr="00FA0C7D">
        <w:instrText xml:space="preserve"> REF _Ref10216878 \r \p \h  \* MERGEFORMAT </w:instrText>
      </w:r>
      <w:r w:rsidRPr="00FA0C7D">
        <w:fldChar w:fldCharType="separate"/>
      </w:r>
      <w:r w:rsidR="00A130F7">
        <w:t>U.1.15 above</w:t>
      </w:r>
      <w:r w:rsidRPr="00FA0C7D">
        <w:fldChar w:fldCharType="end"/>
      </w:r>
      <w:r w:rsidRPr="00FA0C7D">
        <w:t xml:space="preserve">, and which reflects the Green Book approach. </w:t>
      </w:r>
    </w:p>
    <w:p w14:paraId="59B629F7" w14:textId="762B85B1" w:rsidR="004A1C0A" w:rsidRPr="00FA0C7D" w:rsidRDefault="004A1C0A" w:rsidP="009F3464">
      <w:pPr>
        <w:pStyle w:val="Heading4"/>
      </w:pPr>
      <w:r w:rsidRPr="00FA0C7D">
        <w:t>Each project is assessed and then given a RAG</w:t>
      </w:r>
      <w:r w:rsidR="00157533" w:rsidRPr="00FA0C7D">
        <w:fldChar w:fldCharType="begin"/>
      </w:r>
      <w:r w:rsidR="00157533" w:rsidRPr="00FA0C7D">
        <w:instrText xml:space="preserve"> XE "RAG Rating" </w:instrText>
      </w:r>
      <w:r w:rsidR="00157533" w:rsidRPr="00FA0C7D">
        <w:fldChar w:fldCharType="end"/>
      </w:r>
      <w:r w:rsidRPr="00FA0C7D">
        <w:t xml:space="preserve"> rating as follows:</w:t>
      </w:r>
    </w:p>
    <w:p w14:paraId="3C74D00F" w14:textId="620EFAFD" w:rsidR="004A1C0A" w:rsidRPr="00FA0C7D" w:rsidRDefault="00FC4CE3" w:rsidP="00B2386B">
      <w:pPr>
        <w:pStyle w:val="Heading5"/>
      </w:pPr>
      <w:r w:rsidRPr="00FA0C7D">
        <w:t>G</w:t>
      </w:r>
      <w:r w:rsidR="004A1C0A" w:rsidRPr="00FA0C7D">
        <w:t>reen</w:t>
      </w:r>
      <w:ins w:id="1180" w:author="Helen Dyer - Capital Programme Manager (SELEP)" w:date="2023-03-13T09:28:00Z">
        <w:r>
          <w:t xml:space="preserve"> </w:t>
        </w:r>
      </w:ins>
      <w:r w:rsidR="004A1C0A" w:rsidRPr="00FA0C7D">
        <w:t>- approach or assumption(s) in line with guidance and practice or the impact of any departures is sufficiently insignificant to the value for money category assessment;</w:t>
      </w:r>
    </w:p>
    <w:p w14:paraId="685E956E" w14:textId="39E83DB6" w:rsidR="004A1C0A" w:rsidRPr="00FA0C7D" w:rsidRDefault="00FC4CE3" w:rsidP="00B2386B">
      <w:pPr>
        <w:pStyle w:val="Heading5"/>
      </w:pPr>
      <w:r w:rsidRPr="00FA0C7D">
        <w:t>A</w:t>
      </w:r>
      <w:r w:rsidR="004A1C0A" w:rsidRPr="00FA0C7D">
        <w:t>mber</w:t>
      </w:r>
      <w:ins w:id="1181" w:author="Helen Dyer - Capital Programme Manager (SELEP)" w:date="2023-03-13T09:28:00Z">
        <w:r>
          <w:t xml:space="preserve"> </w:t>
        </w:r>
      </w:ins>
      <w:r w:rsidR="004A1C0A" w:rsidRPr="00FA0C7D">
        <w:t>- approach or assumption(s) out of line with guidance and practice, with limited significance to the value for money category assessment but should be amended in future submissions (e.g. at Gate</w:t>
      </w:r>
      <w:r w:rsidR="008E0DC2" w:rsidRPr="00FA0C7D">
        <w:fldChar w:fldCharType="begin"/>
      </w:r>
      <w:r w:rsidR="008E0DC2" w:rsidRPr="00FA0C7D">
        <w:instrText xml:space="preserve"> XE "Gate Process" </w:instrText>
      </w:r>
      <w:r w:rsidR="008E0DC2" w:rsidRPr="00FA0C7D">
        <w:fldChar w:fldCharType="end"/>
      </w:r>
      <w:r w:rsidR="004A1C0A" w:rsidRPr="00FA0C7D">
        <w:t xml:space="preserve"> 2 submission of the Business Case);</w:t>
      </w:r>
    </w:p>
    <w:p w14:paraId="0F978FD4" w14:textId="26EBB2B3" w:rsidR="004A1C0A" w:rsidRPr="00FA0C7D" w:rsidRDefault="00FC4CE3" w:rsidP="00B2386B">
      <w:pPr>
        <w:pStyle w:val="Heading5"/>
      </w:pPr>
      <w:r w:rsidRPr="00FA0C7D">
        <w:t>R</w:t>
      </w:r>
      <w:r w:rsidR="004A1C0A" w:rsidRPr="00FA0C7D">
        <w:t>ed</w:t>
      </w:r>
      <w:ins w:id="1182" w:author="Helen Dyer - Capital Programme Manager (SELEP)" w:date="2023-03-13T09:28:00Z">
        <w:r>
          <w:t xml:space="preserve"> </w:t>
        </w:r>
      </w:ins>
      <w:r w:rsidR="004A1C0A" w:rsidRPr="00FA0C7D">
        <w:t>- approach or assumption(s) out of line with guidance and practice, with material or unknown significance to the value for money category assessment, requires amendment or further evidence in support before ITE</w:t>
      </w:r>
      <w:r w:rsidR="00B9370D" w:rsidRPr="00FA0C7D">
        <w:fldChar w:fldCharType="begin"/>
      </w:r>
      <w:r w:rsidR="00B9370D" w:rsidRPr="00FA0C7D">
        <w:instrText xml:space="preserve"> XE "Independent Technical Evaluator (ITE)" </w:instrText>
      </w:r>
      <w:r w:rsidR="00B9370D" w:rsidRPr="00FA0C7D">
        <w:fldChar w:fldCharType="end"/>
      </w:r>
      <w:r w:rsidR="004A1C0A" w:rsidRPr="00FA0C7D">
        <w:t xml:space="preserve"> assessment can be passed and recommendations made to the Accountability Board</w:t>
      </w:r>
      <w:r w:rsidR="00DB7FDE" w:rsidRPr="00FA0C7D">
        <w:fldChar w:fldCharType="begin"/>
      </w:r>
      <w:r w:rsidR="00DB7FDE" w:rsidRPr="00FA0C7D">
        <w:instrText xml:space="preserve"> XE "Accountability Board" </w:instrText>
      </w:r>
      <w:r w:rsidR="00DB7FDE" w:rsidRPr="00FA0C7D">
        <w:fldChar w:fldCharType="end"/>
      </w:r>
      <w:r w:rsidR="004A1C0A" w:rsidRPr="00FA0C7D">
        <w:t xml:space="preserve"> for the approval of the project. </w:t>
      </w:r>
    </w:p>
    <w:p w14:paraId="44757CF3" w14:textId="21CCBF05" w:rsidR="004A1C0A" w:rsidRPr="00FA0C7D" w:rsidRDefault="00FC4CE3" w:rsidP="009F3464">
      <w:pPr>
        <w:pStyle w:val="Heading4"/>
      </w:pPr>
      <w:ins w:id="1183" w:author="Helen Dyer - Capital Programme Manager (SELEP)" w:date="2023-03-13T09:29:00Z">
        <w:r>
          <w:t>A</w:t>
        </w:r>
      </w:ins>
      <w:del w:id="1184" w:author="Helen Dyer - Capital Programme Manager (SELEP)" w:date="2023-03-13T09:29:00Z">
        <w:r w:rsidR="004A1C0A" w:rsidRPr="00FA0C7D">
          <w:delText>a</w:delText>
        </w:r>
      </w:del>
      <w:r w:rsidR="004A1C0A" w:rsidRPr="00FA0C7D">
        <w:t>ll funding decisions sought by the Accountability Board</w:t>
      </w:r>
      <w:r w:rsidR="00DB7FDE" w:rsidRPr="00FA0C7D">
        <w:fldChar w:fldCharType="begin"/>
      </w:r>
      <w:r w:rsidR="00DB7FDE" w:rsidRPr="00FA0C7D">
        <w:instrText xml:space="preserve"> XE "Accountability Board" </w:instrText>
      </w:r>
      <w:r w:rsidR="00DB7FDE" w:rsidRPr="00FA0C7D">
        <w:fldChar w:fldCharType="end"/>
      </w:r>
      <w:r w:rsidR="004A1C0A" w:rsidRPr="00FA0C7D">
        <w:t xml:space="preserve"> will be supported by a recommendation from the ITE</w:t>
      </w:r>
      <w:r w:rsidR="00B9370D" w:rsidRPr="00FA0C7D">
        <w:fldChar w:fldCharType="begin"/>
      </w:r>
      <w:r w:rsidR="00B9370D" w:rsidRPr="00FA0C7D">
        <w:instrText xml:space="preserve"> XE "Independent Technical Evaluator (ITE)" </w:instrText>
      </w:r>
      <w:r w:rsidR="00B9370D" w:rsidRPr="00FA0C7D">
        <w:fldChar w:fldCharType="end"/>
      </w:r>
      <w:r w:rsidR="004A1C0A" w:rsidRPr="00FA0C7D">
        <w:t>.</w:t>
      </w:r>
    </w:p>
    <w:p w14:paraId="2640E66E" w14:textId="2AB2F1B7" w:rsidR="002956E9" w:rsidRPr="00FA0C7D" w:rsidRDefault="002956E9" w:rsidP="00C149AF">
      <w:pPr>
        <w:pStyle w:val="Heading25"/>
      </w:pPr>
      <w:bookmarkStart w:id="1185" w:name="_Toc29296783"/>
      <w:bookmarkStart w:id="1186" w:name="_Toc102055325"/>
      <w:r w:rsidRPr="00FA0C7D">
        <w:t>Process from outline to full business case</w:t>
      </w:r>
      <w:bookmarkEnd w:id="1185"/>
      <w:bookmarkEnd w:id="1186"/>
    </w:p>
    <w:p w14:paraId="4BC2D6CF" w14:textId="6DA56E56" w:rsidR="0002557A" w:rsidRPr="00FA0C7D" w:rsidRDefault="0002557A" w:rsidP="009F3464">
      <w:pPr>
        <w:pStyle w:val="Heading4"/>
      </w:pPr>
      <w:bookmarkStart w:id="1187" w:name="_Ref7775140"/>
      <w:bookmarkStart w:id="1188" w:name="_Ref7707582"/>
      <w:r w:rsidRPr="00FA0C7D">
        <w:t>Business cases for all projects must include a value for money assessment and follow the Green Book (</w:t>
      </w:r>
      <w:r w:rsidRPr="00FA0C7D">
        <w:fldChar w:fldCharType="begin"/>
      </w:r>
      <w:r w:rsidRPr="00FA0C7D">
        <w:instrText xml:space="preserve"> REF _Ref10216878 \r \p \h  \* MERGEFORMAT </w:instrText>
      </w:r>
      <w:r w:rsidRPr="00FA0C7D">
        <w:fldChar w:fldCharType="separate"/>
      </w:r>
      <w:r w:rsidR="00A130F7">
        <w:t>U.1.15 above</w:t>
      </w:r>
      <w:r w:rsidRPr="00FA0C7D">
        <w:fldChar w:fldCharType="end"/>
      </w:r>
      <w:r w:rsidRPr="00FA0C7D">
        <w:t>) guidance on appraisal and evaluation.</w:t>
      </w:r>
      <w:bookmarkEnd w:id="1187"/>
      <w:bookmarkEnd w:id="1188"/>
    </w:p>
    <w:p w14:paraId="0CB7A4C2" w14:textId="13348010" w:rsidR="0002557A" w:rsidRPr="00FA0C7D" w:rsidRDefault="0002557A" w:rsidP="009F3464">
      <w:pPr>
        <w:pStyle w:val="Heading4"/>
      </w:pPr>
      <w:r w:rsidRPr="00FA0C7D">
        <w:t xml:space="preserve">Business cases will also follow Government departmental guidance such as the Department for Transport’s </w:t>
      </w:r>
      <w:hyperlink r:id="rId91" w:history="1">
        <w:r w:rsidRPr="00FA0C7D">
          <w:rPr>
            <w:rStyle w:val="Hyperlink"/>
            <w:rFonts w:asciiTheme="minorHAnsi" w:eastAsiaTheme="majorEastAsia" w:hAnsiTheme="minorHAnsi" w:cstheme="minorHAnsi"/>
          </w:rPr>
          <w:t>Transport Analysis Guidance</w:t>
        </w:r>
      </w:hyperlink>
      <w:r w:rsidRPr="00FA0C7D">
        <w:t xml:space="preserve"> (WebTAG</w:t>
      </w:r>
      <w:r w:rsidR="007A2C72" w:rsidRPr="00FA0C7D">
        <w:fldChar w:fldCharType="begin"/>
      </w:r>
      <w:r w:rsidR="007A2C72" w:rsidRPr="00FA0C7D">
        <w:instrText xml:space="preserve"> XE "WebTAG" </w:instrText>
      </w:r>
      <w:r w:rsidR="007A2C72" w:rsidRPr="00FA0C7D">
        <w:fldChar w:fldCharType="end"/>
      </w:r>
      <w:r w:rsidRPr="00FA0C7D">
        <w:t>) or similar non-transport guidance appropriate to their scheme with appropriate proportionality. Transport projects are defined, within MHCLG</w:t>
      </w:r>
      <w:r w:rsidR="00157533" w:rsidRPr="00FA0C7D">
        <w:fldChar w:fldCharType="begin"/>
      </w:r>
      <w:r w:rsidR="00157533" w:rsidRPr="00FA0C7D">
        <w:instrText xml:space="preserve"> XE "Government" </w:instrText>
      </w:r>
      <w:r w:rsidR="00157533" w:rsidRPr="00FA0C7D">
        <w:fldChar w:fldCharType="end"/>
      </w:r>
      <w:r w:rsidRPr="00FA0C7D">
        <w:t>’s National Assurance Framework (</w:t>
      </w:r>
      <w:r w:rsidRPr="00FA0C7D">
        <w:fldChar w:fldCharType="begin"/>
      </w:r>
      <w:r w:rsidRPr="00FA0C7D">
        <w:instrText xml:space="preserve"> REF _Ref8138069 \r \p \h  \* MERGEFORMAT </w:instrText>
      </w:r>
      <w:r w:rsidRPr="00FA0C7D">
        <w:fldChar w:fldCharType="separate"/>
      </w:r>
      <w:r w:rsidR="00A130F7">
        <w:t>D.2 above</w:t>
      </w:r>
      <w:r w:rsidRPr="00FA0C7D">
        <w:fldChar w:fldCharType="end"/>
      </w:r>
      <w:r w:rsidRPr="00FA0C7D">
        <w:t>), as any scheme that significantly changes the transport network infrastructure, whatever its objective.</w:t>
      </w:r>
    </w:p>
    <w:p w14:paraId="7C386CFB" w14:textId="7F6A7477" w:rsidR="0002557A" w:rsidRPr="00FA0C7D" w:rsidRDefault="0002557A" w:rsidP="009F3464">
      <w:pPr>
        <w:pStyle w:val="Heading4"/>
      </w:pPr>
      <w:r w:rsidRPr="00FA0C7D">
        <w:t xml:space="preserve">For transport schemes, central case assessments shall be based on forecasts consistent with the latest version of the </w:t>
      </w:r>
      <w:hyperlink r:id="rId92" w:history="1">
        <w:r w:rsidRPr="00FA0C7D">
          <w:rPr>
            <w:rStyle w:val="Hyperlink"/>
            <w:rFonts w:asciiTheme="minorHAnsi" w:eastAsiaTheme="majorEastAsia" w:hAnsiTheme="minorHAnsi" w:cstheme="minorHAnsi"/>
          </w:rPr>
          <w:t>National Trip End Model (NTEM)</w:t>
        </w:r>
      </w:hyperlink>
      <w:r w:rsidRPr="00FA0C7D">
        <w:t xml:space="preserve"> and the appraisal spreadsheets. Assumptions and outcomes must be included in the business case or supporting appendices to be considered by the </w:t>
      </w:r>
      <w:r w:rsidR="00B11AAE" w:rsidRPr="00FA0C7D">
        <w:t>SELEP</w:t>
      </w:r>
      <w:r w:rsidR="00791E46"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and its appointed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t>
      </w:r>
    </w:p>
    <w:p w14:paraId="1BB9D677" w14:textId="761CF60D" w:rsidR="0002557A" w:rsidRPr="00FA0C7D" w:rsidRDefault="0002557A" w:rsidP="009F3464">
      <w:pPr>
        <w:pStyle w:val="Heading4"/>
      </w:pPr>
      <w:r w:rsidRPr="00FA0C7D">
        <w:t>For skills schemes funded by</w:t>
      </w:r>
      <w:r w:rsidR="00D61E7E" w:rsidRPr="00FA0C7D">
        <w:t xml:space="preserve"> capital grants</w:t>
      </w:r>
      <w:r w:rsidRPr="00FA0C7D">
        <w:t>, the business cases will be evaluated based on Skills Funding Agency good practice, advice and guidance, tailored to reflect local circumstances as appropriate</w:t>
      </w:r>
      <w:r w:rsidR="00602AC5" w:rsidRPr="00FA0C7D">
        <w:t>, or other appropriate government guidance</w:t>
      </w:r>
      <w:r w:rsidRPr="00FA0C7D">
        <w:t>.</w:t>
      </w:r>
    </w:p>
    <w:p w14:paraId="436561AE" w14:textId="77777777" w:rsidR="0002557A" w:rsidRPr="00FA0C7D" w:rsidRDefault="0002557A" w:rsidP="009F3464">
      <w:pPr>
        <w:pStyle w:val="Heading4"/>
      </w:pPr>
      <w:r w:rsidRPr="00FA0C7D">
        <w:t>Each business case will set out a statement of strategic and viable objectives and the specific outcomes that the scheme is intended to achieve.</w:t>
      </w:r>
    </w:p>
    <w:p w14:paraId="236130DF" w14:textId="7F469566" w:rsidR="0002557A" w:rsidRPr="00FA0C7D" w:rsidRDefault="0002557A" w:rsidP="009F3464">
      <w:pPr>
        <w:pStyle w:val="Heading4"/>
      </w:pPr>
      <w:r w:rsidRPr="00FA0C7D">
        <w:t>The business cases will include sign-off by the promoting partners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or equivalent, before being submitted to the </w:t>
      </w:r>
      <w:r w:rsidR="00B11AAE" w:rsidRPr="00FA0C7D">
        <w:t>SELEP</w:t>
      </w:r>
      <w:r w:rsidR="00791E46"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for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review, as per the processes described (</w:t>
      </w:r>
      <w:r w:rsidRPr="00FA0C7D">
        <w:fldChar w:fldCharType="begin"/>
      </w:r>
      <w:r w:rsidRPr="00FA0C7D">
        <w:instrText xml:space="preserve"> REF _Ref7707616 \r \p \h  \* MERGEFORMAT </w:instrText>
      </w:r>
      <w:r w:rsidRPr="00FA0C7D">
        <w:fldChar w:fldCharType="separate"/>
      </w:r>
      <w:r w:rsidR="00A130F7">
        <w:t>V.2.9 below</w:t>
      </w:r>
      <w:r w:rsidRPr="00FA0C7D">
        <w:fldChar w:fldCharType="end"/>
      </w:r>
      <w:r w:rsidRPr="00FA0C7D">
        <w:t>). Where the business case has been developed by a Government</w:t>
      </w:r>
      <w:r w:rsidR="00157533" w:rsidRPr="00FA0C7D">
        <w:fldChar w:fldCharType="begin"/>
      </w:r>
      <w:r w:rsidR="00157533" w:rsidRPr="00FA0C7D">
        <w:instrText xml:space="preserve"> XE "Government" </w:instrText>
      </w:r>
      <w:r w:rsidR="00157533" w:rsidRPr="00FA0C7D">
        <w:fldChar w:fldCharType="end"/>
      </w:r>
      <w:r w:rsidRPr="00FA0C7D">
        <w:t xml:space="preserve"> department or other statutory body under value for money exemption 2 (</w:t>
      </w:r>
      <w:r w:rsidRPr="00FA0C7D">
        <w:fldChar w:fldCharType="begin"/>
      </w:r>
      <w:r w:rsidRPr="00FA0C7D">
        <w:instrText xml:space="preserve"> REF _Ref10216381 \r \p \h  \* MERGEFORMAT </w:instrText>
      </w:r>
      <w:r w:rsidRPr="00FA0C7D">
        <w:fldChar w:fldCharType="separate"/>
      </w:r>
      <w:r w:rsidR="00A130F7">
        <w:t>V.3.3.ii below</w:t>
      </w:r>
      <w:r w:rsidRPr="00FA0C7D">
        <w:fldChar w:fldCharType="end"/>
      </w:r>
      <w:r w:rsidRPr="00FA0C7D">
        <w:t>), written confirmation is required that an appropriate process has been followed to assure the value for money of this project. The allocation of funding for these business cases is still required to be approved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w:t>
      </w:r>
    </w:p>
    <w:p w14:paraId="629C9AA0" w14:textId="22A0181C" w:rsidR="0002557A" w:rsidRPr="00FA0C7D" w:rsidRDefault="0002557A" w:rsidP="009F3464">
      <w:pPr>
        <w:pStyle w:val="Heading4"/>
      </w:pPr>
      <w:r w:rsidRPr="00FA0C7D">
        <w:t>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will ensure that the approach taken by partners is robust, consistent with technical guidance and able to withstand scrutiny. In so doing,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will collaborate with partners to minimise the time and cost associated with preparing business cases by adopting practices which are proportionate to the scale of each project. </w:t>
      </w:r>
    </w:p>
    <w:p w14:paraId="2CE4CE22" w14:textId="3672CCF6" w:rsidR="0002557A" w:rsidRPr="00FA0C7D" w:rsidRDefault="0002557A" w:rsidP="009F3464">
      <w:pPr>
        <w:pStyle w:val="Heading4"/>
      </w:pPr>
      <w:r w:rsidRPr="00FA0C7D">
        <w:t xml:space="preserve">All business cases must provide a risk register, project programme, funding profile and monitoring and evaluation plan. </w:t>
      </w:r>
    </w:p>
    <w:p w14:paraId="569467D1" w14:textId="5DF62617" w:rsidR="00806B93" w:rsidRPr="00FA0C7D" w:rsidRDefault="00806B93" w:rsidP="009F3464">
      <w:pPr>
        <w:pStyle w:val="Heading4"/>
      </w:pPr>
      <w:bookmarkStart w:id="1189" w:name="_Ref7707616"/>
      <w:r w:rsidRPr="00FA0C7D">
        <w:t xml:space="preserve">All </w:t>
      </w:r>
      <w:r w:rsidR="00A932C3" w:rsidRPr="00FA0C7D">
        <w:t xml:space="preserve">capital grant </w:t>
      </w:r>
      <w:r w:rsidRPr="00FA0C7D">
        <w:t>projects which have received a provisional funding allocation and seek funding approval will progress through a business case development progress, known as Gates 0 – 5.</w:t>
      </w:r>
      <w:bookmarkEnd w:id="1189"/>
    </w:p>
    <w:p w14:paraId="165FA049" w14:textId="23E81FDC" w:rsidR="00806B93" w:rsidRPr="00FA0C7D" w:rsidRDefault="00806B93" w:rsidP="009F3464">
      <w:pPr>
        <w:pStyle w:val="Heading4"/>
      </w:pPr>
      <w:r w:rsidRPr="00FA0C7D">
        <w:t xml:space="preserve">Only certain </w:t>
      </w:r>
      <w:r w:rsidR="00A932C3"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projects will go through a Gate</w:t>
      </w:r>
      <w:r w:rsidR="008E0DC2" w:rsidRPr="00FA0C7D">
        <w:fldChar w:fldCharType="begin"/>
      </w:r>
      <w:r w:rsidR="008E0DC2" w:rsidRPr="00FA0C7D">
        <w:instrText xml:space="preserve"> XE "Gate Process" </w:instrText>
      </w:r>
      <w:r w:rsidR="008E0DC2" w:rsidRPr="00FA0C7D">
        <w:fldChar w:fldCharType="end"/>
      </w:r>
      <w:r w:rsidRPr="00FA0C7D">
        <w:t xml:space="preserve"> 4 and 5 review. This will include projects with an allocation of over £8m and/or </w:t>
      </w:r>
      <w:del w:id="1190" w:author="Helen Dyer - Capital Programme Manager (SELEP)" w:date="2023-03-13T09:38:00Z">
        <w:r w:rsidRPr="00FA0C7D">
          <w:delText xml:space="preserve">the </w:delText>
        </w:r>
      </w:del>
      <w:r w:rsidRPr="00FA0C7D">
        <w:t>project</w:t>
      </w:r>
      <w:ins w:id="1191" w:author="Helen Dyer - Capital Programme Manager (SELEP)" w:date="2023-03-13T09:38:00Z">
        <w:r w:rsidR="00A0057D">
          <w:t>s</w:t>
        </w:r>
      </w:ins>
      <w:r w:rsidRPr="00FA0C7D">
        <w:t xml:space="preserve"> </w:t>
      </w:r>
      <w:del w:id="1192" w:author="Helen Dyer - Capital Programme Manager (SELEP)" w:date="2023-03-13T09:38:00Z">
        <w:r w:rsidRPr="00FA0C7D">
          <w:delText xml:space="preserve">is </w:delText>
        </w:r>
      </w:del>
      <w:r w:rsidRPr="00FA0C7D">
        <w:t>identified as high risk by the ITE</w:t>
      </w:r>
      <w:r w:rsidR="000912DB" w:rsidRPr="00FA0C7D">
        <w:t xml:space="preserve"> and/or SELEP Secretariat</w:t>
      </w:r>
      <w:r w:rsidR="00B9370D" w:rsidRPr="00FA0C7D">
        <w:fldChar w:fldCharType="begin"/>
      </w:r>
      <w:r w:rsidR="00B9370D" w:rsidRPr="00FA0C7D">
        <w:instrText xml:space="preserve"> XE "Independent Technical Evaluator (ITE)" </w:instrText>
      </w:r>
      <w:r w:rsidR="00B9370D" w:rsidRPr="00FA0C7D">
        <w:fldChar w:fldCharType="end"/>
      </w:r>
      <w:r w:rsidRPr="00FA0C7D">
        <w:t>. These projects will be identified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during the early gate</w:t>
      </w:r>
      <w:r w:rsidR="004A4AA8" w:rsidRPr="00FA0C7D">
        <w:fldChar w:fldCharType="begin"/>
      </w:r>
      <w:r w:rsidR="004A4AA8" w:rsidRPr="00FA0C7D">
        <w:instrText xml:space="preserve"> XE "Gate Process" </w:instrText>
      </w:r>
      <w:r w:rsidR="004A4AA8" w:rsidRPr="00FA0C7D">
        <w:fldChar w:fldCharType="end"/>
      </w:r>
      <w:r w:rsidRPr="00FA0C7D">
        <w:t xml:space="preserve"> submissions. </w:t>
      </w:r>
    </w:p>
    <w:p w14:paraId="6D94BE73" w14:textId="39DFB1CA" w:rsidR="00806B93" w:rsidRPr="00FA0C7D" w:rsidRDefault="00806B93" w:rsidP="009F3464">
      <w:pPr>
        <w:pStyle w:val="Heading4"/>
      </w:pPr>
      <w:r w:rsidRPr="00FA0C7D">
        <w:t xml:space="preserve">Business cases with </w:t>
      </w:r>
      <w:r w:rsidR="00A932C3" w:rsidRPr="00FA0C7D">
        <w:t xml:space="preserve">a capital grant </w:t>
      </w:r>
      <w:r w:rsidRPr="00FA0C7D">
        <w:t>allocation of over £8m which include a programme of works, where no individual element exceeds a value of £5m, may not be required to go through a Gate</w:t>
      </w:r>
      <w:r w:rsidR="008E0DC2" w:rsidRPr="00FA0C7D">
        <w:fldChar w:fldCharType="begin"/>
      </w:r>
      <w:r w:rsidR="008E0DC2" w:rsidRPr="00FA0C7D">
        <w:instrText xml:space="preserve"> XE "Gate Process" </w:instrText>
      </w:r>
      <w:r w:rsidR="008E0DC2" w:rsidRPr="00FA0C7D">
        <w:fldChar w:fldCharType="end"/>
      </w:r>
      <w:r w:rsidRPr="00FA0C7D">
        <w:t xml:space="preserve"> 4 and 5 review. These projects will be agreed with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on a project by project basis. </w:t>
      </w:r>
    </w:p>
    <w:p w14:paraId="7E5B28E0" w14:textId="59B3D959" w:rsidR="00806B93" w:rsidRPr="00FA0C7D" w:rsidRDefault="00806B93" w:rsidP="009F3464">
      <w:pPr>
        <w:pStyle w:val="Heading4"/>
      </w:pPr>
      <w:r w:rsidRPr="00FA0C7D">
        <w:t>Projects will be exempt from Gate</w:t>
      </w:r>
      <w:r w:rsidR="008E0DC2" w:rsidRPr="00FA0C7D">
        <w:fldChar w:fldCharType="begin"/>
      </w:r>
      <w:r w:rsidR="008E0DC2" w:rsidRPr="00FA0C7D">
        <w:instrText xml:space="preserve"> XE "Gate Process" </w:instrText>
      </w:r>
      <w:r w:rsidR="008E0DC2" w:rsidRPr="00FA0C7D">
        <w:fldChar w:fldCharType="end"/>
      </w:r>
      <w:r w:rsidRPr="00FA0C7D">
        <w:t xml:space="preserve"> 4 and 5 reviews, if the decision to award the full funding allocation to the project was made in advance of 24</w:t>
      </w:r>
      <w:r w:rsidRPr="00FA0C7D">
        <w:rPr>
          <w:vertAlign w:val="superscript"/>
        </w:rPr>
        <w:t>th</w:t>
      </w:r>
      <w:r w:rsidRPr="00FA0C7D">
        <w:t xml:space="preserve"> February 2017, except where necessitated through the Change Request Process (</w:t>
      </w:r>
      <w:r w:rsidRPr="00FA0C7D">
        <w:fldChar w:fldCharType="begin"/>
      </w:r>
      <w:r w:rsidRPr="00FA0C7D">
        <w:instrText xml:space="preserve"> REF _Ref7707982 \r \p \h  \* MERGEFORMAT </w:instrText>
      </w:r>
      <w:r w:rsidRPr="00FA0C7D">
        <w:fldChar w:fldCharType="separate"/>
      </w:r>
      <w:r w:rsidR="00A130F7">
        <w:t>BB.1.1 below</w:t>
      </w:r>
      <w:r w:rsidRPr="00FA0C7D">
        <w:fldChar w:fldCharType="end"/>
      </w:r>
      <w:r w:rsidRPr="00FA0C7D">
        <w:t>).</w:t>
      </w:r>
    </w:p>
    <w:p w14:paraId="0A3C172F" w14:textId="33E73624" w:rsidR="00806B93" w:rsidRPr="00FA0C7D" w:rsidRDefault="00806B93" w:rsidP="009F3464">
      <w:pPr>
        <w:pStyle w:val="Heading4"/>
      </w:pPr>
      <w:r w:rsidRPr="00FA0C7D">
        <w:t>A Gate</w:t>
      </w:r>
      <w:r w:rsidR="008E0DC2" w:rsidRPr="00FA0C7D">
        <w:fldChar w:fldCharType="begin"/>
      </w:r>
      <w:r w:rsidR="008E0DC2" w:rsidRPr="00FA0C7D">
        <w:instrText xml:space="preserve"> XE "Gate Process" </w:instrText>
      </w:r>
      <w:r w:rsidR="008E0DC2" w:rsidRPr="00FA0C7D">
        <w:fldChar w:fldCharType="end"/>
      </w:r>
      <w:r w:rsidRPr="00FA0C7D">
        <w:t xml:space="preserve"> 4 and 5 review may also be required where a project change necessitates the review of the Project Business Case.</w:t>
      </w:r>
    </w:p>
    <w:p w14:paraId="4DBB2753" w14:textId="42DABC00" w:rsidR="009E5402" w:rsidRPr="00FA0C7D" w:rsidRDefault="009E5402">
      <w:pPr>
        <w:rPr>
          <w:rFonts w:asciiTheme="minorHAnsi" w:hAnsiTheme="minorHAnsi" w:cstheme="minorHAnsi"/>
          <w:lang w:eastAsia="en-GB"/>
        </w:rPr>
      </w:pPr>
      <w:r w:rsidRPr="00FA0C7D">
        <w:rPr>
          <w:noProof/>
        </w:rPr>
        <mc:AlternateContent>
          <mc:Choice Requires="wpc">
            <w:drawing>
              <wp:inline distT="0" distB="0" distL="0" distR="0" wp14:anchorId="113E6C45" wp14:editId="071EC791">
                <wp:extent cx="7000875" cy="7829550"/>
                <wp:effectExtent l="0" t="19050" r="0" b="0"/>
                <wp:docPr id="214" name="Canvas 21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4" name="Flowchart: Decision 60"/>
                        <wps:cNvSpPr>
                          <a:spLocks noChangeArrowheads="1"/>
                        </wps:cNvSpPr>
                        <wps:spPr bwMode="auto">
                          <a:xfrm>
                            <a:off x="1290214" y="0"/>
                            <a:ext cx="4320046" cy="2160014"/>
                          </a:xfrm>
                          <a:prstGeom prst="flowChartDecision">
                            <a:avLst/>
                          </a:prstGeom>
                          <a:gradFill rotWithShape="1">
                            <a:gsLst>
                              <a:gs pos="0">
                                <a:srgbClr val="B1CBE9"/>
                              </a:gs>
                              <a:gs pos="50000">
                                <a:srgbClr val="A3C1E5"/>
                              </a:gs>
                              <a:gs pos="100000">
                                <a:srgbClr val="92B9E4"/>
                              </a:gs>
                            </a:gsLst>
                            <a:lin ang="5400000"/>
                          </a:gradFill>
                          <a:ln w="6350">
                            <a:solidFill>
                              <a:schemeClr val="accent5">
                                <a:lumMod val="100000"/>
                                <a:lumOff val="0"/>
                              </a:schemeClr>
                            </a:solidFill>
                            <a:miter lim="800000"/>
                            <a:headEnd/>
                            <a:tailEnd/>
                          </a:ln>
                        </wps:spPr>
                        <wps:txbx>
                          <w:txbxContent>
                            <w:p w14:paraId="129B4A15" w14:textId="77777777" w:rsidR="003F5137" w:rsidRDefault="003F5137" w:rsidP="009E5402">
                              <w:pPr>
                                <w:jc w:val="center"/>
                                <w:rPr>
                                  <w:b/>
                                  <w:color w:val="000000" w:themeColor="text1"/>
                                  <w:sz w:val="23"/>
                                  <w:szCs w:val="23"/>
                                </w:rPr>
                              </w:pPr>
                              <w:r>
                                <w:rPr>
                                  <w:b/>
                                  <w:color w:val="000000" w:themeColor="text1"/>
                                  <w:sz w:val="23"/>
                                  <w:szCs w:val="23"/>
                                </w:rPr>
                                <w:t>Is responsibility for Business Case approval retained by DfT, or is the business case being developed by a Government dept or statutory body?</w:t>
                              </w:r>
                            </w:p>
                          </w:txbxContent>
                        </wps:txbx>
                        <wps:bodyPr rot="0" vert="horz" wrap="square" lIns="0" tIns="0" rIns="0" bIns="0" anchor="ctr" anchorCtr="0" upright="1">
                          <a:noAutofit/>
                        </wps:bodyPr>
                      </wps:wsp>
                      <wps:wsp>
                        <wps:cNvPr id="155" name="Flowchart: Process 61"/>
                        <wps:cNvSpPr>
                          <a:spLocks noChangeArrowheads="1"/>
                        </wps:cNvSpPr>
                        <wps:spPr bwMode="auto">
                          <a:xfrm>
                            <a:off x="183702" y="2271915"/>
                            <a:ext cx="864009" cy="288002"/>
                          </a:xfrm>
                          <a:prstGeom prst="flowChartProcess">
                            <a:avLst/>
                          </a:prstGeom>
                          <a:gradFill rotWithShape="1">
                            <a:gsLst>
                              <a:gs pos="0">
                                <a:srgbClr val="B1CBE9"/>
                              </a:gs>
                              <a:gs pos="50000">
                                <a:srgbClr val="A3C1E5"/>
                              </a:gs>
                              <a:gs pos="100000">
                                <a:srgbClr val="92B9E4"/>
                              </a:gs>
                            </a:gsLst>
                            <a:lin ang="5400000"/>
                          </a:gradFill>
                          <a:ln w="6350">
                            <a:solidFill>
                              <a:schemeClr val="accent5">
                                <a:lumMod val="100000"/>
                                <a:lumOff val="0"/>
                              </a:schemeClr>
                            </a:solidFill>
                            <a:miter lim="800000"/>
                            <a:headEnd/>
                            <a:tailEnd/>
                          </a:ln>
                        </wps:spPr>
                        <wps:txbx>
                          <w:txbxContent>
                            <w:p w14:paraId="6A75D27B" w14:textId="77777777" w:rsidR="003F5137" w:rsidRDefault="003F5137" w:rsidP="009E5402">
                              <w:pPr>
                                <w:jc w:val="center"/>
                                <w:rPr>
                                  <w:b/>
                                  <w:color w:val="000000" w:themeColor="text1"/>
                                  <w:sz w:val="28"/>
                                </w:rPr>
                              </w:pPr>
                              <w:r>
                                <w:rPr>
                                  <w:b/>
                                  <w:color w:val="000000" w:themeColor="text1"/>
                                  <w:sz w:val="28"/>
                                </w:rPr>
                                <w:t>GATE 3</w:t>
                              </w:r>
                            </w:p>
                          </w:txbxContent>
                        </wps:txbx>
                        <wps:bodyPr rot="0" vert="horz" wrap="square" lIns="91440" tIns="45720" rIns="91440" bIns="45720" anchor="ctr" anchorCtr="0" upright="1">
                          <a:noAutofit/>
                        </wps:bodyPr>
                      </wps:wsp>
                      <wps:wsp>
                        <wps:cNvPr id="156" name="Flowchart: Process 62"/>
                        <wps:cNvSpPr>
                          <a:spLocks noChangeArrowheads="1"/>
                        </wps:cNvSpPr>
                        <wps:spPr bwMode="auto">
                          <a:xfrm>
                            <a:off x="5895463" y="1677811"/>
                            <a:ext cx="864009" cy="288002"/>
                          </a:xfrm>
                          <a:prstGeom prst="flowChartProcess">
                            <a:avLst/>
                          </a:prstGeom>
                          <a:gradFill rotWithShape="1">
                            <a:gsLst>
                              <a:gs pos="0">
                                <a:srgbClr val="B1CBE9"/>
                              </a:gs>
                              <a:gs pos="50000">
                                <a:srgbClr val="A3C1E5"/>
                              </a:gs>
                              <a:gs pos="100000">
                                <a:srgbClr val="92B9E4"/>
                              </a:gs>
                            </a:gsLst>
                            <a:lin ang="5400000"/>
                          </a:gradFill>
                          <a:ln w="6350">
                            <a:solidFill>
                              <a:schemeClr val="accent5">
                                <a:lumMod val="100000"/>
                                <a:lumOff val="0"/>
                              </a:schemeClr>
                            </a:solidFill>
                            <a:miter lim="800000"/>
                            <a:headEnd/>
                            <a:tailEnd/>
                          </a:ln>
                        </wps:spPr>
                        <wps:txbx>
                          <w:txbxContent>
                            <w:p w14:paraId="4518A421" w14:textId="77777777" w:rsidR="003F5137" w:rsidRDefault="003F5137" w:rsidP="009E5402">
                              <w:pPr>
                                <w:jc w:val="center"/>
                                <w:rPr>
                                  <w:b/>
                                  <w:color w:val="000000" w:themeColor="text1"/>
                                  <w:sz w:val="28"/>
                                </w:rPr>
                              </w:pPr>
                              <w:r>
                                <w:rPr>
                                  <w:b/>
                                  <w:color w:val="000000" w:themeColor="text1"/>
                                  <w:sz w:val="28"/>
                                </w:rPr>
                                <w:t>GATE 0</w:t>
                              </w:r>
                            </w:p>
                          </w:txbxContent>
                        </wps:txbx>
                        <wps:bodyPr rot="0" vert="horz" wrap="square" lIns="91440" tIns="45720" rIns="91440" bIns="45720" anchor="ctr" anchorCtr="0" upright="1">
                          <a:noAutofit/>
                        </wps:bodyPr>
                      </wps:wsp>
                      <wps:wsp>
                        <wps:cNvPr id="157" name="Flowchart: Process 63"/>
                        <wps:cNvSpPr>
                          <a:spLocks noChangeArrowheads="1"/>
                        </wps:cNvSpPr>
                        <wps:spPr bwMode="auto">
                          <a:xfrm>
                            <a:off x="5896163" y="2321815"/>
                            <a:ext cx="864009" cy="288002"/>
                          </a:xfrm>
                          <a:prstGeom prst="flowChartProcess">
                            <a:avLst/>
                          </a:prstGeom>
                          <a:gradFill rotWithShape="1">
                            <a:gsLst>
                              <a:gs pos="0">
                                <a:srgbClr val="B1CBE9"/>
                              </a:gs>
                              <a:gs pos="50000">
                                <a:srgbClr val="A3C1E5"/>
                              </a:gs>
                              <a:gs pos="100000">
                                <a:srgbClr val="92B9E4"/>
                              </a:gs>
                            </a:gsLst>
                            <a:lin ang="5400000"/>
                          </a:gradFill>
                          <a:ln w="6350">
                            <a:solidFill>
                              <a:schemeClr val="accent5">
                                <a:lumMod val="100000"/>
                                <a:lumOff val="0"/>
                              </a:schemeClr>
                            </a:solidFill>
                            <a:miter lim="800000"/>
                            <a:headEnd/>
                            <a:tailEnd/>
                          </a:ln>
                        </wps:spPr>
                        <wps:txbx>
                          <w:txbxContent>
                            <w:p w14:paraId="5D5D71F5" w14:textId="77777777" w:rsidR="003F5137" w:rsidRDefault="003F5137" w:rsidP="009E5402">
                              <w:pPr>
                                <w:jc w:val="center"/>
                                <w:rPr>
                                  <w:b/>
                                  <w:color w:val="000000" w:themeColor="text1"/>
                                  <w:sz w:val="28"/>
                                </w:rPr>
                              </w:pPr>
                              <w:r>
                                <w:rPr>
                                  <w:b/>
                                  <w:color w:val="000000" w:themeColor="text1"/>
                                  <w:sz w:val="28"/>
                                </w:rPr>
                                <w:t>GATE 1</w:t>
                              </w:r>
                            </w:p>
                          </w:txbxContent>
                        </wps:txbx>
                        <wps:bodyPr rot="0" vert="horz" wrap="square" lIns="91440" tIns="45720" rIns="91440" bIns="45720" anchor="ctr" anchorCtr="0" upright="1">
                          <a:noAutofit/>
                        </wps:bodyPr>
                      </wps:wsp>
                      <wps:wsp>
                        <wps:cNvPr id="158" name="Flowchart: Process 133"/>
                        <wps:cNvSpPr>
                          <a:spLocks noChangeArrowheads="1"/>
                        </wps:cNvSpPr>
                        <wps:spPr bwMode="auto">
                          <a:xfrm>
                            <a:off x="5895463" y="2914619"/>
                            <a:ext cx="864009" cy="288002"/>
                          </a:xfrm>
                          <a:prstGeom prst="flowChartProcess">
                            <a:avLst/>
                          </a:prstGeom>
                          <a:gradFill rotWithShape="1">
                            <a:gsLst>
                              <a:gs pos="0">
                                <a:srgbClr val="B1CBE9"/>
                              </a:gs>
                              <a:gs pos="50000">
                                <a:srgbClr val="A3C1E5"/>
                              </a:gs>
                              <a:gs pos="100000">
                                <a:srgbClr val="92B9E4"/>
                              </a:gs>
                            </a:gsLst>
                            <a:lin ang="5400000"/>
                          </a:gradFill>
                          <a:ln w="6350">
                            <a:solidFill>
                              <a:schemeClr val="accent5">
                                <a:lumMod val="100000"/>
                                <a:lumOff val="0"/>
                              </a:schemeClr>
                            </a:solidFill>
                            <a:miter lim="800000"/>
                            <a:headEnd/>
                            <a:tailEnd/>
                          </a:ln>
                        </wps:spPr>
                        <wps:txbx>
                          <w:txbxContent>
                            <w:p w14:paraId="64E9BA64" w14:textId="77777777" w:rsidR="003F5137" w:rsidRDefault="003F5137" w:rsidP="009E5402">
                              <w:pPr>
                                <w:jc w:val="center"/>
                                <w:rPr>
                                  <w:b/>
                                  <w:color w:val="000000" w:themeColor="text1"/>
                                  <w:sz w:val="28"/>
                                </w:rPr>
                              </w:pPr>
                              <w:r>
                                <w:rPr>
                                  <w:b/>
                                  <w:color w:val="000000" w:themeColor="text1"/>
                                  <w:sz w:val="28"/>
                                </w:rPr>
                                <w:t>GATE 2</w:t>
                              </w:r>
                            </w:p>
                          </w:txbxContent>
                        </wps:txbx>
                        <wps:bodyPr rot="0" vert="horz" wrap="square" lIns="91440" tIns="45720" rIns="91440" bIns="45720" anchor="ctr" anchorCtr="0" upright="1">
                          <a:noAutofit/>
                        </wps:bodyPr>
                      </wps:wsp>
                      <wps:wsp>
                        <wps:cNvPr id="159" name="Flowchart: Decision 134"/>
                        <wps:cNvSpPr>
                          <a:spLocks noChangeArrowheads="1"/>
                        </wps:cNvSpPr>
                        <wps:spPr bwMode="auto">
                          <a:xfrm>
                            <a:off x="1290214" y="3752824"/>
                            <a:ext cx="4320046" cy="2160014"/>
                          </a:xfrm>
                          <a:prstGeom prst="flowChartDecision">
                            <a:avLst/>
                          </a:prstGeom>
                          <a:gradFill rotWithShape="1">
                            <a:gsLst>
                              <a:gs pos="0">
                                <a:srgbClr val="B1CBE9"/>
                              </a:gs>
                              <a:gs pos="50000">
                                <a:srgbClr val="A3C1E5"/>
                              </a:gs>
                              <a:gs pos="100000">
                                <a:srgbClr val="92B9E4"/>
                              </a:gs>
                            </a:gsLst>
                            <a:lin ang="5400000"/>
                          </a:gradFill>
                          <a:ln w="6350">
                            <a:solidFill>
                              <a:schemeClr val="accent5">
                                <a:lumMod val="100000"/>
                                <a:lumOff val="0"/>
                              </a:schemeClr>
                            </a:solidFill>
                            <a:miter lim="800000"/>
                            <a:headEnd/>
                            <a:tailEnd/>
                          </a:ln>
                        </wps:spPr>
                        <wps:txbx>
                          <w:txbxContent>
                            <w:p w14:paraId="75A067DD" w14:textId="03BCDFE3" w:rsidR="003F5137" w:rsidRDefault="003F5137" w:rsidP="009E5402">
                              <w:pPr>
                                <w:jc w:val="center"/>
                                <w:rPr>
                                  <w:b/>
                                  <w:color w:val="000000" w:themeColor="text1"/>
                                  <w:sz w:val="26"/>
                                  <w:szCs w:val="26"/>
                                </w:rPr>
                              </w:pPr>
                              <w:r>
                                <w:rPr>
                                  <w:rFonts w:cs="Arial"/>
                                  <w:b/>
                                  <w:color w:val="000000" w:themeColor="text1"/>
                                  <w:sz w:val="26"/>
                                  <w:szCs w:val="26"/>
                                </w:rPr>
                                <w:t xml:space="preserve">Is there </w:t>
                              </w:r>
                              <w:r w:rsidR="00A932C3">
                                <w:rPr>
                                  <w:rFonts w:cs="Arial"/>
                                  <w:b/>
                                  <w:color w:val="000000" w:themeColor="text1"/>
                                  <w:sz w:val="26"/>
                                  <w:szCs w:val="26"/>
                                </w:rPr>
                                <w:t xml:space="preserve">a capital grant </w:t>
                              </w:r>
                              <w:r>
                                <w:rPr>
                                  <w:rFonts w:cs="Arial"/>
                                  <w:b/>
                                  <w:color w:val="000000" w:themeColor="text1"/>
                                  <w:sz w:val="26"/>
                                  <w:szCs w:val="26"/>
                                </w:rPr>
                                <w:t>allocation of over £8m and/or is the project identified as high risk?</w:t>
                              </w:r>
                            </w:p>
                          </w:txbxContent>
                        </wps:txbx>
                        <wps:bodyPr rot="0" vert="horz" wrap="square" lIns="0" tIns="0" rIns="0" bIns="0" anchor="ctr" anchorCtr="0" upright="1">
                          <a:noAutofit/>
                        </wps:bodyPr>
                      </wps:wsp>
                      <wps:wsp>
                        <wps:cNvPr id="192" name="Connector: Elbow 141"/>
                        <wps:cNvCnPr>
                          <a:cxnSpLocks noChangeShapeType="1"/>
                        </wps:cNvCnPr>
                        <wps:spPr bwMode="auto">
                          <a:xfrm rot="5400000">
                            <a:off x="4613751" y="2039107"/>
                            <a:ext cx="550204" cy="2877231"/>
                          </a:xfrm>
                          <a:prstGeom prst="bentConnector3">
                            <a:avLst>
                              <a:gd name="adj1" fmla="val 50000"/>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Connector: Elbow 147"/>
                        <wps:cNvCnPr>
                          <a:cxnSpLocks noChangeShapeType="1"/>
                        </wps:cNvCnPr>
                        <wps:spPr bwMode="auto">
                          <a:xfrm rot="16200000" flipH="1">
                            <a:off x="1436518" y="1739105"/>
                            <a:ext cx="1192908" cy="2834530"/>
                          </a:xfrm>
                          <a:prstGeom prst="bentConnector3">
                            <a:avLst>
                              <a:gd name="adj1" fmla="val 50000"/>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Flowchart: Process 148"/>
                        <wps:cNvSpPr>
                          <a:spLocks noChangeArrowheads="1"/>
                        </wps:cNvSpPr>
                        <wps:spPr bwMode="auto">
                          <a:xfrm>
                            <a:off x="219002" y="5857837"/>
                            <a:ext cx="864009" cy="288002"/>
                          </a:xfrm>
                          <a:prstGeom prst="flowChartProcess">
                            <a:avLst/>
                          </a:prstGeom>
                          <a:gradFill rotWithShape="1">
                            <a:gsLst>
                              <a:gs pos="0">
                                <a:srgbClr val="B1CBE9"/>
                              </a:gs>
                              <a:gs pos="50000">
                                <a:srgbClr val="A3C1E5"/>
                              </a:gs>
                              <a:gs pos="100000">
                                <a:srgbClr val="92B9E4"/>
                              </a:gs>
                            </a:gsLst>
                            <a:lin ang="5400000"/>
                          </a:gradFill>
                          <a:ln w="6350">
                            <a:solidFill>
                              <a:schemeClr val="accent5">
                                <a:lumMod val="100000"/>
                                <a:lumOff val="0"/>
                              </a:schemeClr>
                            </a:solidFill>
                            <a:miter lim="800000"/>
                            <a:headEnd/>
                            <a:tailEnd/>
                          </a:ln>
                        </wps:spPr>
                        <wps:txbx>
                          <w:txbxContent>
                            <w:p w14:paraId="25BD8BD0" w14:textId="77777777" w:rsidR="003F5137" w:rsidRDefault="003F5137" w:rsidP="009E5402">
                              <w:pPr>
                                <w:jc w:val="center"/>
                                <w:rPr>
                                  <w:b/>
                                  <w:color w:val="000000" w:themeColor="text1"/>
                                  <w:sz w:val="28"/>
                                </w:rPr>
                              </w:pPr>
                              <w:r>
                                <w:rPr>
                                  <w:b/>
                                  <w:color w:val="000000" w:themeColor="text1"/>
                                  <w:sz w:val="28"/>
                                </w:rPr>
                                <w:t>GATE 4</w:t>
                              </w:r>
                            </w:p>
                          </w:txbxContent>
                        </wps:txbx>
                        <wps:bodyPr rot="0" vert="horz" wrap="square" lIns="91440" tIns="45720" rIns="91440" bIns="45720" anchor="ctr" anchorCtr="0" upright="1">
                          <a:noAutofit/>
                        </wps:bodyPr>
                      </wps:wsp>
                      <wps:wsp>
                        <wps:cNvPr id="195" name="Flowchart: Process 149"/>
                        <wps:cNvSpPr>
                          <a:spLocks noChangeArrowheads="1"/>
                        </wps:cNvSpPr>
                        <wps:spPr bwMode="auto">
                          <a:xfrm>
                            <a:off x="219002" y="6515142"/>
                            <a:ext cx="864009" cy="288002"/>
                          </a:xfrm>
                          <a:prstGeom prst="flowChartProcess">
                            <a:avLst/>
                          </a:prstGeom>
                          <a:gradFill rotWithShape="1">
                            <a:gsLst>
                              <a:gs pos="0">
                                <a:srgbClr val="B1CBE9"/>
                              </a:gs>
                              <a:gs pos="50000">
                                <a:srgbClr val="A3C1E5"/>
                              </a:gs>
                              <a:gs pos="100000">
                                <a:srgbClr val="92B9E4"/>
                              </a:gs>
                            </a:gsLst>
                            <a:lin ang="5400000"/>
                          </a:gradFill>
                          <a:ln w="6350">
                            <a:solidFill>
                              <a:schemeClr val="accent5">
                                <a:lumMod val="100000"/>
                                <a:lumOff val="0"/>
                              </a:schemeClr>
                            </a:solidFill>
                            <a:miter lim="800000"/>
                            <a:headEnd/>
                            <a:tailEnd/>
                          </a:ln>
                        </wps:spPr>
                        <wps:txbx>
                          <w:txbxContent>
                            <w:p w14:paraId="73A96E38" w14:textId="77777777" w:rsidR="003F5137" w:rsidRDefault="003F5137" w:rsidP="009E5402">
                              <w:pPr>
                                <w:jc w:val="center"/>
                                <w:rPr>
                                  <w:b/>
                                  <w:color w:val="000000" w:themeColor="text1"/>
                                  <w:sz w:val="28"/>
                                </w:rPr>
                              </w:pPr>
                              <w:r>
                                <w:rPr>
                                  <w:b/>
                                  <w:color w:val="000000" w:themeColor="text1"/>
                                  <w:sz w:val="28"/>
                                </w:rPr>
                                <w:t>GATE 5</w:t>
                              </w:r>
                            </w:p>
                          </w:txbxContent>
                        </wps:txbx>
                        <wps:bodyPr rot="0" vert="horz" wrap="square" lIns="91440" tIns="45720" rIns="91440" bIns="45720" anchor="ctr" anchorCtr="0" upright="1">
                          <a:noAutofit/>
                        </wps:bodyPr>
                      </wps:wsp>
                      <wps:wsp>
                        <wps:cNvPr id="196" name="Flowchart: Terminator 150"/>
                        <wps:cNvSpPr>
                          <a:spLocks noChangeArrowheads="1"/>
                        </wps:cNvSpPr>
                        <wps:spPr bwMode="auto">
                          <a:xfrm>
                            <a:off x="2018822" y="6589642"/>
                            <a:ext cx="2880031" cy="1080007"/>
                          </a:xfrm>
                          <a:prstGeom prst="flowChartTerminator">
                            <a:avLst/>
                          </a:prstGeom>
                          <a:gradFill rotWithShape="1">
                            <a:gsLst>
                              <a:gs pos="0">
                                <a:srgbClr val="B1CBE9"/>
                              </a:gs>
                              <a:gs pos="50000">
                                <a:srgbClr val="A3C1E5"/>
                              </a:gs>
                              <a:gs pos="100000">
                                <a:srgbClr val="92B9E4"/>
                              </a:gs>
                            </a:gsLst>
                            <a:lin ang="5400000"/>
                          </a:gradFill>
                          <a:ln w="6350">
                            <a:solidFill>
                              <a:schemeClr val="accent5">
                                <a:lumMod val="100000"/>
                                <a:lumOff val="0"/>
                              </a:schemeClr>
                            </a:solidFill>
                            <a:miter lim="800000"/>
                            <a:headEnd/>
                            <a:tailEnd/>
                          </a:ln>
                        </wps:spPr>
                        <wps:txbx>
                          <w:txbxContent>
                            <w:p w14:paraId="45F65B5F" w14:textId="77777777" w:rsidR="003F5137" w:rsidRDefault="003F5137" w:rsidP="009E5402">
                              <w:pPr>
                                <w:jc w:val="center"/>
                                <w:rPr>
                                  <w:b/>
                                  <w:color w:val="000000" w:themeColor="text1"/>
                                  <w:sz w:val="28"/>
                                </w:rPr>
                              </w:pPr>
                              <w:r>
                                <w:rPr>
                                  <w:b/>
                                  <w:color w:val="000000" w:themeColor="text1"/>
                                  <w:sz w:val="28"/>
                                </w:rPr>
                                <w:t>Funding decision by the Accountability Board</w:t>
                              </w:r>
                            </w:p>
                          </w:txbxContent>
                        </wps:txbx>
                        <wps:bodyPr rot="0" vert="horz" wrap="square" lIns="91440" tIns="45720" rIns="91440" bIns="45720" anchor="ctr" anchorCtr="0" upright="1">
                          <a:noAutofit/>
                        </wps:bodyPr>
                      </wps:wsp>
                      <wps:wsp>
                        <wps:cNvPr id="197" name="Connector: Elbow 151"/>
                        <wps:cNvCnPr>
                          <a:cxnSpLocks noChangeShapeType="1"/>
                        </wps:cNvCnPr>
                        <wps:spPr bwMode="auto">
                          <a:xfrm rot="16200000" flipH="1">
                            <a:off x="1171613" y="6282537"/>
                            <a:ext cx="326502" cy="1367815"/>
                          </a:xfrm>
                          <a:prstGeom prst="bentConnector2">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98" name="Connector: Elbow 152"/>
                        <wps:cNvCnPr>
                          <a:cxnSpLocks noChangeShapeType="1"/>
                        </wps:cNvCnPr>
                        <wps:spPr bwMode="auto">
                          <a:xfrm rot="5400000">
                            <a:off x="4523853" y="5352931"/>
                            <a:ext cx="2151714" cy="1401715"/>
                          </a:xfrm>
                          <a:prstGeom prst="bentConnector2">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99" name="Flowchart: Process 153"/>
                        <wps:cNvSpPr>
                          <a:spLocks noChangeArrowheads="1"/>
                        </wps:cNvSpPr>
                        <wps:spPr bwMode="auto">
                          <a:xfrm>
                            <a:off x="381004" y="952406"/>
                            <a:ext cx="504005" cy="252002"/>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171C1D43" w14:textId="77777777" w:rsidR="003F5137" w:rsidRDefault="003F5137" w:rsidP="009E5402">
                              <w:pPr>
                                <w:jc w:val="center"/>
                                <w:rPr>
                                  <w:b/>
                                  <w:color w:val="000000" w:themeColor="text1"/>
                                </w:rPr>
                              </w:pPr>
                              <w:r>
                                <w:rPr>
                                  <w:b/>
                                  <w:color w:val="000000" w:themeColor="text1"/>
                                </w:rPr>
                                <w:t>YES</w:t>
                              </w:r>
                            </w:p>
                          </w:txbxContent>
                        </wps:txbx>
                        <wps:bodyPr rot="0" vert="horz" wrap="square" lIns="91440" tIns="45720" rIns="91440" bIns="45720" anchor="ctr" anchorCtr="0" upright="1">
                          <a:noAutofit/>
                        </wps:bodyPr>
                      </wps:wsp>
                      <wps:wsp>
                        <wps:cNvPr id="201" name="Flowchart: Process 154"/>
                        <wps:cNvSpPr>
                          <a:spLocks noChangeArrowheads="1"/>
                        </wps:cNvSpPr>
                        <wps:spPr bwMode="auto">
                          <a:xfrm>
                            <a:off x="409504" y="4692830"/>
                            <a:ext cx="504005" cy="288002"/>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2C9B4D56" w14:textId="77777777" w:rsidR="003F5137" w:rsidRDefault="003F5137" w:rsidP="009E5402">
                              <w:pPr>
                                <w:jc w:val="center"/>
                                <w:rPr>
                                  <w:b/>
                                  <w:color w:val="000000" w:themeColor="text1"/>
                                </w:rPr>
                              </w:pPr>
                              <w:r>
                                <w:rPr>
                                  <w:b/>
                                  <w:color w:val="000000" w:themeColor="text1"/>
                                </w:rPr>
                                <w:t>YES</w:t>
                              </w:r>
                            </w:p>
                          </w:txbxContent>
                        </wps:txbx>
                        <wps:bodyPr rot="0" vert="horz" wrap="square" lIns="91440" tIns="45720" rIns="91440" bIns="45720" anchor="t" anchorCtr="0" upright="1">
                          <a:noAutofit/>
                        </wps:bodyPr>
                      </wps:wsp>
                      <wps:wsp>
                        <wps:cNvPr id="202" name="Flowchart: Process 155"/>
                        <wps:cNvSpPr>
                          <a:spLocks noChangeArrowheads="1"/>
                        </wps:cNvSpPr>
                        <wps:spPr bwMode="auto">
                          <a:xfrm>
                            <a:off x="6048565" y="4689930"/>
                            <a:ext cx="504005" cy="288002"/>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CF2A658" w14:textId="77777777" w:rsidR="003F5137" w:rsidRDefault="003F5137" w:rsidP="009E5402">
                              <w:pPr>
                                <w:jc w:val="center"/>
                                <w:rPr>
                                  <w:b/>
                                  <w:color w:val="000000" w:themeColor="text1"/>
                                </w:rPr>
                              </w:pPr>
                              <w:r>
                                <w:rPr>
                                  <w:b/>
                                  <w:color w:val="000000" w:themeColor="text1"/>
                                </w:rPr>
                                <w:t>NO</w:t>
                              </w:r>
                            </w:p>
                          </w:txbxContent>
                        </wps:txbx>
                        <wps:bodyPr rot="0" vert="horz" wrap="square" lIns="91440" tIns="45720" rIns="91440" bIns="45720" anchor="ctr" anchorCtr="0" upright="1">
                          <a:noAutofit/>
                        </wps:bodyPr>
                      </wps:wsp>
                      <wps:wsp>
                        <wps:cNvPr id="203" name="Flowchart: Process 156"/>
                        <wps:cNvSpPr>
                          <a:spLocks noChangeArrowheads="1"/>
                        </wps:cNvSpPr>
                        <wps:spPr bwMode="auto">
                          <a:xfrm>
                            <a:off x="6075065" y="952406"/>
                            <a:ext cx="504005" cy="252002"/>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63E47075" w14:textId="77777777" w:rsidR="003F5137" w:rsidRDefault="003F5137" w:rsidP="009E5402">
                              <w:pPr>
                                <w:jc w:val="center"/>
                                <w:rPr>
                                  <w:b/>
                                  <w:color w:val="000000" w:themeColor="text1"/>
                                </w:rPr>
                              </w:pPr>
                              <w:r>
                                <w:rPr>
                                  <w:b/>
                                  <w:color w:val="000000" w:themeColor="text1"/>
                                </w:rPr>
                                <w:t>NO</w:t>
                              </w:r>
                            </w:p>
                          </w:txbxContent>
                        </wps:txbx>
                        <wps:bodyPr rot="0" vert="horz" wrap="square" lIns="91440" tIns="45720" rIns="91440" bIns="45720" anchor="ctr" anchorCtr="0" upright="1">
                          <a:noAutofit/>
                        </wps:bodyPr>
                      </wps:wsp>
                      <wps:wsp>
                        <wps:cNvPr id="204" name="Straight Arrow Connector 157"/>
                        <wps:cNvCnPr>
                          <a:cxnSpLocks noChangeShapeType="1"/>
                        </wps:cNvCnPr>
                        <wps:spPr bwMode="auto">
                          <a:xfrm flipH="1">
                            <a:off x="6327468" y="2609817"/>
                            <a:ext cx="700" cy="304802"/>
                          </a:xfrm>
                          <a:prstGeom prst="straightConnector1">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05" name="Straight Arrow Connector 158"/>
                        <wps:cNvCnPr>
                          <a:cxnSpLocks noChangeShapeType="1"/>
                        </wps:cNvCnPr>
                        <wps:spPr bwMode="auto">
                          <a:xfrm>
                            <a:off x="6327468" y="1965813"/>
                            <a:ext cx="700" cy="356002"/>
                          </a:xfrm>
                          <a:prstGeom prst="straightConnector1">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06" name="Straight Arrow Connector 159"/>
                        <wps:cNvCnPr>
                          <a:cxnSpLocks noChangeShapeType="1"/>
                        </wps:cNvCnPr>
                        <wps:spPr bwMode="auto">
                          <a:xfrm>
                            <a:off x="6327068" y="1204408"/>
                            <a:ext cx="400" cy="473403"/>
                          </a:xfrm>
                          <a:prstGeom prst="straightConnector1">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07" name="Straight Arrow Connector 192"/>
                        <wps:cNvCnPr>
                          <a:cxnSpLocks noChangeShapeType="1"/>
                        </wps:cNvCnPr>
                        <wps:spPr bwMode="auto">
                          <a:xfrm flipH="1">
                            <a:off x="615707" y="1204408"/>
                            <a:ext cx="0" cy="1067507"/>
                          </a:xfrm>
                          <a:prstGeom prst="straightConnector1">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08" name="Straight Arrow Connector 193"/>
                        <wps:cNvCnPr>
                          <a:cxnSpLocks noChangeShapeType="1"/>
                        </wps:cNvCnPr>
                        <wps:spPr bwMode="auto">
                          <a:xfrm flipH="1">
                            <a:off x="651007" y="4980832"/>
                            <a:ext cx="10500" cy="877006"/>
                          </a:xfrm>
                          <a:prstGeom prst="straightConnector1">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09" name="Straight Arrow Connector 194"/>
                        <wps:cNvCnPr>
                          <a:cxnSpLocks noChangeShapeType="1"/>
                        </wps:cNvCnPr>
                        <wps:spPr bwMode="auto">
                          <a:xfrm>
                            <a:off x="651007" y="6145839"/>
                            <a:ext cx="0" cy="369302"/>
                          </a:xfrm>
                          <a:prstGeom prst="straightConnector1">
                            <a:avLst/>
                          </a:prstGeom>
                          <a:noFill/>
                          <a:ln w="38100">
                            <a:solidFill>
                              <a:schemeClr val="accent1">
                                <a:lumMod val="60000"/>
                                <a:lumOff val="4000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10" name="Straight Connector 195"/>
                        <wps:cNvCnPr>
                          <a:cxnSpLocks noChangeShapeType="1"/>
                        </wps:cNvCnPr>
                        <wps:spPr bwMode="auto">
                          <a:xfrm>
                            <a:off x="885009" y="1078407"/>
                            <a:ext cx="405204" cy="1600"/>
                          </a:xfrm>
                          <a:prstGeom prst="line">
                            <a:avLst/>
                          </a:prstGeom>
                          <a:noFill/>
                          <a:ln w="38100">
                            <a:solidFill>
                              <a:schemeClr val="accent1">
                                <a:lumMod val="60000"/>
                                <a:lumOff val="40000"/>
                              </a:schemeClr>
                            </a:solidFill>
                            <a:miter lim="800000"/>
                            <a:headEnd/>
                            <a:tailEnd/>
                          </a:ln>
                          <a:extLst>
                            <a:ext uri="{909E8E84-426E-40DD-AFC4-6F175D3DCCD1}">
                              <a14:hiddenFill xmlns:a14="http://schemas.microsoft.com/office/drawing/2010/main">
                                <a:noFill/>
                              </a14:hiddenFill>
                            </a:ext>
                          </a:extLst>
                        </wps:spPr>
                        <wps:bodyPr/>
                      </wps:wsp>
                      <wps:wsp>
                        <wps:cNvPr id="211" name="Straight Connector 196"/>
                        <wps:cNvCnPr>
                          <a:cxnSpLocks noChangeShapeType="1"/>
                        </wps:cNvCnPr>
                        <wps:spPr bwMode="auto">
                          <a:xfrm flipV="1">
                            <a:off x="5610260" y="1078407"/>
                            <a:ext cx="464805" cy="1600"/>
                          </a:xfrm>
                          <a:prstGeom prst="line">
                            <a:avLst/>
                          </a:prstGeom>
                          <a:noFill/>
                          <a:ln w="38100">
                            <a:solidFill>
                              <a:schemeClr val="accent1">
                                <a:lumMod val="60000"/>
                                <a:lumOff val="40000"/>
                              </a:schemeClr>
                            </a:solidFill>
                            <a:miter lim="800000"/>
                            <a:headEnd/>
                            <a:tailEnd/>
                          </a:ln>
                          <a:extLst>
                            <a:ext uri="{909E8E84-426E-40DD-AFC4-6F175D3DCCD1}">
                              <a14:hiddenFill xmlns:a14="http://schemas.microsoft.com/office/drawing/2010/main">
                                <a:noFill/>
                              </a14:hiddenFill>
                            </a:ext>
                          </a:extLst>
                        </wps:spPr>
                        <wps:bodyPr/>
                      </wps:wsp>
                      <wps:wsp>
                        <wps:cNvPr id="212" name="Straight Connector 197"/>
                        <wps:cNvCnPr>
                          <a:cxnSpLocks noChangeShapeType="1"/>
                        </wps:cNvCnPr>
                        <wps:spPr bwMode="auto">
                          <a:xfrm>
                            <a:off x="5610260" y="4832831"/>
                            <a:ext cx="438305" cy="1100"/>
                          </a:xfrm>
                          <a:prstGeom prst="line">
                            <a:avLst/>
                          </a:prstGeom>
                          <a:noFill/>
                          <a:ln w="38100">
                            <a:solidFill>
                              <a:schemeClr val="accent1">
                                <a:lumMod val="60000"/>
                                <a:lumOff val="40000"/>
                              </a:schemeClr>
                            </a:solidFill>
                            <a:miter lim="800000"/>
                            <a:headEnd/>
                            <a:tailEnd/>
                          </a:ln>
                          <a:extLst>
                            <a:ext uri="{909E8E84-426E-40DD-AFC4-6F175D3DCCD1}">
                              <a14:hiddenFill xmlns:a14="http://schemas.microsoft.com/office/drawing/2010/main">
                                <a:noFill/>
                              </a14:hiddenFill>
                            </a:ext>
                          </a:extLst>
                        </wps:spPr>
                        <wps:bodyPr/>
                      </wps:wsp>
                      <wps:wsp>
                        <wps:cNvPr id="213" name="Straight Connector 198"/>
                        <wps:cNvCnPr>
                          <a:cxnSpLocks noChangeShapeType="1"/>
                        </wps:cNvCnPr>
                        <wps:spPr bwMode="auto">
                          <a:xfrm flipV="1">
                            <a:off x="913510" y="4832831"/>
                            <a:ext cx="376704" cy="4000"/>
                          </a:xfrm>
                          <a:prstGeom prst="line">
                            <a:avLst/>
                          </a:prstGeom>
                          <a:noFill/>
                          <a:ln w="38100">
                            <a:solidFill>
                              <a:schemeClr val="accent1">
                                <a:lumMod val="60000"/>
                                <a:lumOff val="40000"/>
                              </a:schemeClr>
                            </a:solidFill>
                            <a:miter lim="800000"/>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13E6C45" id="Canvas 214" o:spid="_x0000_s1035" editas="canvas" style="width:551.25pt;height:616.5pt;mso-position-horizontal-relative:char;mso-position-vertical-relative:line" coordsize="70008,78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width:70008;height:78295;visibility:visible;mso-wrap-style:square">
                  <v:fill o:detectmouseclick="t"/>
                  <v:path o:connecttype="none"/>
                </v:shape>
                <v:shapetype id="_x0000_t110" coordsize="21600,21600" o:spt="110" path="m10800,l,10800,10800,21600,21600,10800xe">
                  <v:stroke joinstyle="miter"/>
                  <v:path gradientshapeok="t" o:connecttype="rect" textboxrect="5400,5400,16200,16200"/>
                </v:shapetype>
                <v:shape id="Flowchart: Decision 60" o:spid="_x0000_s1037" type="#_x0000_t110" style="position:absolute;left:12902;width:43200;height:2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" fillcolor="#b1cbe9" strokecolor="#706f6f [3208]" strokeweight=".5pt">
                  <v:fill color2="#92b9e4" rotate="t" colors="0 #b1cbe9;.5 #a3c1e5;1 #92b9e4" focus="100%" type="gradient">
                    <o:fill v:ext="view" type="gradientUnscaled"/>
                  </v:fill>
                  <v:textbox inset="0,0,0,0">
                    <w:txbxContent>
                      <w:p w14:paraId="129B4A15" w14:textId="77777777" w:rsidR="003F5137" w:rsidRDefault="003F5137" w:rsidP="009E5402">
                        <w:pPr>
                          <w:jc w:val="center"/>
                          <w:rPr>
                            <w:b/>
                            <w:color w:val="000000" w:themeColor="text1"/>
                            <w:sz w:val="23"/>
                            <w:szCs w:val="23"/>
                          </w:rPr>
                        </w:pPr>
                        <w:r>
                          <w:rPr>
                            <w:b/>
                            <w:color w:val="000000" w:themeColor="text1"/>
                            <w:sz w:val="23"/>
                            <w:szCs w:val="23"/>
                          </w:rPr>
                          <w:t>Is responsibility for Business Case approval retained by DfT, or is the business case being developed by a Government dept or statutory body?</w:t>
                        </w:r>
                      </w:p>
                    </w:txbxContent>
                  </v:textbox>
                </v:shape>
                <v:shapetype id="_x0000_t109" coordsize="21600,21600" o:spt="109" path="m,l,21600r21600,l21600,xe">
                  <v:stroke joinstyle="miter"/>
                  <v:path gradientshapeok="t" o:connecttype="rect"/>
                </v:shapetype>
                <v:shape id="Flowchart: Process 61" o:spid="_x0000_s1038" type="#_x0000_t109" style="position:absolute;left:1837;top:22719;width:86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" fillcolor="#b1cbe9" strokecolor="#706f6f [3208]" strokeweight=".5pt">
                  <v:fill color2="#92b9e4" rotate="t" colors="0 #b1cbe9;.5 #a3c1e5;1 #92b9e4" focus="100%" type="gradient">
                    <o:fill v:ext="view" type="gradientUnscaled"/>
                  </v:fill>
                  <v:textbox>
                    <w:txbxContent>
                      <w:p w14:paraId="6A75D27B" w14:textId="77777777" w:rsidR="003F5137" w:rsidRDefault="003F5137" w:rsidP="009E5402">
                        <w:pPr>
                          <w:jc w:val="center"/>
                          <w:rPr>
                            <w:b/>
                            <w:color w:val="000000" w:themeColor="text1"/>
                            <w:sz w:val="28"/>
                          </w:rPr>
                        </w:pPr>
                        <w:r>
                          <w:rPr>
                            <w:b/>
                            <w:color w:val="000000" w:themeColor="text1"/>
                            <w:sz w:val="28"/>
                          </w:rPr>
                          <w:t>GATE 3</w:t>
                        </w:r>
                      </w:p>
                    </w:txbxContent>
                  </v:textbox>
                </v:shape>
                <v:shape id="Flowchart: Process 62" o:spid="_x0000_s1039" type="#_x0000_t109" style="position:absolute;left:58954;top:16778;width:86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" fillcolor="#b1cbe9" strokecolor="#706f6f [3208]" strokeweight=".5pt">
                  <v:fill color2="#92b9e4" rotate="t" colors="0 #b1cbe9;.5 #a3c1e5;1 #92b9e4" focus="100%" type="gradient">
                    <o:fill v:ext="view" type="gradientUnscaled"/>
                  </v:fill>
                  <v:textbox>
                    <w:txbxContent>
                      <w:p w14:paraId="4518A421" w14:textId="77777777" w:rsidR="003F5137" w:rsidRDefault="003F5137" w:rsidP="009E5402">
                        <w:pPr>
                          <w:jc w:val="center"/>
                          <w:rPr>
                            <w:b/>
                            <w:color w:val="000000" w:themeColor="text1"/>
                            <w:sz w:val="28"/>
                          </w:rPr>
                        </w:pPr>
                        <w:r>
                          <w:rPr>
                            <w:b/>
                            <w:color w:val="000000" w:themeColor="text1"/>
                            <w:sz w:val="28"/>
                          </w:rPr>
                          <w:t>GATE 0</w:t>
                        </w:r>
                      </w:p>
                    </w:txbxContent>
                  </v:textbox>
                </v:shape>
                <v:shape id="Flowchart: Process 63" o:spid="_x0000_s1040" type="#_x0000_t109" style="position:absolute;left:58961;top:23218;width:86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" fillcolor="#b1cbe9" strokecolor="#706f6f [3208]" strokeweight=".5pt">
                  <v:fill color2="#92b9e4" rotate="t" colors="0 #b1cbe9;.5 #a3c1e5;1 #92b9e4" focus="100%" type="gradient">
                    <o:fill v:ext="view" type="gradientUnscaled"/>
                  </v:fill>
                  <v:textbox>
                    <w:txbxContent>
                      <w:p w14:paraId="5D5D71F5" w14:textId="77777777" w:rsidR="003F5137" w:rsidRDefault="003F5137" w:rsidP="009E5402">
                        <w:pPr>
                          <w:jc w:val="center"/>
                          <w:rPr>
                            <w:b/>
                            <w:color w:val="000000" w:themeColor="text1"/>
                            <w:sz w:val="28"/>
                          </w:rPr>
                        </w:pPr>
                        <w:r>
                          <w:rPr>
                            <w:b/>
                            <w:color w:val="000000" w:themeColor="text1"/>
                            <w:sz w:val="28"/>
                          </w:rPr>
                          <w:t>GATE 1</w:t>
                        </w:r>
                      </w:p>
                    </w:txbxContent>
                  </v:textbox>
                </v:shape>
                <v:shape id="Flowchart: Process 133" o:spid="_x0000_s1041" type="#_x0000_t109" style="position:absolute;left:58954;top:29146;width:86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" fillcolor="#b1cbe9" strokecolor="#706f6f [3208]" strokeweight=".5pt">
                  <v:fill color2="#92b9e4" rotate="t" colors="0 #b1cbe9;.5 #a3c1e5;1 #92b9e4" focus="100%" type="gradient">
                    <o:fill v:ext="view" type="gradientUnscaled"/>
                  </v:fill>
                  <v:textbox>
                    <w:txbxContent>
                      <w:p w14:paraId="64E9BA64" w14:textId="77777777" w:rsidR="003F5137" w:rsidRDefault="003F5137" w:rsidP="009E5402">
                        <w:pPr>
                          <w:jc w:val="center"/>
                          <w:rPr>
                            <w:b/>
                            <w:color w:val="000000" w:themeColor="text1"/>
                            <w:sz w:val="28"/>
                          </w:rPr>
                        </w:pPr>
                        <w:r>
                          <w:rPr>
                            <w:b/>
                            <w:color w:val="000000" w:themeColor="text1"/>
                            <w:sz w:val="28"/>
                          </w:rPr>
                          <w:t>GATE 2</w:t>
                        </w:r>
                      </w:p>
                    </w:txbxContent>
                  </v:textbox>
                </v:shape>
                <v:shape id="Flowchart: Decision 134" o:spid="_x0000_s1042" type="#_x0000_t110" style="position:absolute;left:12902;top:37528;width:43200;height:2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" fillcolor="#b1cbe9" strokecolor="#706f6f [3208]" strokeweight=".5pt">
                  <v:fill color2="#92b9e4" rotate="t" colors="0 #b1cbe9;.5 #a3c1e5;1 #92b9e4" focus="100%" type="gradient">
                    <o:fill v:ext="view" type="gradientUnscaled"/>
                  </v:fill>
                  <v:textbox inset="0,0,0,0">
                    <w:txbxContent>
                      <w:p w14:paraId="75A067DD" w14:textId="03BCDFE3" w:rsidR="003F5137" w:rsidRDefault="003F5137" w:rsidP="009E5402">
                        <w:pPr>
                          <w:jc w:val="center"/>
                          <w:rPr>
                            <w:b/>
                            <w:color w:val="000000" w:themeColor="text1"/>
                            <w:sz w:val="26"/>
                            <w:szCs w:val="26"/>
                          </w:rPr>
                        </w:pPr>
                        <w:r>
                          <w:rPr>
                            <w:rFonts w:cs="Arial"/>
                            <w:b/>
                            <w:color w:val="000000" w:themeColor="text1"/>
                            <w:sz w:val="26"/>
                            <w:szCs w:val="26"/>
                          </w:rPr>
                          <w:t xml:space="preserve">Is there </w:t>
                        </w:r>
                        <w:r w:rsidR="00A932C3">
                          <w:rPr>
                            <w:rFonts w:cs="Arial"/>
                            <w:b/>
                            <w:color w:val="000000" w:themeColor="text1"/>
                            <w:sz w:val="26"/>
                            <w:szCs w:val="26"/>
                          </w:rPr>
                          <w:t xml:space="preserve">a capital grant </w:t>
                        </w:r>
                        <w:r>
                          <w:rPr>
                            <w:rFonts w:cs="Arial"/>
                            <w:b/>
                            <w:color w:val="000000" w:themeColor="text1"/>
                            <w:sz w:val="26"/>
                            <w:szCs w:val="26"/>
                          </w:rPr>
                          <w:t>allocation of over £8m and/or is the project identified as high risk?</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41" o:spid="_x0000_s1043" type="#_x0000_t34" style="position:absolute;left:46137;top:20391;width:5502;height:2877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" strokecolor="#f79a68 [1940]" strokeweight="3pt">
                  <v:stroke endarrow="block"/>
                </v:shape>
                <v:shape id="Connector: Elbow 147" o:spid="_x0000_s1044" type="#_x0000_t34" style="position:absolute;left:14365;top:17391;width:11929;height:2834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" strokecolor="#f79a68 [1940]" strokeweight="3pt">
                  <v:stroke endarrow="block"/>
                </v:shape>
                <v:shape id="Flowchart: Process 148" o:spid="_x0000_s1045" type="#_x0000_t109" style="position:absolute;left:2190;top:58578;width:86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" fillcolor="#b1cbe9" strokecolor="#706f6f [3208]" strokeweight=".5pt">
                  <v:fill color2="#92b9e4" rotate="t" colors="0 #b1cbe9;.5 #a3c1e5;1 #92b9e4" focus="100%" type="gradient">
                    <o:fill v:ext="view" type="gradientUnscaled"/>
                  </v:fill>
                  <v:textbox>
                    <w:txbxContent>
                      <w:p w14:paraId="25BD8BD0" w14:textId="77777777" w:rsidR="003F5137" w:rsidRDefault="003F5137" w:rsidP="009E5402">
                        <w:pPr>
                          <w:jc w:val="center"/>
                          <w:rPr>
                            <w:b/>
                            <w:color w:val="000000" w:themeColor="text1"/>
                            <w:sz w:val="28"/>
                          </w:rPr>
                        </w:pPr>
                        <w:r>
                          <w:rPr>
                            <w:b/>
                            <w:color w:val="000000" w:themeColor="text1"/>
                            <w:sz w:val="28"/>
                          </w:rPr>
                          <w:t>GATE 4</w:t>
                        </w:r>
                      </w:p>
                    </w:txbxContent>
                  </v:textbox>
                </v:shape>
                <v:shape id="Flowchart: Process 149" o:spid="_x0000_s1046" type="#_x0000_t109" style="position:absolute;left:2190;top:65151;width:86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" fillcolor="#b1cbe9" strokecolor="#706f6f [3208]" strokeweight=".5pt">
                  <v:fill color2="#92b9e4" rotate="t" colors="0 #b1cbe9;.5 #a3c1e5;1 #92b9e4" focus="100%" type="gradient">
                    <o:fill v:ext="view" type="gradientUnscaled"/>
                  </v:fill>
                  <v:textbox>
                    <w:txbxContent>
                      <w:p w14:paraId="73A96E38" w14:textId="77777777" w:rsidR="003F5137" w:rsidRDefault="003F5137" w:rsidP="009E5402">
                        <w:pPr>
                          <w:jc w:val="center"/>
                          <w:rPr>
                            <w:b/>
                            <w:color w:val="000000" w:themeColor="text1"/>
                            <w:sz w:val="28"/>
                          </w:rPr>
                        </w:pPr>
                        <w:r>
                          <w:rPr>
                            <w:b/>
                            <w:color w:val="000000" w:themeColor="text1"/>
                            <w:sz w:val="28"/>
                          </w:rPr>
                          <w:t>GATE 5</w:t>
                        </w:r>
                      </w:p>
                    </w:txbxContent>
                  </v:textbox>
                </v:shape>
                <v:shapetype id="_x0000_t116" coordsize="21600,21600" o:spt="116" path="m3475,qx,10800,3475,21600l18125,21600qx21600,10800,18125,xe">
                  <v:stroke joinstyle="miter"/>
                  <v:path gradientshapeok="t" o:connecttype="rect" textboxrect="1018,3163,20582,18437"/>
                </v:shapetype>
                <v:shape id="Flowchart: Terminator 150" o:spid="_x0000_s1047" type="#_x0000_t116" style="position:absolute;left:20188;top:65896;width:28800;height:10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" fillcolor="#b1cbe9" strokecolor="#706f6f [3208]" strokeweight=".5pt">
                  <v:fill color2="#92b9e4" rotate="t" colors="0 #b1cbe9;.5 #a3c1e5;1 #92b9e4" focus="100%" type="gradient">
                    <o:fill v:ext="view" type="gradientUnscaled"/>
                  </v:fill>
                  <v:textbox>
                    <w:txbxContent>
                      <w:p w14:paraId="45F65B5F" w14:textId="77777777" w:rsidR="003F5137" w:rsidRDefault="003F5137" w:rsidP="009E5402">
                        <w:pPr>
                          <w:jc w:val="center"/>
                          <w:rPr>
                            <w:b/>
                            <w:color w:val="000000" w:themeColor="text1"/>
                            <w:sz w:val="28"/>
                          </w:rPr>
                        </w:pPr>
                        <w:r>
                          <w:rPr>
                            <w:b/>
                            <w:color w:val="000000" w:themeColor="text1"/>
                            <w:sz w:val="28"/>
                          </w:rPr>
                          <w:t>Funding decision by the Accountability Board</w:t>
                        </w:r>
                      </w:p>
                    </w:txbxContent>
                  </v:textbox>
                </v:shape>
                <v:shapetype id="_x0000_t33" coordsize="21600,21600" o:spt="33" o:oned="t" path="m,l21600,r,21600e" filled="f">
                  <v:stroke joinstyle="miter"/>
                  <v:path arrowok="t" fillok="f" o:connecttype="none"/>
                  <o:lock v:ext="edit" shapetype="t"/>
                </v:shapetype>
                <v:shape id="Connector: Elbow 151" o:spid="_x0000_s1048" type="#_x0000_t33" style="position:absolute;left:11715;top:62825;width:3265;height:1367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" strokecolor="#f79a68 [1940]" strokeweight="3pt">
                  <v:stroke endarrow="block"/>
                </v:shape>
                <v:shape id="Connector: Elbow 152" o:spid="_x0000_s1049" type="#_x0000_t33" style="position:absolute;left:45238;top:53529;width:21517;height:1401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" strokecolor="#f79a68 [1940]" strokeweight="3pt">
                  <v:stroke endarrow="block"/>
                </v:shape>
                <v:shape id="Flowchart: Process 153" o:spid="_x0000_s1050" type="#_x0000_t109" style="position:absolute;left:3810;top:9524;width:504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" filled="f" stroked="f" strokeweight="1pt">
                  <v:textbox>
                    <w:txbxContent>
                      <w:p w14:paraId="171C1D43" w14:textId="77777777" w:rsidR="003F5137" w:rsidRDefault="003F5137" w:rsidP="009E5402">
                        <w:pPr>
                          <w:jc w:val="center"/>
                          <w:rPr>
                            <w:b/>
                            <w:color w:val="000000" w:themeColor="text1"/>
                          </w:rPr>
                        </w:pPr>
                        <w:r>
                          <w:rPr>
                            <w:b/>
                            <w:color w:val="000000" w:themeColor="text1"/>
                          </w:rPr>
                          <w:t>YES</w:t>
                        </w:r>
                      </w:p>
                    </w:txbxContent>
                  </v:textbox>
                </v:shape>
                <v:shape id="Flowchart: Process 154" o:spid="_x0000_s1051" type="#_x0000_t109" style="position:absolute;left:4095;top:46928;width:5040;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" filled="f" stroked="f" strokeweight="1pt">
                  <v:textbox>
                    <w:txbxContent>
                      <w:p w14:paraId="2C9B4D56" w14:textId="77777777" w:rsidR="003F5137" w:rsidRDefault="003F5137" w:rsidP="009E5402">
                        <w:pPr>
                          <w:jc w:val="center"/>
                          <w:rPr>
                            <w:b/>
                            <w:color w:val="000000" w:themeColor="text1"/>
                          </w:rPr>
                        </w:pPr>
                        <w:r>
                          <w:rPr>
                            <w:b/>
                            <w:color w:val="000000" w:themeColor="text1"/>
                          </w:rPr>
                          <w:t>YES</w:t>
                        </w:r>
                      </w:p>
                    </w:txbxContent>
                  </v:textbox>
                </v:shape>
                <v:shape id="Flowchart: Process 155" o:spid="_x0000_s1052" type="#_x0000_t109" style="position:absolute;left:60485;top:46899;width:5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" filled="f" stroked="f" strokeweight="1pt">
                  <v:textbox>
                    <w:txbxContent>
                      <w:p w14:paraId="5CF2A658" w14:textId="77777777" w:rsidR="003F5137" w:rsidRDefault="003F5137" w:rsidP="009E5402">
                        <w:pPr>
                          <w:jc w:val="center"/>
                          <w:rPr>
                            <w:b/>
                            <w:color w:val="000000" w:themeColor="text1"/>
                          </w:rPr>
                        </w:pPr>
                        <w:r>
                          <w:rPr>
                            <w:b/>
                            <w:color w:val="000000" w:themeColor="text1"/>
                          </w:rPr>
                          <w:t>NO</w:t>
                        </w:r>
                      </w:p>
                    </w:txbxContent>
                  </v:textbox>
                </v:shape>
                <v:shape id="Flowchart: Process 156" o:spid="_x0000_s1053" type="#_x0000_t109" style="position:absolute;left:60750;top:9524;width:5040;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" filled="f" stroked="f" strokeweight="1pt">
                  <v:textbox>
                    <w:txbxContent>
                      <w:p w14:paraId="63E47075" w14:textId="77777777" w:rsidR="003F5137" w:rsidRDefault="003F5137" w:rsidP="009E5402">
                        <w:pPr>
                          <w:jc w:val="center"/>
                          <w:rPr>
                            <w:b/>
                            <w:color w:val="000000" w:themeColor="text1"/>
                          </w:rPr>
                        </w:pPr>
                        <w:r>
                          <w:rPr>
                            <w:b/>
                            <w:color w:val="000000" w:themeColor="text1"/>
                          </w:rPr>
                          <w:t>NO</w:t>
                        </w:r>
                      </w:p>
                    </w:txbxContent>
                  </v:textbox>
                </v:shape>
                <v:shapetype id="_x0000_t32" coordsize="21600,21600" o:spt="32" o:oned="t" path="m,l21600,21600e" filled="f">
                  <v:path arrowok="t" fillok="f" o:connecttype="none"/>
                  <o:lock v:ext="edit" shapetype="t"/>
                </v:shapetype>
                <v:shape id="Straight Arrow Connector 157" o:spid="_x0000_s1054" type="#_x0000_t32" style="position:absolute;left:63274;top:26098;width:7;height:30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" strokecolor="#f79a68 [1940]" strokeweight="3pt">
                  <v:stroke endarrow="block" joinstyle="miter"/>
                </v:shape>
                <v:shape id="Straight Arrow Connector 158" o:spid="_x0000_s1055" type="#_x0000_t32" style="position:absolute;left:63274;top:19658;width:7;height:35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" strokecolor="#f79a68 [1940]" strokeweight="3pt">
                  <v:stroke endarrow="block" joinstyle="miter"/>
                </v:shape>
                <v:shape id="Straight Arrow Connector 159" o:spid="_x0000_s1056" type="#_x0000_t32" style="position:absolute;left:63270;top:12044;width:4;height:47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" strokecolor="#f79a68 [1940]" strokeweight="3pt">
                  <v:stroke endarrow="block" joinstyle="miter"/>
                </v:shape>
                <v:shape id="Straight Arrow Connector 192" o:spid="_x0000_s1057" type="#_x0000_t32" style="position:absolute;left:6157;top:12044;width:0;height:1067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" strokecolor="#f79a68 [1940]" strokeweight="3pt">
                  <v:stroke endarrow="block" joinstyle="miter"/>
                </v:shape>
                <v:shape id="Straight Arrow Connector 193" o:spid="_x0000_s1058" type="#_x0000_t32" style="position:absolute;left:6510;top:49808;width:105;height:87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" strokecolor="#f79a68 [1940]" strokeweight="3pt">
                  <v:stroke endarrow="block" joinstyle="miter"/>
                </v:shape>
                <v:shape id="Straight Arrow Connector 194" o:spid="_x0000_s1059" type="#_x0000_t32" style="position:absolute;left:6510;top:61458;width:0;height:36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" strokecolor="#f79a68 [1940]" strokeweight="3pt">
                  <v:stroke endarrow="block" joinstyle="miter"/>
                </v:shape>
                <v:line id="Straight Connector 195" o:spid="_x0000_s1060" style="position:absolute;visibility:visible;mso-wrap-style:square" from="8850,10784" to="12902,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" strokecolor="#f79a68 [1940]" strokeweight="3pt">
                  <v:stroke joinstyle="miter"/>
                </v:line>
                <v:line id="Straight Connector 196" o:spid="_x0000_s1061" style="position:absolute;flip:y;visibility:visible;mso-wrap-style:square" from="56102,10784" to="60750,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" strokecolor="#f79a68 [1940]" strokeweight="3pt">
                  <v:stroke joinstyle="miter"/>
                </v:line>
                <v:line id="Straight Connector 197" o:spid="_x0000_s1062" style="position:absolute;visibility:visible;mso-wrap-style:square" from="56102,48328" to="60485,48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" strokecolor="#f79a68 [1940]" strokeweight="3pt">
                  <v:stroke joinstyle="miter"/>
                </v:line>
                <v:line id="Straight Connector 198" o:spid="_x0000_s1063" style="position:absolute;flip:y;visibility:visible;mso-wrap-style:square" from="9135,48328" to="12902,48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" strokecolor="#f79a68 [1940]" strokeweight="3pt">
                  <v:stroke joinstyle="miter"/>
                </v:line>
                <w10:anchorlock/>
              </v:group>
            </w:pict>
          </mc:Fallback>
        </mc:AlternateContent>
      </w:r>
    </w:p>
    <w:p w14:paraId="3DE31722" w14:textId="77777777" w:rsidR="00EE1B58" w:rsidRDefault="00EE1B58">
      <w:pPr>
        <w:rPr>
          <w:ins w:id="1193" w:author="Helen Dyer" w:date="2023-04-03T10:28:00Z"/>
          <w:rFonts w:ascii="Calibri" w:eastAsia="Times New Roman" w:hAnsi="Calibri" w:cs="Times New Roman"/>
          <w:szCs w:val="24"/>
          <w:lang w:eastAsia="en-GB"/>
        </w:rPr>
      </w:pPr>
      <w:bookmarkStart w:id="1194" w:name="_Ref10548804"/>
      <w:ins w:id="1195" w:author="Helen Dyer" w:date="2023-04-03T10:28:00Z">
        <w:r>
          <w:br w:type="page"/>
        </w:r>
      </w:ins>
    </w:p>
    <w:p w14:paraId="1FE0676E" w14:textId="30BC2BA5" w:rsidR="009E5402" w:rsidRPr="00FA0C7D" w:rsidRDefault="009E5402" w:rsidP="009F3464">
      <w:pPr>
        <w:pStyle w:val="Heading4"/>
      </w:pPr>
      <w:r w:rsidRPr="00FA0C7D">
        <w:t>Gate</w:t>
      </w:r>
      <w:r w:rsidR="008E0DC2" w:rsidRPr="00FA0C7D">
        <w:fldChar w:fldCharType="begin"/>
      </w:r>
      <w:r w:rsidR="008E0DC2" w:rsidRPr="00FA0C7D">
        <w:instrText xml:space="preserve"> XE "Gate Process" </w:instrText>
      </w:r>
      <w:r w:rsidR="008E0DC2" w:rsidRPr="00FA0C7D">
        <w:fldChar w:fldCharType="end"/>
      </w:r>
      <w:r w:rsidRPr="00FA0C7D">
        <w:t xml:space="preserve"> 0:</w:t>
      </w:r>
      <w:bookmarkEnd w:id="1194"/>
      <w:r w:rsidRPr="00FA0C7D">
        <w:t xml:space="preserve"> </w:t>
      </w:r>
    </w:p>
    <w:p w14:paraId="7EECBD5A" w14:textId="3D9B1744" w:rsidR="009E5402" w:rsidRPr="00FA0C7D" w:rsidRDefault="009E5402" w:rsidP="00B2386B">
      <w:pPr>
        <w:pStyle w:val="Heading5"/>
      </w:pPr>
      <w:r w:rsidRPr="00FA0C7D">
        <w:t>through the Capital Programme Manager,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will provide early advice to project promoters on applying the assessment process on a project by project basis, including the appropriate approach and the process, procedures and timescales;</w:t>
      </w:r>
    </w:p>
    <w:p w14:paraId="5B291018" w14:textId="55B45345" w:rsidR="009E5402" w:rsidRPr="00FA0C7D" w:rsidRDefault="009E5402" w:rsidP="00B2386B">
      <w:pPr>
        <w:pStyle w:val="Heading5"/>
      </w:pPr>
      <w:r w:rsidRPr="00FA0C7D">
        <w:t>through a Gate</w:t>
      </w:r>
      <w:r w:rsidR="008E0DC2" w:rsidRPr="00FA0C7D">
        <w:fldChar w:fldCharType="begin"/>
      </w:r>
      <w:r w:rsidR="008E0DC2" w:rsidRPr="00FA0C7D">
        <w:instrText xml:space="preserve"> XE "Gate Process" </w:instrText>
      </w:r>
      <w:r w:rsidR="008E0DC2" w:rsidRPr="00FA0C7D">
        <w:fldChar w:fldCharType="end"/>
      </w:r>
      <w:r w:rsidRPr="00FA0C7D">
        <w:t xml:space="preserve"> 0 meeting or teleconference, the project promoters will agree with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an approach to</w:t>
      </w:r>
      <w:del w:id="1196" w:author="Helen Dyer - Capital Programme Manager (SELEP)" w:date="2023-03-13T09:41:00Z">
        <w:r w:rsidRPr="00FA0C7D">
          <w:delText xml:space="preserve"> the</w:delText>
        </w:r>
      </w:del>
      <w:r w:rsidRPr="00FA0C7D">
        <w:t xml:space="preserve"> project business case development which is considered proportionate to the project cost, </w:t>
      </w:r>
      <w:r w:rsidR="003618D0"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ask and is fit for purpose.</w:t>
      </w:r>
    </w:p>
    <w:p w14:paraId="515B3FDC" w14:textId="2280A554" w:rsidR="009E5402" w:rsidRPr="00FA0C7D" w:rsidRDefault="009E5402" w:rsidP="009F3464">
      <w:pPr>
        <w:pStyle w:val="Heading4"/>
      </w:pPr>
      <w:r w:rsidRPr="00FA0C7D">
        <w:t>Gate</w:t>
      </w:r>
      <w:r w:rsidR="008E0DC2" w:rsidRPr="00FA0C7D">
        <w:fldChar w:fldCharType="begin"/>
      </w:r>
      <w:r w:rsidR="008E0DC2" w:rsidRPr="00FA0C7D">
        <w:instrText xml:space="preserve"> XE "Gate Process" </w:instrText>
      </w:r>
      <w:r w:rsidR="008E0DC2" w:rsidRPr="00FA0C7D">
        <w:fldChar w:fldCharType="end"/>
      </w:r>
      <w:r w:rsidRPr="00FA0C7D">
        <w:t xml:space="preserve"> 1: </w:t>
      </w:r>
    </w:p>
    <w:p w14:paraId="34ADBE47" w14:textId="73B3D40F" w:rsidR="009E5402" w:rsidRPr="00FA0C7D" w:rsidRDefault="009E5402" w:rsidP="00B2386B">
      <w:pPr>
        <w:pStyle w:val="Heading5"/>
      </w:pPr>
      <w:r w:rsidRPr="00FA0C7D">
        <w:t>following Gate</w:t>
      </w:r>
      <w:r w:rsidR="008E0DC2" w:rsidRPr="00FA0C7D">
        <w:fldChar w:fldCharType="begin"/>
      </w:r>
      <w:r w:rsidR="008E0DC2" w:rsidRPr="00FA0C7D">
        <w:instrText xml:space="preserve"> XE "Gate Process" </w:instrText>
      </w:r>
      <w:r w:rsidR="008E0DC2" w:rsidRPr="00FA0C7D">
        <w:fldChar w:fldCharType="end"/>
      </w:r>
      <w:r w:rsidRPr="00FA0C7D">
        <w:t xml:space="preserve"> 0, project promoters must develop a business case commensurate with an outline business case as guided by The Green Book guidance (</w:t>
      </w:r>
      <w:r w:rsidRPr="00FA0C7D">
        <w:fldChar w:fldCharType="begin"/>
      </w:r>
      <w:r w:rsidRPr="00FA0C7D">
        <w:instrText xml:space="preserve"> REF _Ref10534912 \r \p \h  \* MERGEFORMAT </w:instrText>
      </w:r>
      <w:r w:rsidRPr="00FA0C7D">
        <w:fldChar w:fldCharType="separate"/>
      </w:r>
      <w:r w:rsidR="00A130F7">
        <w:t>V.2.20 below</w:t>
      </w:r>
      <w:r w:rsidRPr="00FA0C7D">
        <w:fldChar w:fldCharType="end"/>
      </w:r>
      <w:r w:rsidRPr="00FA0C7D">
        <w:t>) on appraisal and evaluation or other relevant Government</w:t>
      </w:r>
      <w:r w:rsidR="00157533" w:rsidRPr="00FA0C7D">
        <w:fldChar w:fldCharType="begin"/>
      </w:r>
      <w:r w:rsidR="00157533" w:rsidRPr="00FA0C7D">
        <w:instrText xml:space="preserve"> XE "Government" </w:instrText>
      </w:r>
      <w:r w:rsidR="00157533" w:rsidRPr="00FA0C7D">
        <w:fldChar w:fldCharType="end"/>
      </w:r>
      <w:r w:rsidRPr="00FA0C7D">
        <w:t xml:space="preserve"> departmental guidance;</w:t>
      </w:r>
    </w:p>
    <w:p w14:paraId="08697E17" w14:textId="4A9CA671" w:rsidR="009E5402" w:rsidRPr="00FA0C7D" w:rsidRDefault="009E5402" w:rsidP="00B2386B">
      <w:pPr>
        <w:pStyle w:val="Heading5"/>
      </w:pPr>
      <w:r w:rsidRPr="00FA0C7D">
        <w:t>To progress through Gate</w:t>
      </w:r>
      <w:r w:rsidR="008E0DC2" w:rsidRPr="00FA0C7D">
        <w:fldChar w:fldCharType="begin"/>
      </w:r>
      <w:r w:rsidR="008E0DC2" w:rsidRPr="00FA0C7D">
        <w:instrText xml:space="preserve"> XE "Gate Process" </w:instrText>
      </w:r>
      <w:r w:rsidR="008E0DC2" w:rsidRPr="00FA0C7D">
        <w:fldChar w:fldCharType="end"/>
      </w:r>
      <w:r w:rsidRPr="00FA0C7D">
        <w:t xml:space="preserve"> 1,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will assess the outline business case</w:t>
      </w:r>
      <w:del w:id="1197" w:author="Helen Dyer - Capital Programme Manager (SELEP)" w:date="2023-03-13T09:41:00Z">
        <w:r w:rsidRPr="00FA0C7D">
          <w:delText>s</w:delText>
        </w:r>
      </w:del>
      <w:r w:rsidRPr="00FA0C7D">
        <w:t xml:space="preserve"> using a standard assessment pro-forma, and will, in the first instance, make recommendations to the Capital Programme Manager, project promoter and relevant partners.</w:t>
      </w:r>
    </w:p>
    <w:p w14:paraId="5216F918" w14:textId="6D74C5BA" w:rsidR="009E5402" w:rsidRPr="00FA0C7D" w:rsidRDefault="009E5402" w:rsidP="009F3464">
      <w:pPr>
        <w:pStyle w:val="Heading4"/>
      </w:pPr>
      <w:bookmarkStart w:id="1198" w:name="_Ref10549597"/>
      <w:r w:rsidRPr="00FA0C7D">
        <w:t>Gate</w:t>
      </w:r>
      <w:r w:rsidR="008E0DC2" w:rsidRPr="00FA0C7D">
        <w:fldChar w:fldCharType="begin"/>
      </w:r>
      <w:r w:rsidR="008E0DC2" w:rsidRPr="00FA0C7D">
        <w:instrText xml:space="preserve"> XE "Gate Process" </w:instrText>
      </w:r>
      <w:r w:rsidR="008E0DC2" w:rsidRPr="00FA0C7D">
        <w:fldChar w:fldCharType="end"/>
      </w:r>
      <w:r w:rsidRPr="00FA0C7D">
        <w:t xml:space="preserve"> 2:</w:t>
      </w:r>
      <w:bookmarkEnd w:id="1198"/>
      <w:r w:rsidRPr="00FA0C7D">
        <w:t xml:space="preserve"> </w:t>
      </w:r>
    </w:p>
    <w:p w14:paraId="565EE529" w14:textId="526C4C44" w:rsidR="009E5402" w:rsidRPr="00FA0C7D" w:rsidRDefault="009E5402" w:rsidP="00B2386B">
      <w:pPr>
        <w:pStyle w:val="Heading5"/>
      </w:pPr>
      <w:r w:rsidRPr="00FA0C7D">
        <w:t>all projects will have an opportunity to make changes to the outline business case, following the receipt of feedback from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Gate</w:t>
      </w:r>
      <w:r w:rsidR="008E0DC2" w:rsidRPr="00FA0C7D">
        <w:fldChar w:fldCharType="begin"/>
      </w:r>
      <w:r w:rsidR="008E0DC2" w:rsidRPr="00FA0C7D">
        <w:instrText xml:space="preserve"> XE "Gate Process" </w:instrText>
      </w:r>
      <w:r w:rsidR="008E0DC2" w:rsidRPr="00FA0C7D">
        <w:fldChar w:fldCharType="end"/>
      </w:r>
      <w:r w:rsidRPr="00FA0C7D">
        <w:t xml:space="preserve"> 1 assessment. Once resubmitted,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will conduct the Gate</w:t>
      </w:r>
      <w:r w:rsidR="008E0DC2" w:rsidRPr="00FA0C7D">
        <w:fldChar w:fldCharType="begin"/>
      </w:r>
      <w:r w:rsidR="008E0DC2" w:rsidRPr="00FA0C7D">
        <w:instrText xml:space="preserve"> XE "Gate Process" </w:instrText>
      </w:r>
      <w:r w:rsidR="008E0DC2" w:rsidRPr="00FA0C7D">
        <w:fldChar w:fldCharType="end"/>
      </w:r>
      <w:r w:rsidRPr="00FA0C7D">
        <w:t xml:space="preserve"> 2 assessment, using the same assessment pro-forma as for Gate</w:t>
      </w:r>
      <w:r w:rsidR="008E0DC2" w:rsidRPr="00FA0C7D">
        <w:fldChar w:fldCharType="begin"/>
      </w:r>
      <w:r w:rsidR="008E0DC2" w:rsidRPr="00FA0C7D">
        <w:instrText xml:space="preserve"> XE "Gate Process" </w:instrText>
      </w:r>
      <w:r w:rsidR="008E0DC2" w:rsidRPr="00FA0C7D">
        <w:fldChar w:fldCharType="end"/>
      </w:r>
      <w:r w:rsidRPr="00FA0C7D">
        <w:t xml:space="preserve"> 1;</w:t>
      </w:r>
    </w:p>
    <w:p w14:paraId="118A2EC3" w14:textId="7E662D26" w:rsidR="009E5402" w:rsidRPr="00FA0C7D" w:rsidRDefault="009E5402" w:rsidP="00B2386B">
      <w:pPr>
        <w:pStyle w:val="Heading5"/>
      </w:pPr>
      <w:r w:rsidRPr="00FA0C7D">
        <w:t>based on the Gate</w:t>
      </w:r>
      <w:r w:rsidR="008E0DC2" w:rsidRPr="00FA0C7D">
        <w:fldChar w:fldCharType="begin"/>
      </w:r>
      <w:r w:rsidR="008E0DC2" w:rsidRPr="00FA0C7D">
        <w:instrText xml:space="preserve"> XE "Gate Process" </w:instrText>
      </w:r>
      <w:r w:rsidR="008E0DC2" w:rsidRPr="00FA0C7D">
        <w:fldChar w:fldCharType="end"/>
      </w:r>
      <w:r w:rsidRPr="00FA0C7D">
        <w:t xml:space="preserve"> 2 assessment, recommendations will be made by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on the value for money assessment and the certainty of that assessment’s accuracy. The Accountability Board will then decide whether to approve the funding allocation. This may be subject to completion of Gate</w:t>
      </w:r>
      <w:ins w:id="1199" w:author="Helen Dyer - Capital Programme Manager (SELEP)" w:date="2023-03-13T09:42:00Z">
        <w:r w:rsidR="00607279">
          <w:t>s</w:t>
        </w:r>
      </w:ins>
      <w:r w:rsidR="008E0DC2" w:rsidRPr="00FA0C7D">
        <w:fldChar w:fldCharType="begin"/>
      </w:r>
      <w:r w:rsidR="008E0DC2" w:rsidRPr="00FA0C7D">
        <w:instrText xml:space="preserve"> XE "Gate Process" </w:instrText>
      </w:r>
      <w:r w:rsidR="008E0DC2" w:rsidRPr="00FA0C7D">
        <w:fldChar w:fldCharType="end"/>
      </w:r>
      <w:r w:rsidRPr="00FA0C7D">
        <w:t xml:space="preserve"> 4 and 5. </w:t>
      </w:r>
    </w:p>
    <w:p w14:paraId="7D30B2A6" w14:textId="5CE71A85" w:rsidR="009E5402" w:rsidRPr="00FA0C7D" w:rsidRDefault="009E5402" w:rsidP="00B2386B">
      <w:pPr>
        <w:pStyle w:val="Heading5"/>
      </w:pPr>
      <w:r w:rsidRPr="00FA0C7D">
        <w:t>For projects which are required to complete Gate</w:t>
      </w:r>
      <w:ins w:id="1200" w:author="Helen Dyer - Capital Programme Manager (SELEP)" w:date="2023-03-13T09:43:00Z">
        <w:r w:rsidR="00607279">
          <w:t>s</w:t>
        </w:r>
      </w:ins>
      <w:r w:rsidR="008E0DC2" w:rsidRPr="00FA0C7D">
        <w:fldChar w:fldCharType="begin"/>
      </w:r>
      <w:r w:rsidR="008E0DC2" w:rsidRPr="00FA0C7D">
        <w:instrText xml:space="preserve"> XE "Gate Process" </w:instrText>
      </w:r>
      <w:r w:rsidR="008E0DC2" w:rsidRPr="00FA0C7D">
        <w:fldChar w:fldCharType="end"/>
      </w:r>
      <w:r w:rsidRPr="00FA0C7D">
        <w:t xml:space="preserve"> 4 and 5, a proportion of the funding can be approved following Gate</w:t>
      </w:r>
      <w:r w:rsidR="008E0DC2" w:rsidRPr="00FA0C7D">
        <w:fldChar w:fldCharType="begin"/>
      </w:r>
      <w:r w:rsidR="008E0DC2" w:rsidRPr="00FA0C7D">
        <w:instrText xml:space="preserve"> XE "Gate Process" </w:instrText>
      </w:r>
      <w:r w:rsidR="008E0DC2" w:rsidRPr="00FA0C7D">
        <w:fldChar w:fldCharType="end"/>
      </w:r>
      <w:r w:rsidRPr="00FA0C7D">
        <w:t xml:space="preserve"> 2, to support the capital spend on the development of the project, prior to full business case approval </w:t>
      </w:r>
      <w:r w:rsidR="003E7B83" w:rsidRPr="00FA0C7D">
        <w:t>following</w:t>
      </w:r>
      <w:r w:rsidRPr="00FA0C7D">
        <w:t xml:space="preserve"> Gate</w:t>
      </w:r>
      <w:r w:rsidR="008E0DC2" w:rsidRPr="00FA0C7D">
        <w:fldChar w:fldCharType="begin"/>
      </w:r>
      <w:r w:rsidR="008E0DC2" w:rsidRPr="00FA0C7D">
        <w:instrText xml:space="preserve"> XE "Gate Process" </w:instrText>
      </w:r>
      <w:r w:rsidR="008E0DC2" w:rsidRPr="00FA0C7D">
        <w:fldChar w:fldCharType="end"/>
      </w:r>
      <w:r w:rsidRPr="00FA0C7D">
        <w:t xml:space="preserve"> 5. The approval of funding on this basis is at the discretion of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and requires risk acceptance by the partner regarding repayment of the grant award, should the project not proceed to full delivery.</w:t>
      </w:r>
    </w:p>
    <w:p w14:paraId="504272E7" w14:textId="55FB5D88" w:rsidR="009E5402" w:rsidRPr="00FA0C7D" w:rsidRDefault="009E5402" w:rsidP="009F3464">
      <w:pPr>
        <w:pStyle w:val="Heading4"/>
      </w:pPr>
      <w:r w:rsidRPr="00FA0C7D">
        <w:t>Gate</w:t>
      </w:r>
      <w:r w:rsidR="008E0DC2" w:rsidRPr="00FA0C7D">
        <w:fldChar w:fldCharType="begin"/>
      </w:r>
      <w:r w:rsidR="008E0DC2" w:rsidRPr="00FA0C7D">
        <w:instrText xml:space="preserve"> XE "Gate Process" </w:instrText>
      </w:r>
      <w:r w:rsidR="008E0DC2" w:rsidRPr="00FA0C7D">
        <w:fldChar w:fldCharType="end"/>
      </w:r>
      <w:r w:rsidRPr="00FA0C7D">
        <w:t xml:space="preserve"> 3: </w:t>
      </w:r>
    </w:p>
    <w:p w14:paraId="203EF7A3" w14:textId="4368CFD7" w:rsidR="009E5402" w:rsidRPr="00FA0C7D" w:rsidRDefault="009E5402" w:rsidP="00B2386B">
      <w:pPr>
        <w:pStyle w:val="Heading5"/>
      </w:pPr>
      <w:r w:rsidRPr="00FA0C7D">
        <w:t>this is for projects for which the responsibility for business case approval is retained by the Department for Transport (DfT), or when the business case is being developed by another Government</w:t>
      </w:r>
      <w:r w:rsidR="00157533" w:rsidRPr="00FA0C7D">
        <w:fldChar w:fldCharType="begin"/>
      </w:r>
      <w:r w:rsidR="00157533" w:rsidRPr="00FA0C7D">
        <w:instrText xml:space="preserve"> XE "Government" </w:instrText>
      </w:r>
      <w:r w:rsidR="00157533" w:rsidRPr="00FA0C7D">
        <w:fldChar w:fldCharType="end"/>
      </w:r>
      <w:r w:rsidRPr="00FA0C7D">
        <w:t xml:space="preserve"> department or statutory body (excluding local authorities); </w:t>
      </w:r>
    </w:p>
    <w:p w14:paraId="2AAEFB63" w14:textId="5C1B1BDF" w:rsidR="009E5402" w:rsidRPr="00FA0C7D" w:rsidRDefault="009E5402" w:rsidP="00B2386B">
      <w:pPr>
        <w:pStyle w:val="Heading5"/>
      </w:pPr>
      <w:r w:rsidRPr="00FA0C7D">
        <w:t>in these instances, the role of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is to review the business case and provide professional advice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o</w:t>
      </w:r>
      <w:ins w:id="1201" w:author="Helen Dyer - Capital Programme Manager (SELEP)" w:date="2023-03-13T09:43:00Z">
        <w:r w:rsidR="00C50D87">
          <w:t>n</w:t>
        </w:r>
      </w:ins>
      <w:del w:id="1202" w:author="Helen Dyer - Capital Programme Manager (SELEP)" w:date="2023-03-13T09:43:00Z">
        <w:r w:rsidRPr="00FA0C7D" w:rsidDel="00C50D87">
          <w:delText>f</w:delText>
        </w:r>
      </w:del>
      <w:r w:rsidRPr="00FA0C7D">
        <w:t xml:space="preserve"> any key risks or issues arising that need to be considered by the Accountability Board to support the associated decision for funding.</w:t>
      </w:r>
    </w:p>
    <w:p w14:paraId="15EED045" w14:textId="77777777" w:rsidR="009E5402" w:rsidRPr="00FA0C7D" w:rsidRDefault="009E5402" w:rsidP="009F3464">
      <w:pPr>
        <w:pStyle w:val="Heading4"/>
      </w:pPr>
      <w:r w:rsidRPr="00FA0C7D">
        <w:t xml:space="preserve">Gates 4 and 5: </w:t>
      </w:r>
    </w:p>
    <w:p w14:paraId="05B8AF9A" w14:textId="0106A35F" w:rsidR="009E5402" w:rsidRPr="00FA0C7D" w:rsidRDefault="009E5402" w:rsidP="00B2386B">
      <w:pPr>
        <w:pStyle w:val="Heading5"/>
      </w:pPr>
      <w:r w:rsidRPr="00FA0C7D">
        <w:t xml:space="preserve">large schemes with </w:t>
      </w:r>
      <w:ins w:id="1203" w:author="Helen Dyer - Capital Programme Manager (SELEP)" w:date="2023-03-13T09:50:00Z">
        <w:r w:rsidR="00F577B9">
          <w:t xml:space="preserve">a </w:t>
        </w:r>
      </w:ins>
      <w:r w:rsidR="003618D0" w:rsidRPr="00FA0C7D">
        <w:t xml:space="preserve">capital grant </w:t>
      </w:r>
      <w:r w:rsidRPr="00FA0C7D">
        <w:t>allocation of over £8 million, and those considered high risk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will be required to go through Gate</w:t>
      </w:r>
      <w:ins w:id="1204" w:author="Helen Dyer - Capital Programme Manager (SELEP)" w:date="2023-03-13T09:50:00Z">
        <w:r w:rsidR="00F577B9">
          <w:t>s</w:t>
        </w:r>
      </w:ins>
      <w:r w:rsidR="008E0DC2" w:rsidRPr="00FA0C7D">
        <w:fldChar w:fldCharType="begin"/>
      </w:r>
      <w:r w:rsidR="008E0DC2" w:rsidRPr="00FA0C7D">
        <w:instrText xml:space="preserve"> XE "Gate Process" </w:instrText>
      </w:r>
      <w:r w:rsidR="008E0DC2" w:rsidRPr="00FA0C7D">
        <w:fldChar w:fldCharType="end"/>
      </w:r>
      <w:r w:rsidRPr="00FA0C7D">
        <w:t xml:space="preserve"> 4 and 5 to develop a full business case (if agreed with the Accountability Board on the completion of Gate</w:t>
      </w:r>
      <w:r w:rsidR="008E0DC2" w:rsidRPr="00FA0C7D">
        <w:fldChar w:fldCharType="begin"/>
      </w:r>
      <w:r w:rsidR="008E0DC2" w:rsidRPr="00FA0C7D">
        <w:instrText xml:space="preserve"> XE "Gate Process" </w:instrText>
      </w:r>
      <w:r w:rsidR="008E0DC2" w:rsidRPr="00FA0C7D">
        <w:fldChar w:fldCharType="end"/>
      </w:r>
      <w:r w:rsidRPr="00FA0C7D">
        <w:t xml:space="preserve"> 2);</w:t>
      </w:r>
    </w:p>
    <w:p w14:paraId="193553D4" w14:textId="77EDAFCC" w:rsidR="009E5402" w:rsidRPr="00FA0C7D" w:rsidRDefault="009E5402" w:rsidP="00B2386B">
      <w:pPr>
        <w:pStyle w:val="Heading5"/>
      </w:pPr>
      <w:r w:rsidRPr="00FA0C7D">
        <w:t>as the project is further developed, costs could be significantly different from those estimated at outline business case stage, altering the value for money assessment. This change to project cost would also lead to a requirement for a review of a full business case under the change request process (</w:t>
      </w:r>
      <w:r w:rsidRPr="00FA0C7D">
        <w:fldChar w:fldCharType="begin"/>
      </w:r>
      <w:r w:rsidRPr="00FA0C7D">
        <w:instrText xml:space="preserve"> REF _Ref7707982 \r \p \h  \* MERGEFORMAT </w:instrText>
      </w:r>
      <w:r w:rsidRPr="00FA0C7D">
        <w:fldChar w:fldCharType="separate"/>
      </w:r>
      <w:r w:rsidR="00A130F7">
        <w:t>BB.1.1 below</w:t>
      </w:r>
      <w:r w:rsidRPr="00FA0C7D">
        <w:fldChar w:fldCharType="end"/>
      </w:r>
      <w:r w:rsidRPr="00FA0C7D">
        <w:t xml:space="preserve">); </w:t>
      </w:r>
    </w:p>
    <w:p w14:paraId="2DDDBE4A" w14:textId="1AC4613E" w:rsidR="009E5402" w:rsidRPr="00FA0C7D" w:rsidRDefault="009E5402" w:rsidP="00B2386B">
      <w:pPr>
        <w:pStyle w:val="Heading5"/>
      </w:pPr>
      <w:r w:rsidRPr="00FA0C7D">
        <w:t>Gate</w:t>
      </w:r>
      <w:r w:rsidR="008E0DC2" w:rsidRPr="00FA0C7D">
        <w:fldChar w:fldCharType="begin"/>
      </w:r>
      <w:r w:rsidR="008E0DC2" w:rsidRPr="00FA0C7D">
        <w:instrText xml:space="preserve"> XE "Gate Process" </w:instrText>
      </w:r>
      <w:r w:rsidR="008E0DC2" w:rsidRPr="00FA0C7D">
        <w:fldChar w:fldCharType="end"/>
      </w:r>
      <w:r w:rsidRPr="00FA0C7D">
        <w:t xml:space="preserve"> 4 is commensurate with Gate</w:t>
      </w:r>
      <w:r w:rsidR="008E0DC2" w:rsidRPr="00FA0C7D">
        <w:fldChar w:fldCharType="begin"/>
      </w:r>
      <w:r w:rsidR="008E0DC2" w:rsidRPr="00FA0C7D">
        <w:instrText xml:space="preserve"> XE "Gate Process" </w:instrText>
      </w:r>
      <w:r w:rsidR="008E0DC2" w:rsidRPr="00FA0C7D">
        <w:fldChar w:fldCharType="end"/>
      </w:r>
      <w:r w:rsidRPr="00FA0C7D">
        <w:t xml:space="preserve"> 0, outlining the approach, process, procedures and timescales for development of the full business case;</w:t>
      </w:r>
    </w:p>
    <w:p w14:paraId="2ED9E14B" w14:textId="26731337" w:rsidR="009E5402" w:rsidRPr="00FA0C7D" w:rsidRDefault="009E5402" w:rsidP="00B2386B">
      <w:pPr>
        <w:pStyle w:val="Heading5"/>
      </w:pPr>
      <w:r w:rsidRPr="00FA0C7D">
        <w:t>Gate</w:t>
      </w:r>
      <w:r w:rsidR="008E0DC2" w:rsidRPr="00FA0C7D">
        <w:fldChar w:fldCharType="begin"/>
      </w:r>
      <w:r w:rsidR="008E0DC2" w:rsidRPr="00FA0C7D">
        <w:instrText xml:space="preserve"> XE "Gate Process" </w:instrText>
      </w:r>
      <w:r w:rsidR="008E0DC2" w:rsidRPr="00FA0C7D">
        <w:fldChar w:fldCharType="end"/>
      </w:r>
      <w:r w:rsidRPr="00FA0C7D">
        <w:t xml:space="preserve"> 5 is an assurance review of the submitted full business case. The Gate</w:t>
      </w:r>
      <w:r w:rsidR="008E0DC2" w:rsidRPr="00FA0C7D">
        <w:fldChar w:fldCharType="begin"/>
      </w:r>
      <w:r w:rsidR="008E0DC2" w:rsidRPr="00FA0C7D">
        <w:instrText xml:space="preserve"> XE "Gate Process" </w:instrText>
      </w:r>
      <w:r w:rsidR="008E0DC2" w:rsidRPr="00FA0C7D">
        <w:fldChar w:fldCharType="end"/>
      </w:r>
      <w:r w:rsidRPr="00FA0C7D">
        <w:t xml:space="preserve"> 5 review should take place following detailed design and procurement of the construction contract, but in advance of the construction contract award and construction works commencing. It is not anticipated that this process is iterative. Based on the assurance review, recommendations are made by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on the value for money assessment and the certainty of that assessment’s accuracy. The Accountability Board will then consider approval of the project for funding. </w:t>
      </w:r>
    </w:p>
    <w:p w14:paraId="77A4CDDD" w14:textId="2622631F" w:rsidR="009E5402" w:rsidRPr="00FA0C7D" w:rsidRDefault="009E5402" w:rsidP="009F3464">
      <w:pPr>
        <w:pStyle w:val="Heading4"/>
      </w:pPr>
      <w:r w:rsidRPr="00FA0C7D">
        <w:t>For projects seeking funding to support the development of a specific business case, the role of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will be to review the intention to develop the business case, and to provide professional advice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o</w:t>
      </w:r>
      <w:ins w:id="1205" w:author="Helen Dyer - Capital Programme Manager (SELEP)" w:date="2023-03-13T09:51:00Z">
        <w:r w:rsidR="00115E9C">
          <w:t>n</w:t>
        </w:r>
      </w:ins>
      <w:del w:id="1206" w:author="Helen Dyer - Capital Programme Manager (SELEP)" w:date="2023-03-13T09:51:00Z">
        <w:r w:rsidRPr="00FA0C7D" w:rsidDel="00115E9C">
          <w:delText>f</w:delText>
        </w:r>
      </w:del>
      <w:r w:rsidRPr="00FA0C7D">
        <w:t xml:space="preserve"> any key risks or issues arising from that assessment. In such instances, it is expected that the advice will include an indication of whether the business case to be developed will be expected to meet the value for money assessment criteria (</w:t>
      </w:r>
      <w:r w:rsidRPr="00FA0C7D">
        <w:fldChar w:fldCharType="begin"/>
      </w:r>
      <w:r w:rsidRPr="00FA0C7D">
        <w:instrText xml:space="preserve"> REF _Ref10216192 \r \p \h  \* MERGEFORMAT </w:instrText>
      </w:r>
      <w:r w:rsidRPr="00FA0C7D">
        <w:fldChar w:fldCharType="separate"/>
      </w:r>
      <w:r w:rsidR="00A130F7">
        <w:t>V.3.2 below</w:t>
      </w:r>
      <w:r w:rsidRPr="00FA0C7D">
        <w:fldChar w:fldCharType="end"/>
      </w:r>
      <w:r w:rsidRPr="00FA0C7D">
        <w:t>).</w:t>
      </w:r>
    </w:p>
    <w:p w14:paraId="087A8C67" w14:textId="1309723B" w:rsidR="009E5402" w:rsidRPr="00FA0C7D" w:rsidRDefault="009E5402" w:rsidP="009F3464">
      <w:pPr>
        <w:pStyle w:val="Heading4"/>
      </w:pPr>
      <w:bookmarkStart w:id="1207" w:name="_Ref10534912"/>
      <w:r w:rsidRPr="00FA0C7D">
        <w:t xml:space="preserve">Where a package of investment projects is being considered for </w:t>
      </w:r>
      <w:r w:rsidR="006709A3" w:rsidRPr="00FA0C7D">
        <w:t>capital grant funding</w:t>
      </w:r>
      <w:r w:rsidR="00102C15" w:rsidRPr="00FA0C7D">
        <w:fldChar w:fldCharType="begin"/>
      </w:r>
      <w:r w:rsidR="00102C15" w:rsidRPr="00FA0C7D">
        <w:instrText xml:space="preserve"> XE "Local Growth Fund (LGF)" </w:instrText>
      </w:r>
      <w:r w:rsidR="00102C15" w:rsidRPr="00FA0C7D">
        <w:fldChar w:fldCharType="end"/>
      </w:r>
      <w:r w:rsidRPr="00FA0C7D">
        <w:t>, the partner may bring smaller packages or projects forward through the gate</w:t>
      </w:r>
      <w:r w:rsidR="004A4AA8" w:rsidRPr="00FA0C7D">
        <w:fldChar w:fldCharType="begin"/>
      </w:r>
      <w:r w:rsidR="004A4AA8" w:rsidRPr="00FA0C7D">
        <w:instrText xml:space="preserve"> XE "Gate Process" </w:instrText>
      </w:r>
      <w:r w:rsidR="004A4AA8" w:rsidRPr="00FA0C7D">
        <w:fldChar w:fldCharType="end"/>
      </w:r>
      <w:r w:rsidRPr="00FA0C7D">
        <w:t xml:space="preserve"> review process as appropriate. Each individual project within the programme should demonstrate benefits which contribute to the strategic and economic objective of the overall programme. The business case should provide evidence that double counting of project benefits has not taken place.</w:t>
      </w:r>
      <w:bookmarkEnd w:id="1207"/>
      <w:r w:rsidRPr="00FA0C7D">
        <w:t xml:space="preserve"> </w:t>
      </w:r>
    </w:p>
    <w:p w14:paraId="6068FB4C" w14:textId="77777777" w:rsidR="009E5402" w:rsidRPr="00FA0C7D" w:rsidRDefault="009E5402" w:rsidP="009F3464">
      <w:pPr>
        <w:pStyle w:val="Heading4"/>
      </w:pPr>
      <w:r w:rsidRPr="00FA0C7D">
        <w:t xml:space="preserve">Projects are defined as a package of investment if: </w:t>
      </w:r>
    </w:p>
    <w:p w14:paraId="367D6F12" w14:textId="77777777" w:rsidR="009E5402" w:rsidRPr="00FA0C7D" w:rsidRDefault="009E5402" w:rsidP="00B2386B">
      <w:pPr>
        <w:pStyle w:val="Heading5"/>
      </w:pPr>
      <w:r w:rsidRPr="00FA0C7D">
        <w:t>there is a clear strategic case which is consistent for all the packages of investment;</w:t>
      </w:r>
    </w:p>
    <w:p w14:paraId="051AE4ED" w14:textId="77777777" w:rsidR="009E5402" w:rsidRPr="00FA0C7D" w:rsidRDefault="009E5402" w:rsidP="00B2386B">
      <w:pPr>
        <w:pStyle w:val="Heading5"/>
      </w:pPr>
      <w:r w:rsidRPr="00FA0C7D">
        <w:t>consistent strategic objectives are defined for the package of investment;</w:t>
      </w:r>
    </w:p>
    <w:p w14:paraId="73CD1456" w14:textId="77777777" w:rsidR="009E5402" w:rsidRPr="00FA0C7D" w:rsidRDefault="009E5402" w:rsidP="00B2386B">
      <w:pPr>
        <w:pStyle w:val="Heading5"/>
      </w:pPr>
      <w:r w:rsidRPr="00FA0C7D">
        <w:t xml:space="preserve">there is clear evidence that the project directly contributes to the benefits of the package of investment; </w:t>
      </w:r>
    </w:p>
    <w:p w14:paraId="1D9228F2" w14:textId="77777777" w:rsidR="009E5402" w:rsidRPr="00FA0C7D" w:rsidRDefault="009E5402" w:rsidP="00B2386B">
      <w:pPr>
        <w:pStyle w:val="Heading5"/>
      </w:pPr>
      <w:r w:rsidRPr="00FA0C7D">
        <w:t xml:space="preserve">there is clear evidence that the delivery of the project forms an integral part of the programme’s strategic objectives and value for money being achieved; and  </w:t>
      </w:r>
    </w:p>
    <w:p w14:paraId="0B398F94" w14:textId="40A55060" w:rsidR="009E5402" w:rsidRPr="00FA0C7D" w:rsidRDefault="009E5402" w:rsidP="00B2386B">
      <w:pPr>
        <w:pStyle w:val="Heading5"/>
      </w:pPr>
      <w:r w:rsidRPr="00FA0C7D">
        <w:t>an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review of the package of investment has been completed which confirms that the overall package of investment demonstrates high value for money.</w:t>
      </w:r>
    </w:p>
    <w:p w14:paraId="3A45D511" w14:textId="04D95762" w:rsidR="009E5402" w:rsidRPr="00FA0C7D" w:rsidRDefault="009E5402" w:rsidP="009F3464">
      <w:pPr>
        <w:pStyle w:val="Heading4"/>
      </w:pPr>
      <w:r w:rsidRPr="00FA0C7D">
        <w:t>Where the</w:t>
      </w:r>
      <w:r w:rsidR="006709A3" w:rsidRPr="00FA0C7D">
        <w:t xml:space="preserve"> capital grant</w:t>
      </w:r>
      <w:r w:rsidRPr="00FA0C7D">
        <w:t xml:space="preserve"> allocation to individual projects within a package of investment does not exceed £8m and the package does not present high risk, the package will be exempt from completing Gate</w:t>
      </w:r>
      <w:ins w:id="1208" w:author="Helen Dyer - Capital Programme Manager (SELEP)" w:date="2023-03-13T09:53:00Z">
        <w:r w:rsidR="0019609E">
          <w:t>s</w:t>
        </w:r>
      </w:ins>
      <w:r w:rsidR="008E0DC2" w:rsidRPr="00FA0C7D">
        <w:fldChar w:fldCharType="begin"/>
      </w:r>
      <w:r w:rsidR="008E0DC2" w:rsidRPr="00FA0C7D">
        <w:instrText xml:space="preserve"> XE "Gate Process" </w:instrText>
      </w:r>
      <w:r w:rsidR="008E0DC2" w:rsidRPr="00FA0C7D">
        <w:fldChar w:fldCharType="end"/>
      </w:r>
      <w:r w:rsidRPr="00FA0C7D">
        <w:t xml:space="preserve"> 4 and 5. </w:t>
      </w:r>
    </w:p>
    <w:p w14:paraId="240BBEC6" w14:textId="34D654BF" w:rsidR="009E5402" w:rsidRPr="00FA0C7D" w:rsidRDefault="009E5402" w:rsidP="009F3464">
      <w:pPr>
        <w:pStyle w:val="Heading4"/>
      </w:pPr>
      <w:r w:rsidRPr="00FA0C7D">
        <w:t>The Gate</w:t>
      </w:r>
      <w:r w:rsidR="008E0DC2" w:rsidRPr="00FA0C7D">
        <w:fldChar w:fldCharType="begin"/>
      </w:r>
      <w:r w:rsidR="008E0DC2" w:rsidRPr="00FA0C7D">
        <w:instrText xml:space="preserve"> XE "Gate Process" </w:instrText>
      </w:r>
      <w:r w:rsidR="008E0DC2" w:rsidRPr="00FA0C7D">
        <w:fldChar w:fldCharType="end"/>
      </w:r>
      <w:r w:rsidRPr="00FA0C7D">
        <w:t xml:space="preserve"> 2 outline business case for the project will be published on the website when it is submitted to the Secretariat and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for the Gate</w:t>
      </w:r>
      <w:r w:rsidR="008E0DC2" w:rsidRPr="00FA0C7D">
        <w:fldChar w:fldCharType="begin"/>
      </w:r>
      <w:r w:rsidR="008E0DC2" w:rsidRPr="00FA0C7D">
        <w:instrText xml:space="preserve"> XE "Gate Process" </w:instrText>
      </w:r>
      <w:r w:rsidR="008E0DC2" w:rsidRPr="00FA0C7D">
        <w:fldChar w:fldCharType="end"/>
      </w:r>
      <w:r w:rsidRPr="00FA0C7D">
        <w:t xml:space="preserve"> 2 review. This will be published at least one month in advance of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meeting at which the funding decision will be taken, subject to the removal of those parts which are commercially sensitive and confidential (</w:t>
      </w:r>
      <w:r w:rsidRPr="00FA0C7D">
        <w:fldChar w:fldCharType="begin"/>
      </w:r>
      <w:r w:rsidRPr="00FA0C7D">
        <w:instrText xml:space="preserve"> REF _Ref7774265 \r \p \h  \* MERGEFORMAT </w:instrText>
      </w:r>
      <w:r w:rsidRPr="00FA0C7D">
        <w:fldChar w:fldCharType="separate"/>
      </w:r>
      <w:r w:rsidR="00A130F7">
        <w:t>Q.9 above</w:t>
      </w:r>
      <w:r w:rsidRPr="00FA0C7D">
        <w:fldChar w:fldCharType="end"/>
      </w:r>
      <w:r w:rsidRPr="00FA0C7D">
        <w:t>).</w:t>
      </w:r>
    </w:p>
    <w:p w14:paraId="71A28459" w14:textId="38325964" w:rsidR="009E5402" w:rsidRPr="00FA0C7D" w:rsidRDefault="009E5402" w:rsidP="009F3464">
      <w:pPr>
        <w:pStyle w:val="Heading4"/>
        <w:rPr>
          <w:rFonts w:eastAsia="Calibri"/>
        </w:rPr>
      </w:pPr>
      <w:r w:rsidRPr="00FA0C7D">
        <w:t>For those projects completing a Gate</w:t>
      </w:r>
      <w:r w:rsidR="008E0DC2" w:rsidRPr="00FA0C7D">
        <w:fldChar w:fldCharType="begin"/>
      </w:r>
      <w:r w:rsidR="008E0DC2" w:rsidRPr="00FA0C7D">
        <w:instrText xml:space="preserve"> XE "Gate Process" </w:instrText>
      </w:r>
      <w:r w:rsidR="008E0DC2" w:rsidRPr="00FA0C7D">
        <w:fldChar w:fldCharType="end"/>
      </w:r>
      <w:r w:rsidRPr="00FA0C7D">
        <w:t xml:space="preserve"> 4 and 5 review, the full business case will also be updated at the point of Gate</w:t>
      </w:r>
      <w:r w:rsidR="008E0DC2" w:rsidRPr="00FA0C7D">
        <w:fldChar w:fldCharType="begin"/>
      </w:r>
      <w:r w:rsidR="008E0DC2" w:rsidRPr="00FA0C7D">
        <w:instrText xml:space="preserve"> XE "Gate Process" </w:instrText>
      </w:r>
      <w:r w:rsidR="008E0DC2" w:rsidRPr="00FA0C7D">
        <w:fldChar w:fldCharType="end"/>
      </w:r>
      <w:r w:rsidRPr="00FA0C7D">
        <w:t xml:space="preserve"> 5 submission to the Secretariat and ITE</w:t>
      </w:r>
      <w:r w:rsidR="00B9370D" w:rsidRPr="00FA0C7D">
        <w:fldChar w:fldCharType="begin"/>
      </w:r>
      <w:r w:rsidR="00B9370D" w:rsidRPr="00FA0C7D">
        <w:instrText xml:space="preserve"> XE "Independent Technical Evaluator (ITE)" </w:instrText>
      </w:r>
      <w:r w:rsidR="00B9370D" w:rsidRPr="00FA0C7D">
        <w:fldChar w:fldCharType="end"/>
      </w:r>
      <w:r w:rsidRPr="00FA0C7D">
        <w:t>. This will be published at least one month in advance of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meeting at which the funding decision will be taken, subject to the removal of those parts which are commercially sensitive and confidential. </w:t>
      </w:r>
    </w:p>
    <w:p w14:paraId="02BC430C" w14:textId="4BE6A46C" w:rsidR="009E5402" w:rsidRPr="00FA0C7D" w:rsidRDefault="009E5402" w:rsidP="009F3464">
      <w:pPr>
        <w:pStyle w:val="Heading4"/>
        <w:rPr>
          <w:rFonts w:eastAsia="Calibri"/>
        </w:rPr>
      </w:pPr>
      <w:r w:rsidRPr="00FA0C7D">
        <w:t>The cost of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completing one review at each gate</w:t>
      </w:r>
      <w:r w:rsidR="004A4AA8" w:rsidRPr="00FA0C7D">
        <w:fldChar w:fldCharType="begin"/>
      </w:r>
      <w:r w:rsidR="004A4AA8" w:rsidRPr="00FA0C7D">
        <w:instrText xml:space="preserve"> XE "Gate Process" </w:instrText>
      </w:r>
      <w:r w:rsidR="004A4AA8" w:rsidRPr="00FA0C7D">
        <w:fldChar w:fldCharType="end"/>
      </w:r>
      <w:r w:rsidRPr="00FA0C7D">
        <w:t xml:space="preserve"> of the business case review process will be funded though the Secretariat revenue budget for all projects identified within the Growth Deal</w:t>
      </w:r>
      <w:r w:rsidR="004D1445" w:rsidRPr="00FA0C7D">
        <w:fldChar w:fldCharType="begin"/>
      </w:r>
      <w:r w:rsidR="004D1445" w:rsidRPr="00FA0C7D">
        <w:instrText xml:space="preserve"> XE "Growth Deal" </w:instrText>
      </w:r>
      <w:r w:rsidR="004D1445" w:rsidRPr="00FA0C7D">
        <w:fldChar w:fldCharType="end"/>
      </w:r>
      <w:r w:rsidRPr="00FA0C7D">
        <w:t xml:space="preserve"> programme, subject to the County and Unitary </w:t>
      </w:r>
      <w:r w:rsidR="008B3F83" w:rsidRPr="00FA0C7D">
        <w:t xml:space="preserve">Councils </w:t>
      </w:r>
      <w:r w:rsidRPr="00FA0C7D">
        <w:t xml:space="preserve">maintaining the level of their contribution to the Secretariat budget. </w:t>
      </w:r>
      <w:ins w:id="1209" w:author="Amy Ferraro" w:date="2023-03-23T17:27:00Z">
        <w:r w:rsidR="00AE14F0">
          <w:t xml:space="preserve">Local Authorities </w:t>
        </w:r>
        <w:r w:rsidR="00AF7737">
          <w:t>may</w:t>
        </w:r>
      </w:ins>
      <w:ins w:id="1210" w:author="Helen Dyer" w:date="2023-04-03T10:28:00Z">
        <w:r w:rsidR="007A7B59">
          <w:t xml:space="preserve"> be required to</w:t>
        </w:r>
      </w:ins>
      <w:ins w:id="1211" w:author="Amy Ferraro" w:date="2023-03-23T17:28:00Z">
        <w:r w:rsidR="00AF7737">
          <w:t xml:space="preserve"> directly</w:t>
        </w:r>
      </w:ins>
      <w:ins w:id="1212" w:author="Amy Ferraro" w:date="2023-03-23T17:27:00Z">
        <w:r w:rsidR="00AF7737">
          <w:t xml:space="preserve"> fund ITE costs sub</w:t>
        </w:r>
      </w:ins>
      <w:ins w:id="1213" w:author="Amy Ferraro" w:date="2023-03-23T17:28:00Z">
        <w:r w:rsidR="00AF7737">
          <w:t xml:space="preserve">ject to Board agreement. </w:t>
        </w:r>
      </w:ins>
    </w:p>
    <w:p w14:paraId="0B64C874" w14:textId="047CB65A" w:rsidR="009E5402" w:rsidRPr="00FA0C7D" w:rsidRDefault="009E5402" w:rsidP="009F3464">
      <w:pPr>
        <w:pStyle w:val="Heading4"/>
      </w:pPr>
      <w:r w:rsidRPr="00FA0C7D">
        <w:t>The cost of an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review of a business case will be funded by the partner where a project change request (</w:t>
      </w:r>
      <w:r w:rsidRPr="00FA0C7D">
        <w:fldChar w:fldCharType="begin"/>
      </w:r>
      <w:r w:rsidRPr="00FA0C7D">
        <w:instrText xml:space="preserve"> REF _Ref7707982 \r \p \h  \* MERGEFORMAT </w:instrText>
      </w:r>
      <w:r w:rsidRPr="00FA0C7D">
        <w:fldChar w:fldCharType="separate"/>
      </w:r>
      <w:r w:rsidR="00A130F7">
        <w:t>BB.1.1 below</w:t>
      </w:r>
      <w:r w:rsidRPr="00FA0C7D">
        <w:fldChar w:fldCharType="end"/>
      </w:r>
      <w:r w:rsidRPr="00FA0C7D">
        <w:t>) has triggered the review of the business case on more than one occasion, and where a gate</w:t>
      </w:r>
      <w:r w:rsidR="004A4AA8" w:rsidRPr="00FA0C7D">
        <w:fldChar w:fldCharType="begin"/>
      </w:r>
      <w:r w:rsidR="004A4AA8" w:rsidRPr="00FA0C7D">
        <w:instrText xml:space="preserve"> XE "Gate Process" </w:instrText>
      </w:r>
      <w:r w:rsidR="004A4AA8" w:rsidRPr="00FA0C7D">
        <w:fldChar w:fldCharType="end"/>
      </w:r>
      <w:r w:rsidRPr="00FA0C7D">
        <w:t xml:space="preserve"> review process needs to be repeated due to:</w:t>
      </w:r>
    </w:p>
    <w:p w14:paraId="346ABA3F" w14:textId="372A1B54" w:rsidR="009E5402" w:rsidRPr="00FA0C7D" w:rsidRDefault="009E5402" w:rsidP="00B2386B">
      <w:pPr>
        <w:pStyle w:val="Heading5"/>
      </w:pPr>
      <w:r w:rsidRPr="00FA0C7D">
        <w:t>the business case being insufficiently well developed to complete a gate</w:t>
      </w:r>
      <w:r w:rsidR="004A4AA8" w:rsidRPr="00FA0C7D">
        <w:fldChar w:fldCharType="begin"/>
      </w:r>
      <w:r w:rsidR="004A4AA8" w:rsidRPr="00FA0C7D">
        <w:instrText xml:space="preserve"> XE "Gate Process" </w:instrText>
      </w:r>
      <w:r w:rsidR="004A4AA8" w:rsidRPr="00FA0C7D">
        <w:fldChar w:fldCharType="end"/>
      </w:r>
      <w:r w:rsidRPr="00FA0C7D">
        <w:t xml:space="preserve"> of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review process; or</w:t>
      </w:r>
    </w:p>
    <w:p w14:paraId="201C89A6" w14:textId="1E65F617" w:rsidR="00C624F9" w:rsidRPr="00FA0C7D" w:rsidRDefault="009E5402" w:rsidP="00B2386B">
      <w:pPr>
        <w:pStyle w:val="Heading5"/>
      </w:pPr>
      <w:r w:rsidRPr="00FA0C7D">
        <w:t>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having not been provided with the necessary information to enable them to complete a gate</w:t>
      </w:r>
      <w:r w:rsidR="004A4AA8" w:rsidRPr="00FA0C7D">
        <w:fldChar w:fldCharType="begin"/>
      </w:r>
      <w:r w:rsidR="004A4AA8" w:rsidRPr="00FA0C7D">
        <w:instrText xml:space="preserve"> XE "Gate Process" </w:instrText>
      </w:r>
      <w:r w:rsidR="004A4AA8" w:rsidRPr="00FA0C7D">
        <w:fldChar w:fldCharType="end"/>
      </w:r>
      <w:r w:rsidRPr="00FA0C7D">
        <w:t xml:space="preserve"> of the review process and make recommendations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w:t>
      </w:r>
    </w:p>
    <w:p w14:paraId="3EF8740B" w14:textId="57A08D5F" w:rsidR="00C624F9" w:rsidRPr="00FA0C7D" w:rsidRDefault="00C624F9" w:rsidP="009F3464">
      <w:pPr>
        <w:pStyle w:val="Heading4"/>
        <w:rPr>
          <w:rFonts w:eastAsia="Calibri"/>
        </w:rPr>
      </w:pPr>
      <w:r w:rsidRPr="00FA0C7D">
        <w:t>Projects seeking GPF</w:t>
      </w:r>
      <w:r w:rsidR="00B11DA6" w:rsidRPr="00FA0C7D">
        <w:fldChar w:fldCharType="begin"/>
      </w:r>
      <w:r w:rsidR="00B11DA6" w:rsidRPr="00FA0C7D">
        <w:instrText xml:space="preserve"> XE "Growing Places Fund (GPF)" </w:instrText>
      </w:r>
      <w:r w:rsidR="00B11DA6" w:rsidRPr="00FA0C7D">
        <w:fldChar w:fldCharType="end"/>
      </w:r>
      <w:r w:rsidR="00B11DA6" w:rsidRPr="00FA0C7D">
        <w:t xml:space="preserve"> </w:t>
      </w:r>
      <w:r w:rsidRPr="00FA0C7D">
        <w:t>capital loan funding will be required to complete Gate</w:t>
      </w:r>
      <w:r w:rsidR="008E0DC2" w:rsidRPr="00FA0C7D">
        <w:fldChar w:fldCharType="begin"/>
      </w:r>
      <w:r w:rsidR="008E0DC2" w:rsidRPr="00FA0C7D">
        <w:instrText xml:space="preserve"> XE "Gate Process" </w:instrText>
      </w:r>
      <w:r w:rsidR="008E0DC2" w:rsidRPr="00FA0C7D">
        <w:fldChar w:fldCharType="end"/>
      </w:r>
      <w:r w:rsidRPr="00FA0C7D">
        <w:t xml:space="preserve"> 2 of the business case review process (</w:t>
      </w:r>
      <w:r w:rsidRPr="00FA0C7D">
        <w:fldChar w:fldCharType="begin"/>
      </w:r>
      <w:r w:rsidRPr="00FA0C7D">
        <w:instrText xml:space="preserve"> REF _Ref7707616 \r \p \h  \* MERGEFORMAT </w:instrText>
      </w:r>
      <w:r w:rsidRPr="00FA0C7D">
        <w:fldChar w:fldCharType="separate"/>
      </w:r>
      <w:r w:rsidR="00A130F7">
        <w:t>V.2.9 above</w:t>
      </w:r>
      <w:r w:rsidRPr="00FA0C7D">
        <w:fldChar w:fldCharType="end"/>
      </w:r>
      <w:r w:rsidRPr="00FA0C7D">
        <w:t>) and fulfil the value for money requirements (</w:t>
      </w:r>
      <w:r w:rsidR="001226C4" w:rsidRPr="00FA0C7D">
        <w:fldChar w:fldCharType="begin"/>
      </w:r>
      <w:r w:rsidR="001226C4" w:rsidRPr="00FA0C7D">
        <w:instrText xml:space="preserve"> REF _Ref10216192 \r \p \h  \* MERGEFORMAT </w:instrText>
      </w:r>
      <w:r w:rsidR="001226C4" w:rsidRPr="00FA0C7D">
        <w:fldChar w:fldCharType="separate"/>
      </w:r>
      <w:r w:rsidR="00A130F7">
        <w:t>V.3.2 below</w:t>
      </w:r>
      <w:r w:rsidR="001226C4" w:rsidRPr="00FA0C7D">
        <w:fldChar w:fldCharType="end"/>
      </w:r>
      <w:r w:rsidRPr="00FA0C7D">
        <w:t>).</w:t>
      </w:r>
    </w:p>
    <w:p w14:paraId="5C88A0D6" w14:textId="0D67D929" w:rsidR="00C624F9" w:rsidRPr="00FA0C7D" w:rsidRDefault="00C624F9" w:rsidP="009F3464">
      <w:pPr>
        <w:pStyle w:val="Heading4"/>
        <w:rPr>
          <w:rFonts w:eastAsia="Calibri"/>
        </w:rPr>
      </w:pPr>
      <w:r w:rsidRPr="00FA0C7D">
        <w:t>Projects seeking funding from the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w</w:t>
      </w:r>
      <w:ins w:id="1214" w:author="Helen Dyer - Capital Programme Manager (SELEP)" w:date="2023-03-13T09:56:00Z">
        <w:r w:rsidR="00C20DCC">
          <w:t>ere</w:t>
        </w:r>
      </w:ins>
      <w:del w:id="1215" w:author="Helen Dyer - Capital Programme Manager (SELEP)" w:date="2023-03-13T09:56:00Z">
        <w:r w:rsidRPr="00FA0C7D" w:rsidDel="00C20DCC">
          <w:delText>ill</w:delText>
        </w:r>
        <w:r w:rsidRPr="00FA0C7D">
          <w:delText xml:space="preserve"> be</w:delText>
        </w:r>
      </w:del>
      <w:r w:rsidRPr="00FA0C7D">
        <w:t xml:space="preserve"> subject to an independent review by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proportionate to the investment requested, and in line with the process for awarding the funding as agreed by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in June 2017 and published </w:t>
      </w:r>
      <w:hyperlink r:id="rId93" w:history="1">
        <w:r w:rsidRPr="00FA0C7D">
          <w:rPr>
            <w:rStyle w:val="Hyperlink"/>
            <w:rFonts w:asciiTheme="minorHAnsi" w:eastAsiaTheme="majorEastAsia" w:hAnsiTheme="minorHAnsi" w:cstheme="minorHAnsi"/>
          </w:rPr>
          <w:t>on the website.</w:t>
        </w:r>
      </w:hyperlink>
      <w:r w:rsidRPr="00FA0C7D">
        <w:t xml:space="preserve"> </w:t>
      </w:r>
    </w:p>
    <w:p w14:paraId="008F1F97" w14:textId="77777777" w:rsidR="00C624F9" w:rsidRPr="00FA0C7D" w:rsidRDefault="00C624F9" w:rsidP="009F3464">
      <w:pPr>
        <w:pStyle w:val="Heading4"/>
        <w:rPr>
          <w:rFonts w:eastAsia="Calibri"/>
        </w:rPr>
      </w:pPr>
      <w:r w:rsidRPr="00FA0C7D">
        <w:t>Any other funding awards will follow the terms and conditions of the grant from the respective awarding body.</w:t>
      </w:r>
    </w:p>
    <w:p w14:paraId="29BCAD2A" w14:textId="4AAAB0E2" w:rsidR="002956E9" w:rsidRPr="00FA0C7D" w:rsidRDefault="002956E9" w:rsidP="00C149AF">
      <w:pPr>
        <w:pStyle w:val="Heading25"/>
      </w:pPr>
      <w:bookmarkStart w:id="1216" w:name="_Toc29296784"/>
      <w:bookmarkStart w:id="1217" w:name="_Toc102055326"/>
      <w:r w:rsidRPr="00FA0C7D">
        <w:t>Recommendations to the Accountability Board</w:t>
      </w:r>
      <w:bookmarkEnd w:id="1216"/>
      <w:bookmarkEnd w:id="1217"/>
      <w:r w:rsidR="00DB7FDE" w:rsidRPr="00FA0C7D">
        <w:fldChar w:fldCharType="begin"/>
      </w:r>
      <w:r w:rsidR="00DB7FDE" w:rsidRPr="00FA0C7D">
        <w:instrText xml:space="preserve"> XE "Accountability Board" </w:instrText>
      </w:r>
      <w:r w:rsidR="00DB7FDE" w:rsidRPr="00FA0C7D">
        <w:fldChar w:fldCharType="end"/>
      </w:r>
    </w:p>
    <w:p w14:paraId="08C35C60" w14:textId="72FBD1BC" w:rsidR="007571EC" w:rsidRPr="00FA0C7D" w:rsidRDefault="007571EC" w:rsidP="009F3464">
      <w:pPr>
        <w:pStyle w:val="Heading4"/>
        <w:rPr>
          <w:rFonts w:eastAsia="Calibri"/>
        </w:rPr>
      </w:pPr>
      <w:bookmarkStart w:id="1218" w:name="_Ref10216345"/>
      <w:r w:rsidRPr="00FA0C7D">
        <w:t>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shall ensure that all evidence provided by</w:t>
      </w:r>
      <w:del w:id="1219" w:author="Helen Dyer - Capital Programme Manager (SELEP)" w:date="2023-03-13T09:58:00Z">
        <w:r w:rsidRPr="00FA0C7D">
          <w:delText xml:space="preserve"> the</w:delText>
        </w:r>
      </w:del>
      <w:r w:rsidRPr="00FA0C7D">
        <w:t xml:space="preserve"> partners, including value for money, is robust and relevant. They will report back to partners on any inconsistencies that need to be addressed before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review can be completed and the funding decision taken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Value for money is assessed based on the methodology outlined in The Green Book (</w:t>
      </w:r>
      <w:r w:rsidRPr="00FA0C7D">
        <w:fldChar w:fldCharType="begin"/>
      </w:r>
      <w:r w:rsidRPr="00FA0C7D">
        <w:instrText xml:space="preserve"> REF _Ref10534878 \r \p \h  \* MERGEFORMAT </w:instrText>
      </w:r>
      <w:r w:rsidRPr="00FA0C7D">
        <w:fldChar w:fldCharType="separate"/>
      </w:r>
      <w:r w:rsidR="00A130F7">
        <w:t>Q.8 above</w:t>
      </w:r>
      <w:r w:rsidRPr="00FA0C7D">
        <w:fldChar w:fldCharType="end"/>
      </w:r>
      <w:r w:rsidRPr="00FA0C7D">
        <w:t>) published by the Treasury or alternative appropriate Government</w:t>
      </w:r>
      <w:r w:rsidR="00157533" w:rsidRPr="00FA0C7D">
        <w:fldChar w:fldCharType="begin"/>
      </w:r>
      <w:r w:rsidR="00157533" w:rsidRPr="00FA0C7D">
        <w:instrText xml:space="preserve"> XE "Government" </w:instrText>
      </w:r>
      <w:r w:rsidR="00157533" w:rsidRPr="00FA0C7D">
        <w:fldChar w:fldCharType="end"/>
      </w:r>
      <w:r w:rsidRPr="00FA0C7D">
        <w:t xml:space="preserve"> guidance; this assessment includes the calculation of the benefit to cost ratio, which forms part of the value for money assessment.</w:t>
      </w:r>
      <w:bookmarkEnd w:id="1218"/>
    </w:p>
    <w:p w14:paraId="49BB76E3" w14:textId="62DAA72E" w:rsidR="007571EC" w:rsidRPr="00FA0C7D" w:rsidRDefault="007571EC" w:rsidP="009F3464">
      <w:pPr>
        <w:pStyle w:val="Heading4"/>
        <w:rPr>
          <w:rFonts w:eastAsia="Calibri"/>
        </w:rPr>
      </w:pPr>
      <w:bookmarkStart w:id="1220" w:name="_Ref10216192"/>
      <w:r w:rsidRPr="00FA0C7D">
        <w:t>To receive a recommendation for approval, projects</w:t>
      </w:r>
      <w:r w:rsidR="00B47BDB" w:rsidRPr="00FA0C7D">
        <w:t xml:space="preserve"> </w:t>
      </w:r>
      <w:r w:rsidR="001226C4" w:rsidRPr="00FA0C7D">
        <w:t xml:space="preserve">should </w:t>
      </w:r>
      <w:r w:rsidRPr="00FA0C7D">
        <w:t>have:</w:t>
      </w:r>
      <w:bookmarkEnd w:id="1220"/>
    </w:p>
    <w:p w14:paraId="37CCBC28" w14:textId="35426DC1" w:rsidR="007571EC" w:rsidRPr="00FA0C7D" w:rsidRDefault="007571EC" w:rsidP="00B2386B">
      <w:pPr>
        <w:pStyle w:val="Heading5"/>
      </w:pPr>
      <w:r w:rsidRPr="00FA0C7D">
        <w:t xml:space="preserve">a clear rationale for the interventions linked with the strategic objectives identified in the </w:t>
      </w:r>
      <w:del w:id="1221" w:author="Amy Ferraro" w:date="2023-03-23T17:28:00Z">
        <w:r w:rsidRPr="00691869" w:rsidDel="00F223D7">
          <w:delText>Economic Strategy Statement</w:delText>
        </w:r>
        <w:r w:rsidR="00DC7B3B" w:rsidRPr="00691869" w:rsidDel="00F223D7">
          <w:delText xml:space="preserve"> or</w:delText>
        </w:r>
        <w:r w:rsidR="00DC7B3B" w:rsidRPr="00FA0C7D" w:rsidDel="00F223D7">
          <w:delText xml:space="preserve"> other </w:delText>
        </w:r>
      </w:del>
      <w:r w:rsidR="00DC7B3B" w:rsidRPr="00FA0C7D">
        <w:t xml:space="preserve">Strategy approved by </w:t>
      </w:r>
      <w:r w:rsidR="00D62EAF" w:rsidRPr="00FA0C7D">
        <w:t>Strategic Board</w:t>
      </w:r>
      <w:r w:rsidR="00DC0B5C" w:rsidRPr="00FA0C7D">
        <w:fldChar w:fldCharType="begin"/>
      </w:r>
      <w:r w:rsidR="00DC0B5C" w:rsidRPr="00FA0C7D">
        <w:instrText xml:space="preserve"> XE "Economic Strategy Statement" </w:instrText>
      </w:r>
      <w:r w:rsidR="00DC0B5C" w:rsidRPr="00FA0C7D">
        <w:fldChar w:fldCharType="end"/>
      </w:r>
      <w:r w:rsidRPr="00FA0C7D">
        <w:t>;</w:t>
      </w:r>
    </w:p>
    <w:p w14:paraId="445B0E44" w14:textId="516A1D7A" w:rsidR="007571EC" w:rsidRPr="00FA0C7D" w:rsidRDefault="007571EC" w:rsidP="00B2386B">
      <w:pPr>
        <w:pStyle w:val="Heading5"/>
      </w:pPr>
      <w:r w:rsidRPr="00FA0C7D">
        <w:t>clearly defined outputs and anticipated outcomes, with clear additionality</w:t>
      </w:r>
      <w:r w:rsidR="00D3682B" w:rsidRPr="00FA0C7D">
        <w:fldChar w:fldCharType="begin"/>
      </w:r>
      <w:r w:rsidR="00D3682B" w:rsidRPr="00FA0C7D">
        <w:instrText xml:space="preserve"> XE "Additionality" </w:instrText>
      </w:r>
      <w:r w:rsidR="00D3682B" w:rsidRPr="00FA0C7D">
        <w:fldChar w:fldCharType="end"/>
      </w:r>
      <w:r w:rsidRPr="00FA0C7D">
        <w:t>, ensuring that factors such as displacement</w:t>
      </w:r>
      <w:r w:rsidR="00DC0B5C" w:rsidRPr="00FA0C7D">
        <w:fldChar w:fldCharType="begin"/>
      </w:r>
      <w:r w:rsidR="00DC0B5C" w:rsidRPr="00FA0C7D">
        <w:instrText xml:space="preserve"> XE "Displacement" </w:instrText>
      </w:r>
      <w:r w:rsidR="00DC0B5C" w:rsidRPr="00FA0C7D">
        <w:fldChar w:fldCharType="end"/>
      </w:r>
      <w:r w:rsidRPr="00FA0C7D">
        <w:t xml:space="preserve"> and deadweight</w:t>
      </w:r>
      <w:r w:rsidR="0037389D" w:rsidRPr="00FA0C7D">
        <w:fldChar w:fldCharType="begin"/>
      </w:r>
      <w:r w:rsidR="0037389D" w:rsidRPr="00FA0C7D">
        <w:instrText xml:space="preserve"> XE "Deadweight" </w:instrText>
      </w:r>
      <w:r w:rsidR="0037389D" w:rsidRPr="00FA0C7D">
        <w:fldChar w:fldCharType="end"/>
      </w:r>
      <w:r w:rsidRPr="00FA0C7D">
        <w:t xml:space="preserve"> have been taken into account;</w:t>
      </w:r>
    </w:p>
    <w:p w14:paraId="743F2855" w14:textId="77777777" w:rsidR="007571EC" w:rsidRPr="00FA0C7D" w:rsidRDefault="007571EC" w:rsidP="00B2386B">
      <w:pPr>
        <w:pStyle w:val="Heading5"/>
      </w:pPr>
      <w:r w:rsidRPr="00FA0C7D">
        <w:t>consideration of deliverability and risks appropriately, along with appropriate mitigating action (the costs of which must be clearly understood); and</w:t>
      </w:r>
    </w:p>
    <w:p w14:paraId="35FB38B8" w14:textId="45DAC4CE" w:rsidR="007571EC" w:rsidRPr="00FA0C7D" w:rsidRDefault="007571EC" w:rsidP="00B2386B">
      <w:pPr>
        <w:pStyle w:val="Heading5"/>
      </w:pPr>
      <w:r w:rsidRPr="00FA0C7D">
        <w:t>a benefit to cost ratio of at least 2:1 or comply with one of the two exemptions listed (</w:t>
      </w:r>
      <w:r w:rsidRPr="00FA0C7D">
        <w:fldChar w:fldCharType="begin"/>
      </w:r>
      <w:r w:rsidRPr="00FA0C7D">
        <w:instrText xml:space="preserve"> REF _Ref10216413 \r \p \h  \* MERGEFORMAT </w:instrText>
      </w:r>
      <w:r w:rsidRPr="00FA0C7D">
        <w:fldChar w:fldCharType="separate"/>
      </w:r>
      <w:r w:rsidR="00A130F7">
        <w:t>V.3.3 below</w:t>
      </w:r>
      <w:r w:rsidRPr="00FA0C7D">
        <w:fldChar w:fldCharType="end"/>
      </w:r>
      <w:r w:rsidRPr="00FA0C7D">
        <w:t>).</w:t>
      </w:r>
    </w:p>
    <w:p w14:paraId="01BBBDCB" w14:textId="77777777" w:rsidR="007571EC" w:rsidRPr="00FA0C7D" w:rsidRDefault="007571EC" w:rsidP="009F3464">
      <w:pPr>
        <w:pStyle w:val="Heading4"/>
      </w:pPr>
      <w:bookmarkStart w:id="1222" w:name="_Ref10216413"/>
      <w:r w:rsidRPr="00FA0C7D">
        <w:t>Certain projects may be eligible for exemption from the condition stated in (d) above, under one of the following exemptions:</w:t>
      </w:r>
      <w:bookmarkEnd w:id="1222"/>
    </w:p>
    <w:p w14:paraId="1A6CCB26" w14:textId="627D2629" w:rsidR="007571EC" w:rsidRPr="00FA0C7D" w:rsidRDefault="007571EC" w:rsidP="00B2386B">
      <w:pPr>
        <w:pStyle w:val="Heading5"/>
      </w:pPr>
      <w:r w:rsidRPr="00FA0C7D">
        <w:t xml:space="preserve">Exemption 1 (all criteria </w:t>
      </w:r>
      <w:ins w:id="1223" w:author="Amy Ferraro" w:date="2023-03-23T17:29:00Z">
        <w:r w:rsidR="00F223D7">
          <w:t>a</w:t>
        </w:r>
      </w:ins>
      <w:del w:id="1224" w:author="Amy Ferraro" w:date="2023-03-23T17:29:00Z">
        <w:r w:rsidRPr="00FA0C7D" w:rsidDel="00F223D7">
          <w:delText>i</w:delText>
        </w:r>
      </w:del>
      <w:r w:rsidRPr="00FA0C7D">
        <w:t>–</w:t>
      </w:r>
      <w:ins w:id="1225" w:author="Amy Ferraro" w:date="2023-03-23T17:29:00Z">
        <w:r w:rsidR="00F223D7">
          <w:t>e</w:t>
        </w:r>
      </w:ins>
      <w:del w:id="1226" w:author="Amy Ferraro" w:date="2023-03-23T17:29:00Z">
        <w:r w:rsidRPr="00FA0C7D" w:rsidDel="00F223D7">
          <w:delText>v</w:delText>
        </w:r>
      </w:del>
      <w:r w:rsidRPr="00FA0C7D">
        <w:t xml:space="preserve"> must be met): </w:t>
      </w:r>
    </w:p>
    <w:p w14:paraId="5ABA1F56" w14:textId="77777777" w:rsidR="007571EC" w:rsidRPr="00FA0C7D" w:rsidRDefault="007571EC" w:rsidP="00B2386B">
      <w:pPr>
        <w:pStyle w:val="ListParagraph"/>
        <w:numPr>
          <w:ilvl w:val="4"/>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 xml:space="preserve">the project has a benefit to cost ratio greater than 1.5:1, or the project benefits are notoriously difficult to appraise in monetary terms; and </w:t>
      </w:r>
    </w:p>
    <w:p w14:paraId="31510F5E" w14:textId="2D8392CA" w:rsidR="007571EC" w:rsidRPr="00FA0C7D" w:rsidRDefault="007571EC" w:rsidP="00B2386B">
      <w:pPr>
        <w:pStyle w:val="ListParagraph"/>
        <w:numPr>
          <w:ilvl w:val="4"/>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 xml:space="preserve">the funding sought from the </w:t>
      </w:r>
      <w:r w:rsidR="00B11AAE" w:rsidRPr="00FA0C7D">
        <w:rPr>
          <w:rFonts w:asciiTheme="minorHAnsi" w:hAnsiTheme="minorHAnsi" w:cstheme="minorHAnsi"/>
        </w:rPr>
        <w:t>SELEP</w:t>
      </w:r>
      <w:r w:rsidR="009B62F7"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is less than £2m; and</w:t>
      </w:r>
    </w:p>
    <w:p w14:paraId="0DC75CEC" w14:textId="3B490491" w:rsidR="007571EC" w:rsidRPr="00FA0C7D" w:rsidRDefault="007571EC" w:rsidP="00B2386B">
      <w:pPr>
        <w:pStyle w:val="ListParagraph"/>
        <w:numPr>
          <w:ilvl w:val="4"/>
          <w:numId w:val="1"/>
        </w:numPr>
        <w:autoSpaceDE w:val="0"/>
        <w:autoSpaceDN w:val="0"/>
        <w:adjustRightInd w:val="0"/>
        <w:spacing w:before="240" w:after="160"/>
        <w:rPr>
          <w:rFonts w:asciiTheme="minorHAnsi" w:hAnsiTheme="minorHAnsi" w:cstheme="minorHAnsi"/>
        </w:rPr>
      </w:pPr>
      <w:r w:rsidRPr="00FA0C7D">
        <w:rPr>
          <w:rFonts w:asciiTheme="minorHAnsi" w:hAnsiTheme="minorHAnsi" w:cstheme="minorHAnsi"/>
        </w:rPr>
        <w:t xml:space="preserve">to conduct further quantified and monetised economic appraisal would be disproportionate to the </w:t>
      </w:r>
      <w:r w:rsidR="00D62EAF" w:rsidRPr="00FA0C7D">
        <w:rPr>
          <w:rFonts w:asciiTheme="minorHAnsi" w:hAnsiTheme="minorHAnsi" w:cstheme="minorHAnsi"/>
        </w:rPr>
        <w:t xml:space="preserve">capital funding </w:t>
      </w:r>
      <w:r w:rsidRPr="00FA0C7D">
        <w:rPr>
          <w:rFonts w:asciiTheme="minorHAnsi" w:hAnsiTheme="minorHAnsi" w:cstheme="minorHAnsi"/>
        </w:rPr>
        <w:t>ask; and</w:t>
      </w:r>
    </w:p>
    <w:p w14:paraId="3444800F" w14:textId="77777777" w:rsidR="007571EC" w:rsidRPr="00FA0C7D" w:rsidRDefault="007571EC" w:rsidP="00B2386B">
      <w:pPr>
        <w:pStyle w:val="ListParagraph"/>
        <w:numPr>
          <w:ilvl w:val="4"/>
          <w:numId w:val="1"/>
        </w:numPr>
        <w:spacing w:before="240" w:after="160"/>
        <w:rPr>
          <w:rFonts w:asciiTheme="minorHAnsi" w:hAnsiTheme="minorHAnsi" w:cstheme="minorHAnsi"/>
        </w:rPr>
      </w:pPr>
      <w:r w:rsidRPr="00FA0C7D">
        <w:rPr>
          <w:rFonts w:asciiTheme="minorHAnsi" w:hAnsiTheme="minorHAnsi" w:cstheme="minorHAnsi"/>
        </w:rPr>
        <w:t>there is an overwhelming strategic case (with minimal risk in the other cases of the business case); and</w:t>
      </w:r>
    </w:p>
    <w:p w14:paraId="42F18D60" w14:textId="77777777" w:rsidR="007571EC" w:rsidRPr="00FA0C7D" w:rsidRDefault="007571EC" w:rsidP="00B2386B">
      <w:pPr>
        <w:pStyle w:val="ListParagraph"/>
        <w:numPr>
          <w:ilvl w:val="4"/>
          <w:numId w:val="1"/>
        </w:numPr>
        <w:spacing w:before="240" w:after="160"/>
        <w:rPr>
          <w:rFonts w:asciiTheme="minorHAnsi" w:hAnsiTheme="minorHAnsi" w:cstheme="minorHAnsi"/>
        </w:rPr>
      </w:pPr>
      <w:r w:rsidRPr="00FA0C7D">
        <w:rPr>
          <w:rFonts w:asciiTheme="minorHAnsi" w:hAnsiTheme="minorHAnsi" w:cstheme="minorHAnsi"/>
        </w:rPr>
        <w:t>there are qualitative benefits which, if monetised, would most likely increase the benefit-cost ratio above 2:1.</w:t>
      </w:r>
    </w:p>
    <w:p w14:paraId="47C9721E" w14:textId="4AB50E70" w:rsidR="007571EC" w:rsidRPr="00FA0C7D" w:rsidRDefault="007571EC" w:rsidP="00B2386B">
      <w:pPr>
        <w:pStyle w:val="Heading5"/>
      </w:pPr>
      <w:bookmarkStart w:id="1227" w:name="_Ref10216381"/>
      <w:r w:rsidRPr="00FA0C7D">
        <w:t xml:space="preserve">Exemption 2 (all criteria </w:t>
      </w:r>
      <w:ins w:id="1228" w:author="Amy Ferraro" w:date="2023-03-23T17:29:00Z">
        <w:r w:rsidR="00F223D7">
          <w:t>a</w:t>
        </w:r>
      </w:ins>
      <w:del w:id="1229" w:author="Amy Ferraro" w:date="2023-03-23T17:29:00Z">
        <w:r w:rsidRPr="00FA0C7D" w:rsidDel="00F223D7">
          <w:delText>i</w:delText>
        </w:r>
      </w:del>
      <w:r w:rsidRPr="00FA0C7D">
        <w:t>–</w:t>
      </w:r>
      <w:ins w:id="1230" w:author="Amy Ferraro" w:date="2023-03-23T17:29:00Z">
        <w:r w:rsidR="00F223D7">
          <w:t>e</w:t>
        </w:r>
      </w:ins>
      <w:del w:id="1231" w:author="Amy Ferraro" w:date="2023-03-23T17:29:00Z">
        <w:r w:rsidRPr="00FA0C7D" w:rsidDel="00F223D7">
          <w:delText>v</w:delText>
        </w:r>
      </w:del>
      <w:r w:rsidRPr="00FA0C7D">
        <w:t xml:space="preserve"> must be met):</w:t>
      </w:r>
      <w:bookmarkEnd w:id="1227"/>
      <w:r w:rsidRPr="00FA0C7D">
        <w:t xml:space="preserve"> </w:t>
      </w:r>
    </w:p>
    <w:p w14:paraId="162BC55D" w14:textId="77777777" w:rsidR="007571EC" w:rsidRPr="00FA0C7D" w:rsidRDefault="007571EC" w:rsidP="00B2386B">
      <w:pPr>
        <w:pStyle w:val="ListParagraph"/>
        <w:numPr>
          <w:ilvl w:val="4"/>
          <w:numId w:val="1"/>
        </w:numPr>
        <w:spacing w:before="240" w:after="160"/>
        <w:rPr>
          <w:rFonts w:asciiTheme="minorHAnsi" w:hAnsiTheme="minorHAnsi" w:cstheme="minorHAnsi"/>
        </w:rPr>
      </w:pPr>
      <w:r w:rsidRPr="00FA0C7D">
        <w:rPr>
          <w:rFonts w:asciiTheme="minorHAnsi" w:hAnsiTheme="minorHAnsi" w:cstheme="minorHAnsi"/>
        </w:rPr>
        <w:t>the project has a benefit to cost ratio of over 1:1; and</w:t>
      </w:r>
    </w:p>
    <w:p w14:paraId="283F39CF" w14:textId="0442AFDA" w:rsidR="007571EC" w:rsidRPr="00FA0C7D" w:rsidRDefault="007571EC" w:rsidP="00B2386B">
      <w:pPr>
        <w:pStyle w:val="ListParagraph"/>
        <w:numPr>
          <w:ilvl w:val="4"/>
          <w:numId w:val="1"/>
        </w:numPr>
        <w:spacing w:before="240" w:after="160"/>
        <w:rPr>
          <w:rFonts w:asciiTheme="minorHAnsi" w:hAnsiTheme="minorHAnsi" w:cstheme="minorHAnsi"/>
        </w:rPr>
      </w:pPr>
      <w:r w:rsidRPr="00FA0C7D">
        <w:rPr>
          <w:rFonts w:asciiTheme="minorHAnsi" w:hAnsiTheme="minorHAnsi" w:cstheme="minorHAnsi"/>
        </w:rPr>
        <w:t xml:space="preserve">there is an overwhelming strategic case that supports the prioritisation of this project in advance of other unfunded investment opportunities identified in the </w:t>
      </w:r>
      <w:del w:id="1232" w:author="Amy Ferraro" w:date="2023-03-23T17:29:00Z">
        <w:r w:rsidRPr="00691869" w:rsidDel="00445952">
          <w:rPr>
            <w:rFonts w:asciiTheme="minorHAnsi" w:hAnsiTheme="minorHAnsi" w:cstheme="minorHAnsi"/>
          </w:rPr>
          <w:delText>E</w:delText>
        </w:r>
      </w:del>
      <w:ins w:id="1233" w:author="Helen Dyer - Capital Programme Manager (SELEP)" w:date="2023-03-13T10:01:00Z">
        <w:del w:id="1234" w:author="Amy Ferraro" w:date="2023-03-23T17:29:00Z">
          <w:r w:rsidR="00356047" w:rsidRPr="00691869" w:rsidDel="00445952">
            <w:rPr>
              <w:rFonts w:asciiTheme="minorHAnsi" w:hAnsiTheme="minorHAnsi" w:cstheme="minorHAnsi"/>
            </w:rPr>
            <w:delText xml:space="preserve">conomic </w:delText>
          </w:r>
        </w:del>
      </w:ins>
      <w:del w:id="1235" w:author="Amy Ferraro" w:date="2023-03-23T17:29:00Z">
        <w:r w:rsidRPr="00691869" w:rsidDel="00445952">
          <w:rPr>
            <w:rFonts w:asciiTheme="minorHAnsi" w:hAnsiTheme="minorHAnsi" w:cstheme="minorHAnsi"/>
          </w:rPr>
          <w:delText>S</w:delText>
        </w:r>
      </w:del>
      <w:ins w:id="1236" w:author="Helen Dyer - Capital Programme Manager (SELEP)" w:date="2023-03-13T10:01:00Z">
        <w:del w:id="1237" w:author="Amy Ferraro" w:date="2023-03-23T17:29:00Z">
          <w:r w:rsidR="00356047" w:rsidRPr="00691869" w:rsidDel="00445952">
            <w:rPr>
              <w:rFonts w:asciiTheme="minorHAnsi" w:hAnsiTheme="minorHAnsi" w:cstheme="minorHAnsi"/>
            </w:rPr>
            <w:delText>trate</w:delText>
          </w:r>
        </w:del>
      </w:ins>
      <w:ins w:id="1238" w:author="Helen Dyer - Capital Programme Manager (SELEP)" w:date="2023-03-13T10:02:00Z">
        <w:del w:id="1239" w:author="Amy Ferraro" w:date="2023-03-23T17:29:00Z">
          <w:r w:rsidR="00356047" w:rsidRPr="00691869" w:rsidDel="00445952">
            <w:rPr>
              <w:rFonts w:asciiTheme="minorHAnsi" w:hAnsiTheme="minorHAnsi" w:cstheme="minorHAnsi"/>
            </w:rPr>
            <w:delText xml:space="preserve">gy </w:delText>
          </w:r>
        </w:del>
      </w:ins>
      <w:del w:id="1240" w:author="Amy Ferraro" w:date="2023-03-23T17:29:00Z">
        <w:r w:rsidRPr="00691869" w:rsidDel="00445952">
          <w:rPr>
            <w:rFonts w:asciiTheme="minorHAnsi" w:hAnsiTheme="minorHAnsi" w:cstheme="minorHAnsi"/>
          </w:rPr>
          <w:delText>S</w:delText>
        </w:r>
      </w:del>
      <w:ins w:id="1241" w:author="Helen Dyer - Capital Programme Manager (SELEP)" w:date="2023-03-13T10:02:00Z">
        <w:del w:id="1242" w:author="Amy Ferraro" w:date="2023-03-23T17:29:00Z">
          <w:r w:rsidR="00356047" w:rsidRPr="00691869" w:rsidDel="00445952">
            <w:rPr>
              <w:rFonts w:asciiTheme="minorHAnsi" w:hAnsiTheme="minorHAnsi" w:cstheme="minorHAnsi"/>
            </w:rPr>
            <w:delText>tatement</w:delText>
          </w:r>
        </w:del>
      </w:ins>
      <w:del w:id="1243" w:author="Amy Ferraro" w:date="2023-03-23T17:29:00Z">
        <w:r w:rsidR="00C3273F" w:rsidRPr="00FA0C7D" w:rsidDel="00445952">
          <w:rPr>
            <w:rFonts w:asciiTheme="minorHAnsi" w:hAnsiTheme="minorHAnsi" w:cstheme="minorHAnsi"/>
          </w:rPr>
          <w:delText xml:space="preserve"> or other</w:delText>
        </w:r>
      </w:del>
      <w:ins w:id="1244" w:author="Amy Ferraro" w:date="2023-03-23T17:29:00Z">
        <w:r w:rsidR="00445952">
          <w:rPr>
            <w:rFonts w:asciiTheme="minorHAnsi" w:hAnsiTheme="minorHAnsi" w:cstheme="minorHAnsi"/>
          </w:rPr>
          <w:t>agreed SELEP</w:t>
        </w:r>
      </w:ins>
      <w:r w:rsidR="00C3273F" w:rsidRPr="00FA0C7D">
        <w:rPr>
          <w:rFonts w:asciiTheme="minorHAnsi" w:hAnsiTheme="minorHAnsi" w:cstheme="minorHAnsi"/>
        </w:rPr>
        <w:t xml:space="preserve"> strategy</w:t>
      </w:r>
      <w:r w:rsidRPr="00FA0C7D">
        <w:rPr>
          <w:rFonts w:asciiTheme="minorHAnsi" w:hAnsiTheme="minorHAnsi" w:cstheme="minorHAnsi"/>
        </w:rPr>
        <w:t>; and</w:t>
      </w:r>
    </w:p>
    <w:p w14:paraId="1C997672" w14:textId="2EA42FB4" w:rsidR="007571EC" w:rsidRPr="00FA0C7D" w:rsidRDefault="007571EC" w:rsidP="00B2386B">
      <w:pPr>
        <w:pStyle w:val="ListParagraph"/>
        <w:numPr>
          <w:ilvl w:val="4"/>
          <w:numId w:val="1"/>
        </w:numPr>
        <w:spacing w:before="240" w:after="160"/>
        <w:rPr>
          <w:rFonts w:asciiTheme="minorHAnsi" w:hAnsiTheme="minorHAnsi" w:cstheme="minorHAnsi"/>
        </w:rPr>
      </w:pPr>
      <w:r w:rsidRPr="00FA0C7D">
        <w:rPr>
          <w:rFonts w:asciiTheme="minorHAnsi" w:hAnsiTheme="minorHAnsi" w:cstheme="minorHAnsi"/>
        </w:rPr>
        <w:t>there is demonstrable additionality</w:t>
      </w:r>
      <w:r w:rsidR="00D3682B" w:rsidRPr="00FA0C7D">
        <w:rPr>
          <w:rFonts w:asciiTheme="minorHAnsi" w:hAnsiTheme="minorHAnsi" w:cstheme="minorHAnsi"/>
        </w:rPr>
        <w:fldChar w:fldCharType="begin"/>
      </w:r>
      <w:r w:rsidR="00D3682B" w:rsidRPr="00FA0C7D">
        <w:instrText xml:space="preserve"> XE "Additionality" </w:instrText>
      </w:r>
      <w:r w:rsidR="00D3682B" w:rsidRPr="00FA0C7D">
        <w:rPr>
          <w:rFonts w:asciiTheme="minorHAnsi" w:hAnsiTheme="minorHAnsi" w:cstheme="minorHAnsi"/>
        </w:rPr>
        <w:fldChar w:fldCharType="end"/>
      </w:r>
      <w:r w:rsidRPr="00FA0C7D">
        <w:rPr>
          <w:rFonts w:asciiTheme="minorHAnsi" w:hAnsiTheme="minorHAnsi" w:cstheme="minorHAnsi"/>
        </w:rPr>
        <w:t xml:space="preserve"> which will be achieved through investment to address a clear market failure; and</w:t>
      </w:r>
    </w:p>
    <w:p w14:paraId="4661A863" w14:textId="77777777" w:rsidR="007571EC" w:rsidRPr="00FA0C7D" w:rsidRDefault="007571EC" w:rsidP="00B2386B">
      <w:pPr>
        <w:pStyle w:val="ListParagraph"/>
        <w:numPr>
          <w:ilvl w:val="4"/>
          <w:numId w:val="1"/>
        </w:numPr>
        <w:spacing w:before="240" w:after="160"/>
        <w:rPr>
          <w:rFonts w:asciiTheme="minorHAnsi" w:hAnsiTheme="minorHAnsi" w:cstheme="minorHAnsi"/>
        </w:rPr>
      </w:pPr>
      <w:r w:rsidRPr="00FA0C7D">
        <w:rPr>
          <w:rFonts w:asciiTheme="minorHAnsi" w:hAnsiTheme="minorHAnsi" w:cstheme="minorHAnsi"/>
        </w:rPr>
        <w:t xml:space="preserve">there are no project risks identified as high-risk impact, and with high probability of that risk occurring, after risk mitigation measures have been considered; and </w:t>
      </w:r>
    </w:p>
    <w:p w14:paraId="2B85C7EA" w14:textId="77777777" w:rsidR="007571EC" w:rsidRPr="00FA0C7D" w:rsidRDefault="007571EC" w:rsidP="00B2386B">
      <w:pPr>
        <w:pStyle w:val="ListParagraph"/>
        <w:numPr>
          <w:ilvl w:val="4"/>
          <w:numId w:val="1"/>
        </w:numPr>
        <w:spacing w:before="240" w:after="160"/>
        <w:rPr>
          <w:rFonts w:asciiTheme="minorHAnsi" w:hAnsiTheme="minorHAnsi" w:cstheme="minorHAnsi"/>
        </w:rPr>
      </w:pPr>
      <w:r w:rsidRPr="00FA0C7D">
        <w:rPr>
          <w:rFonts w:asciiTheme="minorHAnsi" w:hAnsiTheme="minorHAnsi" w:cstheme="minorHAnsi"/>
        </w:rPr>
        <w:t>there are assurances provided from at least one of the organisations identified below that the project business case, including value for money, has been considered and the organisation have approved the project for funding through their own assurance processes:</w:t>
      </w:r>
    </w:p>
    <w:p w14:paraId="46532FB4" w14:textId="450DEFBB" w:rsidR="007571EC" w:rsidRPr="00FA0C7D" w:rsidRDefault="007571EC" w:rsidP="00B2386B">
      <w:pPr>
        <w:pStyle w:val="ListParagraph"/>
        <w:numPr>
          <w:ilvl w:val="5"/>
          <w:numId w:val="1"/>
        </w:numPr>
        <w:spacing w:before="240" w:after="160"/>
        <w:rPr>
          <w:rFonts w:asciiTheme="minorHAnsi" w:hAnsiTheme="minorHAnsi" w:cstheme="minorHAnsi"/>
        </w:rPr>
      </w:pPr>
      <w:r w:rsidRPr="00FA0C7D">
        <w:rPr>
          <w:rFonts w:asciiTheme="minorHAnsi" w:hAnsiTheme="minorHAnsi" w:cstheme="minorHAnsi"/>
        </w:rPr>
        <w:t>a Government</w:t>
      </w:r>
      <w:r w:rsidR="00157533" w:rsidRPr="00FA0C7D">
        <w:rPr>
          <w:rFonts w:asciiTheme="minorHAnsi" w:hAnsiTheme="minorHAnsi" w:cstheme="minorHAnsi"/>
        </w:rPr>
        <w:fldChar w:fldCharType="begin"/>
      </w:r>
      <w:r w:rsidR="00157533" w:rsidRPr="00FA0C7D">
        <w:instrText xml:space="preserve"> XE "Government"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department;</w:t>
      </w:r>
    </w:p>
    <w:p w14:paraId="0059E21D" w14:textId="77777777" w:rsidR="007571EC" w:rsidRPr="00FA0C7D" w:rsidRDefault="007571EC" w:rsidP="00B2386B">
      <w:pPr>
        <w:pStyle w:val="ListParagraph"/>
        <w:numPr>
          <w:ilvl w:val="5"/>
          <w:numId w:val="1"/>
        </w:numPr>
        <w:spacing w:before="240" w:after="160"/>
        <w:rPr>
          <w:rFonts w:asciiTheme="minorHAnsi" w:hAnsiTheme="minorHAnsi" w:cstheme="minorHAnsi"/>
        </w:rPr>
      </w:pPr>
      <w:r w:rsidRPr="00FA0C7D">
        <w:rPr>
          <w:rFonts w:asciiTheme="minorHAnsi" w:hAnsiTheme="minorHAnsi" w:cstheme="minorHAnsi"/>
        </w:rPr>
        <w:t>Highways England;</w:t>
      </w:r>
    </w:p>
    <w:p w14:paraId="13441E39" w14:textId="77777777" w:rsidR="007571EC" w:rsidRPr="00FA0C7D" w:rsidRDefault="007571EC" w:rsidP="00B2386B">
      <w:pPr>
        <w:pStyle w:val="ListParagraph"/>
        <w:numPr>
          <w:ilvl w:val="5"/>
          <w:numId w:val="1"/>
        </w:numPr>
        <w:spacing w:before="240" w:after="160"/>
        <w:rPr>
          <w:rFonts w:asciiTheme="minorHAnsi" w:hAnsiTheme="minorHAnsi" w:cstheme="minorHAnsi"/>
        </w:rPr>
      </w:pPr>
      <w:r w:rsidRPr="00FA0C7D">
        <w:rPr>
          <w:rFonts w:asciiTheme="minorHAnsi" w:hAnsiTheme="minorHAnsi" w:cstheme="minorHAnsi"/>
        </w:rPr>
        <w:t>Network Rail;</w:t>
      </w:r>
    </w:p>
    <w:p w14:paraId="37482037" w14:textId="7B40FA20" w:rsidR="007571EC" w:rsidRPr="00FA0C7D" w:rsidRDefault="007571EC" w:rsidP="00B2386B">
      <w:pPr>
        <w:pStyle w:val="ListParagraph"/>
        <w:numPr>
          <w:ilvl w:val="5"/>
          <w:numId w:val="1"/>
        </w:numPr>
        <w:spacing w:before="240" w:after="160"/>
        <w:rPr>
          <w:rFonts w:asciiTheme="minorHAnsi" w:hAnsiTheme="minorHAnsi" w:cstheme="minorHAnsi"/>
        </w:rPr>
      </w:pPr>
      <w:r w:rsidRPr="00FA0C7D">
        <w:rPr>
          <w:rFonts w:asciiTheme="minorHAnsi" w:hAnsiTheme="minorHAnsi" w:cstheme="minorHAnsi"/>
        </w:rPr>
        <w:t xml:space="preserve">Environment Agency; </w:t>
      </w:r>
    </w:p>
    <w:p w14:paraId="2C4921E7" w14:textId="77777777" w:rsidR="006618E3" w:rsidRPr="00FA0C7D" w:rsidRDefault="007571EC" w:rsidP="00B2386B">
      <w:pPr>
        <w:pStyle w:val="ListParagraph"/>
        <w:numPr>
          <w:ilvl w:val="5"/>
          <w:numId w:val="1"/>
        </w:numPr>
        <w:spacing w:before="240" w:after="160"/>
        <w:rPr>
          <w:rFonts w:asciiTheme="minorHAnsi" w:hAnsiTheme="minorHAnsi" w:cstheme="minorHAnsi"/>
        </w:rPr>
      </w:pPr>
      <w:r w:rsidRPr="00FA0C7D">
        <w:rPr>
          <w:rFonts w:asciiTheme="minorHAnsi" w:hAnsiTheme="minorHAnsi" w:cstheme="minorHAnsi"/>
        </w:rPr>
        <w:t>Skills Funding Agency</w:t>
      </w:r>
      <w:r w:rsidR="006618E3" w:rsidRPr="00FA0C7D">
        <w:rPr>
          <w:rFonts w:asciiTheme="minorHAnsi" w:hAnsiTheme="minorHAnsi" w:cstheme="minorHAnsi"/>
        </w:rPr>
        <w:t>; or</w:t>
      </w:r>
    </w:p>
    <w:p w14:paraId="6508A5F7" w14:textId="7D4185B9" w:rsidR="007571EC" w:rsidRPr="00FA0C7D" w:rsidRDefault="006618E3" w:rsidP="00B2386B">
      <w:pPr>
        <w:pStyle w:val="ListParagraph"/>
        <w:numPr>
          <w:ilvl w:val="5"/>
          <w:numId w:val="1"/>
        </w:numPr>
        <w:spacing w:before="240" w:after="160"/>
        <w:rPr>
          <w:rFonts w:asciiTheme="minorHAnsi" w:hAnsiTheme="minorHAnsi" w:cstheme="minorHAnsi"/>
        </w:rPr>
      </w:pPr>
      <w:r w:rsidRPr="00FA0C7D">
        <w:rPr>
          <w:rFonts w:asciiTheme="minorHAnsi" w:hAnsiTheme="minorHAnsi" w:cstheme="minorHAnsi"/>
        </w:rPr>
        <w:t>Other Government Agency</w:t>
      </w:r>
      <w:ins w:id="1245" w:author="Helen Dyer - Capital Programme Manager (SELEP)" w:date="2023-03-13T10:02:00Z">
        <w:r w:rsidR="00356047">
          <w:rPr>
            <w:rFonts w:asciiTheme="minorHAnsi" w:hAnsiTheme="minorHAnsi" w:cstheme="minorHAnsi"/>
          </w:rPr>
          <w:t>.</w:t>
        </w:r>
      </w:ins>
    </w:p>
    <w:p w14:paraId="17D3EBCB" w14:textId="3CC3E75D" w:rsidR="007571EC" w:rsidRPr="00FA0C7D" w:rsidRDefault="007571EC" w:rsidP="009F3464">
      <w:pPr>
        <w:pStyle w:val="Heading4"/>
      </w:pPr>
      <w:r w:rsidRPr="00FA0C7D">
        <w:t>On completion of a business case review,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will make recommendations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on projects that perform well against the assessment criteria and therefore should be funded. Where projects do not perform well against the assessment criteria, recommendations will be made back to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and the promoting authority to either further develop the case for the project, or to consider alternative options. </w:t>
      </w:r>
    </w:p>
    <w:p w14:paraId="38099646" w14:textId="1FD08D4D" w:rsidR="007571EC" w:rsidRPr="00FA0C7D" w:rsidRDefault="007571EC" w:rsidP="009F3464">
      <w:pPr>
        <w:pStyle w:val="Heading4"/>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will ensure that all projects sent for approval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include a value for money statement that has been prepared in line with the requirements set out in this Assurance Framework. </w:t>
      </w:r>
    </w:p>
    <w:p w14:paraId="62D6D8DD" w14:textId="71FB4B9C" w:rsidR="007571EC" w:rsidRPr="00FA0C7D" w:rsidRDefault="007571EC" w:rsidP="009F3464">
      <w:pPr>
        <w:pStyle w:val="Heading4"/>
      </w:pPr>
      <w:r w:rsidRPr="00FA0C7D">
        <w:t>When funding decisions are considered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the Accountability Board reports include:</w:t>
      </w:r>
    </w:p>
    <w:p w14:paraId="674A8387" w14:textId="4F42A794" w:rsidR="007571EC" w:rsidRPr="00FA0C7D" w:rsidRDefault="007571EC" w:rsidP="00B2386B">
      <w:pPr>
        <w:pStyle w:val="ListParagraph"/>
        <w:numPr>
          <w:ilvl w:val="4"/>
          <w:numId w:val="1"/>
        </w:numPr>
        <w:autoSpaceDE w:val="0"/>
        <w:autoSpaceDN w:val="0"/>
        <w:adjustRightInd w:val="0"/>
        <w:spacing w:before="240"/>
        <w:rPr>
          <w:rFonts w:asciiTheme="minorHAnsi" w:hAnsiTheme="minorHAnsi" w:cstheme="minorHAnsi"/>
        </w:rPr>
      </w:pPr>
      <w:r w:rsidRPr="00FA0C7D">
        <w:rPr>
          <w:rFonts w:asciiTheme="minorHAnsi" w:hAnsiTheme="minorHAnsi" w:cstheme="minorHAnsi"/>
        </w:rPr>
        <w:t>the outcome of the ITE</w:t>
      </w:r>
      <w:r w:rsidR="00B9370D" w:rsidRPr="00FA0C7D">
        <w:rPr>
          <w:rFonts w:asciiTheme="minorHAnsi" w:hAnsiTheme="minorHAnsi" w:cstheme="minorHAnsi"/>
        </w:rPr>
        <w:fldChar w:fldCharType="begin"/>
      </w:r>
      <w:r w:rsidR="00B9370D" w:rsidRPr="00FA0C7D">
        <w:instrText xml:space="preserve"> XE "Independent Technical Evaluator (ITE)" </w:instrText>
      </w:r>
      <w:r w:rsidR="00B9370D" w:rsidRPr="00FA0C7D">
        <w:rPr>
          <w:rFonts w:asciiTheme="minorHAnsi" w:hAnsiTheme="minorHAnsi" w:cstheme="minorHAnsi"/>
        </w:rPr>
        <w:fldChar w:fldCharType="end"/>
      </w:r>
      <w:r w:rsidRPr="00FA0C7D">
        <w:rPr>
          <w:rFonts w:asciiTheme="minorHAnsi" w:hAnsiTheme="minorHAnsi" w:cstheme="minorHAnsi"/>
        </w:rPr>
        <w:t xml:space="preserve"> assessment;</w:t>
      </w:r>
    </w:p>
    <w:p w14:paraId="30A4CBCD" w14:textId="77777777" w:rsidR="007571EC" w:rsidRPr="00FA0C7D" w:rsidRDefault="007571EC" w:rsidP="00B2386B">
      <w:pPr>
        <w:pStyle w:val="ListParagraph"/>
        <w:numPr>
          <w:ilvl w:val="4"/>
          <w:numId w:val="1"/>
        </w:numPr>
        <w:autoSpaceDE w:val="0"/>
        <w:autoSpaceDN w:val="0"/>
        <w:adjustRightInd w:val="0"/>
        <w:spacing w:before="240"/>
        <w:rPr>
          <w:rFonts w:asciiTheme="minorHAnsi" w:hAnsiTheme="minorHAnsi" w:cstheme="minorHAnsi"/>
        </w:rPr>
      </w:pPr>
      <w:r w:rsidRPr="00FA0C7D">
        <w:rPr>
          <w:rFonts w:asciiTheme="minorHAnsi" w:hAnsiTheme="minorHAnsi" w:cstheme="minorHAnsi"/>
        </w:rPr>
        <w:t>the availability of funding;</w:t>
      </w:r>
    </w:p>
    <w:p w14:paraId="3D2B57AE" w14:textId="77777777" w:rsidR="007571EC" w:rsidRPr="00FA0C7D" w:rsidRDefault="007571EC" w:rsidP="00B2386B">
      <w:pPr>
        <w:pStyle w:val="ListParagraph"/>
        <w:numPr>
          <w:ilvl w:val="4"/>
          <w:numId w:val="1"/>
        </w:numPr>
        <w:autoSpaceDE w:val="0"/>
        <w:autoSpaceDN w:val="0"/>
        <w:adjustRightInd w:val="0"/>
        <w:spacing w:before="240"/>
        <w:rPr>
          <w:rFonts w:asciiTheme="minorHAnsi" w:hAnsiTheme="minorHAnsi" w:cstheme="minorHAnsi"/>
        </w:rPr>
      </w:pPr>
      <w:r w:rsidRPr="00FA0C7D">
        <w:rPr>
          <w:rFonts w:asciiTheme="minorHAnsi" w:hAnsiTheme="minorHAnsi" w:cstheme="minorHAnsi"/>
        </w:rPr>
        <w:t>details of any high project risks;</w:t>
      </w:r>
    </w:p>
    <w:p w14:paraId="42CF90BE" w14:textId="77777777" w:rsidR="007571EC" w:rsidRPr="00FA0C7D" w:rsidRDefault="007571EC" w:rsidP="00B2386B">
      <w:pPr>
        <w:pStyle w:val="ListParagraph"/>
        <w:numPr>
          <w:ilvl w:val="4"/>
          <w:numId w:val="1"/>
        </w:numPr>
        <w:autoSpaceDE w:val="0"/>
        <w:autoSpaceDN w:val="0"/>
        <w:adjustRightInd w:val="0"/>
        <w:spacing w:before="240"/>
        <w:rPr>
          <w:rFonts w:asciiTheme="minorHAnsi" w:hAnsiTheme="minorHAnsi" w:cstheme="minorHAnsi"/>
        </w:rPr>
      </w:pPr>
      <w:r w:rsidRPr="00FA0C7D">
        <w:rPr>
          <w:rFonts w:asciiTheme="minorHAnsi" w:hAnsiTheme="minorHAnsi" w:cstheme="minorHAnsi"/>
        </w:rPr>
        <w:t>the alternative project options which have been considered;</w:t>
      </w:r>
    </w:p>
    <w:p w14:paraId="2FF09D65" w14:textId="3536E2ED" w:rsidR="007571EC" w:rsidRPr="00FA0C7D" w:rsidRDefault="007571EC" w:rsidP="00B2386B">
      <w:pPr>
        <w:pStyle w:val="ListParagraph"/>
        <w:numPr>
          <w:ilvl w:val="4"/>
          <w:numId w:val="1"/>
        </w:numPr>
        <w:autoSpaceDE w:val="0"/>
        <w:autoSpaceDN w:val="0"/>
        <w:adjustRightInd w:val="0"/>
        <w:spacing w:before="240"/>
        <w:rPr>
          <w:rFonts w:asciiTheme="minorHAnsi" w:hAnsiTheme="minorHAnsi" w:cstheme="minorHAnsi"/>
        </w:rPr>
      </w:pPr>
      <w:r w:rsidRPr="00FA0C7D">
        <w:rPr>
          <w:rFonts w:asciiTheme="minorHAnsi" w:hAnsiTheme="minorHAnsi" w:cstheme="minorHAnsi"/>
        </w:rPr>
        <w:t xml:space="preserve">any comments received by </w:t>
      </w:r>
      <w:r w:rsidR="00B11AAE" w:rsidRPr="00FA0C7D">
        <w:rPr>
          <w:rFonts w:asciiTheme="minorHAnsi" w:hAnsiTheme="minorHAnsi" w:cstheme="minorHAnsi"/>
        </w:rPr>
        <w:t>SELEP</w:t>
      </w:r>
      <w:r w:rsidR="009B62F7" w:rsidRPr="00FA0C7D">
        <w:rPr>
          <w:rFonts w:asciiTheme="minorHAnsi" w:hAnsiTheme="minorHAnsi" w:cstheme="minorHAnsi"/>
        </w:rPr>
        <w:t xml:space="preserve"> 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directly (prior to the publication of the report) from members of the public or other stakeholders, in relation to the project.</w:t>
      </w:r>
    </w:p>
    <w:p w14:paraId="3CD2F366" w14:textId="77777777" w:rsidR="007571EC" w:rsidRPr="00FA0C7D" w:rsidRDefault="007571EC" w:rsidP="00B2386B">
      <w:pPr>
        <w:pStyle w:val="ListParagraph"/>
        <w:numPr>
          <w:ilvl w:val="4"/>
          <w:numId w:val="1"/>
        </w:numPr>
        <w:autoSpaceDE w:val="0"/>
        <w:autoSpaceDN w:val="0"/>
        <w:adjustRightInd w:val="0"/>
        <w:spacing w:before="240"/>
        <w:rPr>
          <w:rFonts w:asciiTheme="minorHAnsi" w:hAnsiTheme="minorHAnsi" w:cstheme="minorHAnsi"/>
        </w:rPr>
      </w:pPr>
      <w:r w:rsidRPr="00FA0C7D">
        <w:rPr>
          <w:rFonts w:asciiTheme="minorHAnsi" w:hAnsiTheme="minorHAnsi" w:cstheme="minorHAnsi"/>
        </w:rPr>
        <w:t>consideration as to whether the funding decision is compliant with the requirements of this Assurance Framework;</w:t>
      </w:r>
    </w:p>
    <w:p w14:paraId="03D06361" w14:textId="436C8C8A" w:rsidR="007571EC" w:rsidRPr="00FA0C7D" w:rsidRDefault="007571EC" w:rsidP="00B2386B">
      <w:pPr>
        <w:pStyle w:val="ListParagraph"/>
        <w:numPr>
          <w:ilvl w:val="4"/>
          <w:numId w:val="1"/>
        </w:numPr>
        <w:autoSpaceDE w:val="0"/>
        <w:autoSpaceDN w:val="0"/>
        <w:adjustRightInd w:val="0"/>
        <w:spacing w:before="240"/>
        <w:rPr>
          <w:rFonts w:asciiTheme="minorHAnsi" w:hAnsiTheme="minorHAnsi" w:cstheme="minorHAnsi"/>
        </w:rPr>
      </w:pPr>
      <w:r w:rsidRPr="00FA0C7D">
        <w:rPr>
          <w:rFonts w:asciiTheme="minorHAnsi" w:hAnsiTheme="minorHAnsi" w:cstheme="minorHAnsi"/>
        </w:rPr>
        <w:t xml:space="preserve">impartial advice and recommendations from the </w:t>
      </w:r>
      <w:r w:rsidR="009B62F7" w:rsidRPr="00FA0C7D">
        <w:rPr>
          <w:rFonts w:asciiTheme="minorHAnsi" w:hAnsiTheme="minorHAnsi" w:cstheme="minorHAnsi"/>
        </w:rPr>
        <w:t>S</w:t>
      </w:r>
      <w:r w:rsidRPr="00FA0C7D">
        <w:rPr>
          <w:rFonts w:asciiTheme="minorHAnsi" w:hAnsiTheme="minorHAnsi" w:cstheme="minorHAnsi"/>
        </w:rPr>
        <w:t>ecretariat on whether to fund the project under consideration; and</w:t>
      </w:r>
    </w:p>
    <w:p w14:paraId="6C81331D" w14:textId="73F6F27B" w:rsidR="007571EC" w:rsidRPr="00FA0C7D" w:rsidRDefault="007571EC" w:rsidP="00B2386B">
      <w:pPr>
        <w:pStyle w:val="ListParagraph"/>
        <w:numPr>
          <w:ilvl w:val="4"/>
          <w:numId w:val="1"/>
        </w:numPr>
        <w:autoSpaceDE w:val="0"/>
        <w:autoSpaceDN w:val="0"/>
        <w:adjustRightInd w:val="0"/>
        <w:spacing w:before="240"/>
        <w:rPr>
          <w:rFonts w:asciiTheme="minorHAnsi" w:hAnsiTheme="minorHAnsi" w:cstheme="minorHAnsi"/>
        </w:rPr>
      </w:pPr>
      <w:r w:rsidRPr="00FA0C7D">
        <w:rPr>
          <w:rFonts w:asciiTheme="minorHAnsi" w:hAnsiTheme="minorHAnsi" w:cstheme="minorHAnsi"/>
        </w:rPr>
        <w:t>Accountable Body</w:t>
      </w:r>
      <w:r w:rsidR="00DB7FDE" w:rsidRPr="00FA0C7D">
        <w:rPr>
          <w:rFonts w:asciiTheme="minorHAnsi" w:hAnsiTheme="minorHAnsi" w:cstheme="minorHAnsi"/>
        </w:rPr>
        <w:fldChar w:fldCharType="begin"/>
      </w:r>
      <w:r w:rsidR="00DB7FDE" w:rsidRPr="00FA0C7D">
        <w:instrText xml:space="preserve"> XE "Accountable Body" </w:instrText>
      </w:r>
      <w:r w:rsidR="00DB7FDE" w:rsidRPr="00FA0C7D">
        <w:rPr>
          <w:rFonts w:asciiTheme="minorHAnsi" w:hAnsiTheme="minorHAnsi" w:cstheme="minorHAnsi"/>
        </w:rPr>
        <w:fldChar w:fldCharType="end"/>
      </w:r>
      <w:r w:rsidRPr="00FA0C7D">
        <w:rPr>
          <w:rFonts w:asciiTheme="minorHAnsi" w:hAnsiTheme="minorHAnsi" w:cstheme="minorHAnsi"/>
        </w:rPr>
        <w:t xml:space="preserve"> comments on the legal and financial implications of the funding decision.</w:t>
      </w:r>
    </w:p>
    <w:p w14:paraId="3392C630" w14:textId="4F6FAEFB" w:rsidR="007571EC" w:rsidRPr="00FA0C7D" w:rsidRDefault="007571EC" w:rsidP="009F3464">
      <w:pPr>
        <w:pStyle w:val="Heading4"/>
      </w:pPr>
      <w:r w:rsidRPr="00FA0C7D">
        <w:t>The project business case is also made available as a background document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report.</w:t>
      </w:r>
    </w:p>
    <w:p w14:paraId="20C9F396" w14:textId="77777777" w:rsidR="007571EC" w:rsidRPr="00FA0C7D" w:rsidRDefault="007571EC" w:rsidP="009F3464">
      <w:pPr>
        <w:pStyle w:val="Heading4"/>
      </w:pPr>
      <w:r w:rsidRPr="00FA0C7D">
        <w:t xml:space="preserve">Successful projects will progress to delivery. Unsuccessful projects will be considered by the local partner for revision or will be removed from the programme. </w:t>
      </w:r>
    </w:p>
    <w:p w14:paraId="7E92744A" w14:textId="4FFDBB93" w:rsidR="007571EC" w:rsidRPr="00FA0C7D" w:rsidRDefault="007571EC" w:rsidP="009F3464">
      <w:pPr>
        <w:pStyle w:val="Heading4"/>
      </w:pPr>
      <w:r w:rsidRPr="00FA0C7D">
        <w:t>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is required to agree the removal of any project from</w:t>
      </w:r>
      <w:r w:rsidR="00A549B7" w:rsidRPr="00FA0C7D">
        <w:t xml:space="preserve"> the capital programme regardless of funding </w:t>
      </w:r>
      <w:r w:rsidR="005B674A" w:rsidRPr="00FA0C7D">
        <w:t>stream.</w:t>
      </w:r>
      <w:r w:rsidRPr="00FA0C7D">
        <w:t xml:space="preserve">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will be informed of any amendments or removal of any projects to and from the pipeline of projects which have been provisionally allocated or awarded funding.</w:t>
      </w:r>
    </w:p>
    <w:p w14:paraId="538440EE" w14:textId="6B00786A" w:rsidR="007571EC" w:rsidRPr="00FA0C7D" w:rsidRDefault="007571EC" w:rsidP="009F3464">
      <w:pPr>
        <w:pStyle w:val="Heading4"/>
      </w:pPr>
      <w:r w:rsidRPr="00FA0C7D">
        <w:t xml:space="preserve">The </w:t>
      </w:r>
      <w:r w:rsidR="009B62F7" w:rsidRPr="00FA0C7D">
        <w:t>Secretariat’s</w:t>
      </w:r>
      <w:r w:rsidRPr="00FA0C7D">
        <w:t xml:space="preserve"> Capital Programme Manager has overall responsibility for ensuring value for money for all projects and programmes and is responsible for overseeing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assessment and recommendations relating to each business case. The Capital Programme Manager is required to act independently from the project promoting the business case, and to sit outside the management unit responsible for developing and promoting the business case.</w:t>
      </w:r>
    </w:p>
    <w:p w14:paraId="13BBC2A8" w14:textId="56C24386" w:rsidR="007571EC" w:rsidRPr="00FA0C7D" w:rsidRDefault="00B11AAE" w:rsidP="009F3464">
      <w:pPr>
        <w:pStyle w:val="Heading4"/>
      </w:pPr>
      <w:r w:rsidRPr="00FA0C7D">
        <w:t>SELEP</w:t>
      </w:r>
      <w:r w:rsidR="007571EC" w:rsidRPr="00FA0C7D">
        <w:t xml:space="preserve"> </w:t>
      </w:r>
      <w:r w:rsidR="009B62F7" w:rsidRPr="00FA0C7D">
        <w:t>Ltd</w:t>
      </w:r>
      <w:r w:rsidR="00157533" w:rsidRPr="00FA0C7D">
        <w:fldChar w:fldCharType="begin"/>
      </w:r>
      <w:r w:rsidR="00157533" w:rsidRPr="00FA0C7D">
        <w:instrText xml:space="preserve"> XE "SELEP Ltd" </w:instrText>
      </w:r>
      <w:r w:rsidR="00157533" w:rsidRPr="00FA0C7D">
        <w:fldChar w:fldCharType="end"/>
      </w:r>
      <w:r w:rsidR="009B62F7" w:rsidRPr="00FA0C7D">
        <w:t xml:space="preserve"> </w:t>
      </w:r>
      <w:r w:rsidR="007571EC" w:rsidRPr="00FA0C7D">
        <w:t>will seek assurances from the Section 151</w:t>
      </w:r>
      <w:r w:rsidR="00157533" w:rsidRPr="00FA0C7D">
        <w:fldChar w:fldCharType="begin"/>
      </w:r>
      <w:r w:rsidR="00157533" w:rsidRPr="00FA0C7D">
        <w:instrText xml:space="preserve"> XE "Section 151 Officer" </w:instrText>
      </w:r>
      <w:r w:rsidR="00157533" w:rsidRPr="00FA0C7D">
        <w:fldChar w:fldCharType="end"/>
      </w:r>
      <w:r w:rsidR="007571EC" w:rsidRPr="00FA0C7D">
        <w:t xml:space="preserve"> Officer or equivalent responsible financial officer of the promoting partner that the value for money assessment is true and accurate.</w:t>
      </w:r>
    </w:p>
    <w:p w14:paraId="5D9781D3" w14:textId="77777777" w:rsidR="007D3CD0" w:rsidRPr="00FA0C7D" w:rsidRDefault="007D3CD0" w:rsidP="007D3CD0">
      <w:pPr>
        <w:pStyle w:val="Heading2"/>
      </w:pPr>
      <w:bookmarkStart w:id="1246" w:name="_Toc29296770"/>
      <w:bookmarkStart w:id="1247" w:name="_Toc102055327"/>
      <w:bookmarkStart w:id="1248" w:name="_Toc25839141"/>
      <w:bookmarkStart w:id="1249" w:name="_Toc29296785"/>
      <w:r w:rsidRPr="00FA0C7D">
        <w:t>Approving Funding</w:t>
      </w:r>
      <w:bookmarkEnd w:id="1246"/>
      <w:bookmarkEnd w:id="1247"/>
    </w:p>
    <w:p w14:paraId="185C6BF9" w14:textId="101DEB85" w:rsidR="007D3CD0" w:rsidRPr="00FA0C7D" w:rsidRDefault="007D3CD0" w:rsidP="007D3CD0">
      <w:pPr>
        <w:pStyle w:val="Heading3"/>
      </w:pPr>
      <w:r w:rsidRPr="00FA0C7D">
        <w:t>All funding decisions are taken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unless they are decisions made under the Chief Executive Officer’s delegated responsibilities, within the SELEP budget approved by the Accountability Board. The Chief Executive Officer delegation (</w:t>
      </w:r>
      <w:r w:rsidRPr="00FA0C7D">
        <w:fldChar w:fldCharType="begin"/>
      </w:r>
      <w:r w:rsidRPr="00FA0C7D">
        <w:instrText xml:space="preserve"> REF _Ref29897652 \r \p \h </w:instrText>
      </w:r>
      <w:r w:rsidR="00D87FC5" w:rsidRPr="00FA0C7D">
        <w:instrText xml:space="preserve"> \* MERGEFORMAT </w:instrText>
      </w:r>
      <w:r w:rsidRPr="00FA0C7D">
        <w:fldChar w:fldCharType="separate"/>
      </w:r>
      <w:r w:rsidR="00A130F7">
        <w:t>J.1.7 above</w:t>
      </w:r>
      <w:r w:rsidRPr="00FA0C7D">
        <w:fldChar w:fldCharType="end"/>
      </w:r>
      <w:r w:rsidRPr="00FA0C7D">
        <w:t>) operates within the Accountable Body</w:t>
      </w:r>
      <w:r w:rsidR="00DB7FDE" w:rsidRPr="00FA0C7D">
        <w:fldChar w:fldCharType="begin"/>
      </w:r>
      <w:r w:rsidR="00DB7FDE" w:rsidRPr="00FA0C7D">
        <w:instrText xml:space="preserve"> XE "Accountable Body" </w:instrText>
      </w:r>
      <w:r w:rsidR="00DB7FDE" w:rsidRPr="00FA0C7D">
        <w:fldChar w:fldCharType="end"/>
      </w:r>
      <w:r w:rsidRPr="00FA0C7D">
        <w:t>’s approved scheme of delegation.</w:t>
      </w:r>
    </w:p>
    <w:p w14:paraId="2CA6EDA6" w14:textId="1BF66838" w:rsidR="007D3CD0" w:rsidRPr="00FA0C7D" w:rsidRDefault="007D3CD0" w:rsidP="007D3CD0">
      <w:pPr>
        <w:pStyle w:val="Heading3"/>
        <w:rPr>
          <w:bCs/>
        </w:rPr>
      </w:pPr>
      <w:r w:rsidRPr="00FA0C7D">
        <w:t>All funding decisions made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or Chief Executive Officer to approve funding for a specific project or programme must be supported with a robust, independently assessed business case. Impartial advice on the merits of project business cases is provided by the independent technical evaluator (ITE</w:t>
      </w:r>
      <w:r w:rsidR="00B9370D" w:rsidRPr="00FA0C7D">
        <w:fldChar w:fldCharType="begin"/>
      </w:r>
      <w:r w:rsidR="00B9370D" w:rsidRPr="00FA0C7D">
        <w:instrText xml:space="preserve"> XE "Independent Technical Evaluator (ITE)" </w:instrText>
      </w:r>
      <w:r w:rsidR="00B9370D" w:rsidRPr="00FA0C7D">
        <w:fldChar w:fldCharType="end"/>
      </w:r>
      <w:r w:rsidRPr="00FA0C7D">
        <w:t>).</w:t>
      </w:r>
    </w:p>
    <w:p w14:paraId="1AF7CA01" w14:textId="77777777" w:rsidR="007D3CD0" w:rsidRPr="00FA0C7D" w:rsidRDefault="007D3CD0" w:rsidP="007D3CD0">
      <w:pPr>
        <w:pStyle w:val="Heading3"/>
      </w:pPr>
      <w:r w:rsidRPr="00FA0C7D">
        <w:t xml:space="preserve">A decision which is made in contravention of the process set out in this Assurance Framework will be invalid due to non-compliance. </w:t>
      </w:r>
    </w:p>
    <w:p w14:paraId="2F0D53E4" w14:textId="37F524F8" w:rsidR="007D3CD0" w:rsidRPr="00FA0C7D" w:rsidRDefault="007D3CD0" w:rsidP="00C149AF">
      <w:pPr>
        <w:pStyle w:val="Heading25"/>
      </w:pPr>
      <w:bookmarkStart w:id="1250" w:name="_Toc29296771"/>
      <w:bookmarkStart w:id="1251" w:name="_Toc102055328"/>
      <w:r w:rsidRPr="00FA0C7D">
        <w:t>Devolution</w:t>
      </w:r>
      <w:r w:rsidR="00DC0B5C" w:rsidRPr="00FA0C7D">
        <w:fldChar w:fldCharType="begin"/>
      </w:r>
      <w:r w:rsidR="00DC0B5C" w:rsidRPr="00FA0C7D">
        <w:instrText xml:space="preserve"> XE "Devolution" </w:instrText>
      </w:r>
      <w:r w:rsidR="00DC0B5C" w:rsidRPr="00FA0C7D">
        <w:fldChar w:fldCharType="end"/>
      </w:r>
      <w:r w:rsidRPr="00FA0C7D">
        <w:t xml:space="preserve"> of </w:t>
      </w:r>
      <w:bookmarkEnd w:id="1250"/>
      <w:r w:rsidR="00E03A31" w:rsidRPr="00FA0C7D">
        <w:t>Capital grants</w:t>
      </w:r>
      <w:bookmarkEnd w:id="1251"/>
      <w:r w:rsidR="00102C15" w:rsidRPr="00FA0C7D">
        <w:fldChar w:fldCharType="begin"/>
      </w:r>
      <w:r w:rsidR="00102C15" w:rsidRPr="00FA0C7D">
        <w:instrText xml:space="preserve"> XE "Local Growth Fund (LGF)" </w:instrText>
      </w:r>
      <w:r w:rsidR="00102C15" w:rsidRPr="00FA0C7D">
        <w:fldChar w:fldCharType="end"/>
      </w:r>
    </w:p>
    <w:p w14:paraId="2D582F44" w14:textId="52980E7E" w:rsidR="007D3CD0" w:rsidRPr="00FA0C7D" w:rsidRDefault="007D3CD0" w:rsidP="007D3CD0">
      <w:pPr>
        <w:pStyle w:val="Heading4"/>
      </w:pPr>
      <w:r w:rsidRPr="00FA0C7D">
        <w:t xml:space="preserve">To devolve </w:t>
      </w:r>
      <w:r w:rsidR="00E03A31" w:rsidRPr="00FA0C7D">
        <w:t>capital grants</w:t>
      </w:r>
      <w:r w:rsidR="00102C15" w:rsidRPr="00FA0C7D">
        <w:fldChar w:fldCharType="begin"/>
      </w:r>
      <w:r w:rsidR="00102C15" w:rsidRPr="00FA0C7D">
        <w:instrText xml:space="preserve"> XE "Local Growth Fund (LGF)" </w:instrText>
      </w:r>
      <w:r w:rsidR="00102C15" w:rsidRPr="00FA0C7D">
        <w:fldChar w:fldCharType="end"/>
      </w:r>
      <w:r w:rsidRPr="00FA0C7D">
        <w:t>,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ensures that there is a service level agreement (SLA</w:t>
      </w:r>
      <w:r w:rsidR="003F5137" w:rsidRPr="00FA0C7D">
        <w:fldChar w:fldCharType="begin"/>
      </w:r>
      <w:r w:rsidR="003F5137" w:rsidRPr="00FA0C7D">
        <w:instrText xml:space="preserve"> XE "Service Level Agreement (SLA)" </w:instrText>
      </w:r>
      <w:r w:rsidR="003F5137" w:rsidRPr="00FA0C7D">
        <w:fldChar w:fldCharType="end"/>
      </w:r>
      <w:r w:rsidRPr="00FA0C7D">
        <w:t>) or grant agreement in place with the respective Partner Authorities which sets out the minimum requirements and expectations relating to the grant allocations. This includes but is not limited to:</w:t>
      </w:r>
    </w:p>
    <w:p w14:paraId="2B1A0A96" w14:textId="45244775" w:rsidR="007D3CD0" w:rsidRPr="00FA0C7D" w:rsidRDefault="007D3CD0" w:rsidP="007D3CD0">
      <w:pPr>
        <w:pStyle w:val="Heading5"/>
      </w:pPr>
      <w:r w:rsidRPr="00FA0C7D">
        <w:t>providing grant funding to the relevant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for all schemes within its area (approved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following ITE</w:t>
      </w:r>
      <w:r w:rsidR="00B9370D" w:rsidRPr="00FA0C7D">
        <w:fldChar w:fldCharType="begin"/>
      </w:r>
      <w:r w:rsidR="00B9370D" w:rsidRPr="00FA0C7D">
        <w:instrText xml:space="preserve"> XE "Independent Technical Evaluator (ITE)" </w:instrText>
      </w:r>
      <w:r w:rsidR="00B9370D" w:rsidRPr="00FA0C7D">
        <w:fldChar w:fldCharType="end"/>
      </w:r>
      <w:r w:rsidRPr="00FA0C7D">
        <w:t xml:space="preserve"> appraisal);</w:t>
      </w:r>
    </w:p>
    <w:p w14:paraId="2114EFE4" w14:textId="77777777" w:rsidR="007D3CD0" w:rsidRPr="00FA0C7D" w:rsidRDefault="007D3CD0" w:rsidP="007D3CD0">
      <w:pPr>
        <w:pStyle w:val="Heading5"/>
      </w:pPr>
      <w:r w:rsidRPr="00FA0C7D">
        <w:t>devolving responsibility for all relevant requirements, including clawback provisions if applicable, as specified or intended by the grant awarding body;</w:t>
      </w:r>
    </w:p>
    <w:p w14:paraId="3B43B7AC" w14:textId="5DFC3F19" w:rsidR="007D3CD0" w:rsidRPr="00FA0C7D" w:rsidRDefault="007D3CD0" w:rsidP="007D3CD0">
      <w:pPr>
        <w:pStyle w:val="Heading5"/>
      </w:pPr>
      <w:r w:rsidRPr="00FA0C7D">
        <w:t>adhering to all Government</w:t>
      </w:r>
      <w:r w:rsidR="00157533" w:rsidRPr="00FA0C7D">
        <w:fldChar w:fldCharType="begin"/>
      </w:r>
      <w:r w:rsidR="00157533" w:rsidRPr="00FA0C7D">
        <w:instrText xml:space="preserve"> XE "Government" </w:instrText>
      </w:r>
      <w:r w:rsidR="00157533" w:rsidRPr="00FA0C7D">
        <w:fldChar w:fldCharType="end"/>
      </w:r>
      <w:r w:rsidRPr="00FA0C7D">
        <w:t xml:space="preserve"> grant conditions;</w:t>
      </w:r>
    </w:p>
    <w:p w14:paraId="2FEA2404" w14:textId="77777777" w:rsidR="007D3CD0" w:rsidRPr="00FA0C7D" w:rsidRDefault="007D3CD0" w:rsidP="007D3CD0">
      <w:pPr>
        <w:pStyle w:val="Heading5"/>
      </w:pPr>
      <w:r w:rsidRPr="00FA0C7D">
        <w:t>any monitoring or reporting requirements; and</w:t>
      </w:r>
    </w:p>
    <w:p w14:paraId="447481D3" w14:textId="12A12E6F" w:rsidR="007D3CD0" w:rsidRPr="00FA0C7D" w:rsidRDefault="007D3CD0" w:rsidP="007D3CD0">
      <w:pPr>
        <w:pStyle w:val="Heading5"/>
      </w:pPr>
      <w:r w:rsidRPr="00FA0C7D">
        <w:t>committing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to be responsible for any project overspend.</w:t>
      </w:r>
    </w:p>
    <w:p w14:paraId="44A5435C" w14:textId="52484DC6" w:rsidR="007D3CD0" w:rsidRPr="00FA0C7D" w:rsidRDefault="007D3CD0" w:rsidP="007D3CD0">
      <w:pPr>
        <w:pStyle w:val="Heading4"/>
      </w:pPr>
      <w:r w:rsidRPr="00FA0C7D">
        <w:t>For Capital Skills funding,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ensures that there is a grant agreement in place (on similar terms to the SLA</w:t>
      </w:r>
      <w:r w:rsidR="003F5137" w:rsidRPr="00FA0C7D">
        <w:fldChar w:fldCharType="begin"/>
      </w:r>
      <w:r w:rsidR="003F5137" w:rsidRPr="00FA0C7D">
        <w:instrText xml:space="preserve"> XE "Service Level Agreement (SLA)" </w:instrText>
      </w:r>
      <w:r w:rsidR="003F5137" w:rsidRPr="00FA0C7D">
        <w:fldChar w:fldCharType="end"/>
      </w:r>
      <w:r w:rsidRPr="00FA0C7D">
        <w:t>) between the Accountable Body and the respective college before any funding is released. The Accountable Body will only transfer grant funding for the purpose of delivering the project for which the grant has been awarded, if the following conditions are met:</w:t>
      </w:r>
    </w:p>
    <w:p w14:paraId="1315F3BF" w14:textId="4D970EB8" w:rsidR="007D3CD0" w:rsidRPr="00FA0C7D" w:rsidRDefault="007D3CD0" w:rsidP="007D3CD0">
      <w:pPr>
        <w:pStyle w:val="Heading5"/>
      </w:pPr>
      <w:r w:rsidRPr="00FA0C7D">
        <w:t>the grant allocation must have been approved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in line with the business case development </w:t>
      </w:r>
      <w:r w:rsidR="002C12EC" w:rsidRPr="00FA0C7D">
        <w:t>(</w:t>
      </w:r>
      <w:r w:rsidR="00AC1755" w:rsidRPr="00FA0C7D">
        <w:fldChar w:fldCharType="begin"/>
      </w:r>
      <w:r w:rsidR="00AC1755" w:rsidRPr="00FA0C7D">
        <w:instrText xml:space="preserve"> REF _Ref29901040 \r \p \h </w:instrText>
      </w:r>
      <w:r w:rsidR="00D87FC5" w:rsidRPr="00FA0C7D">
        <w:instrText xml:space="preserve"> \* MERGEFORMAT </w:instrText>
      </w:r>
      <w:r w:rsidR="00AC1755" w:rsidRPr="00FA0C7D">
        <w:fldChar w:fldCharType="separate"/>
      </w:r>
      <w:r w:rsidR="00A130F7">
        <w:t>V above</w:t>
      </w:r>
      <w:r w:rsidR="00AC1755" w:rsidRPr="00FA0C7D">
        <w:fldChar w:fldCharType="end"/>
      </w:r>
      <w:r w:rsidR="002C12EC" w:rsidRPr="00FA0C7D">
        <w:t>)</w:t>
      </w:r>
      <w:r w:rsidRPr="00FA0C7D">
        <w:t xml:space="preserve"> and value for money (</w:t>
      </w:r>
      <w:r w:rsidR="002C12EC" w:rsidRPr="00FA0C7D">
        <w:fldChar w:fldCharType="begin"/>
      </w:r>
      <w:r w:rsidR="002C12EC" w:rsidRPr="00FA0C7D">
        <w:instrText xml:space="preserve"> REF _Ref29901020 \r \p \h </w:instrText>
      </w:r>
      <w:r w:rsidR="00D87FC5" w:rsidRPr="00FA0C7D">
        <w:instrText xml:space="preserve"> \* MERGEFORMAT </w:instrText>
      </w:r>
      <w:r w:rsidR="002C12EC" w:rsidRPr="00FA0C7D">
        <w:fldChar w:fldCharType="separate"/>
      </w:r>
      <w:r w:rsidR="00A130F7">
        <w:t>S above</w:t>
      </w:r>
      <w:r w:rsidR="002C12EC" w:rsidRPr="00FA0C7D">
        <w:fldChar w:fldCharType="end"/>
      </w:r>
      <w:r w:rsidRPr="00FA0C7D">
        <w:t>) assurance process;</w:t>
      </w:r>
    </w:p>
    <w:p w14:paraId="4C349943" w14:textId="179ED031" w:rsidR="007D3CD0" w:rsidRPr="00FA0C7D" w:rsidRDefault="007D3CD0" w:rsidP="007D3CD0">
      <w:pPr>
        <w:pStyle w:val="Heading5"/>
      </w:pPr>
      <w:r w:rsidRPr="00FA0C7D">
        <w:t>a copy of the respective SLA</w:t>
      </w:r>
      <w:r w:rsidR="003F5137" w:rsidRPr="00FA0C7D">
        <w:fldChar w:fldCharType="begin"/>
      </w:r>
      <w:r w:rsidR="003F5137" w:rsidRPr="00FA0C7D">
        <w:instrText xml:space="preserve"> XE "Service Level Agreement (SLA)" </w:instrText>
      </w:r>
      <w:r w:rsidR="003F5137" w:rsidRPr="00FA0C7D">
        <w:fldChar w:fldCharType="end"/>
      </w:r>
      <w:r w:rsidRPr="00FA0C7D">
        <w:t xml:space="preserve"> or grant agreement, signed in accordance with the requirements of the agreement, has been sent to the Accountable Body</w:t>
      </w:r>
      <w:r w:rsidR="00DB7FDE" w:rsidRPr="00FA0C7D">
        <w:fldChar w:fldCharType="begin"/>
      </w:r>
      <w:r w:rsidR="00DB7FDE" w:rsidRPr="00FA0C7D">
        <w:instrText xml:space="preserve"> XE "Accountable Body" </w:instrText>
      </w:r>
      <w:r w:rsidR="00DB7FDE" w:rsidRPr="00FA0C7D">
        <w:fldChar w:fldCharType="end"/>
      </w:r>
      <w:r w:rsidRPr="00FA0C7D">
        <w:t>’s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and</w:t>
      </w:r>
    </w:p>
    <w:p w14:paraId="18E885FF" w14:textId="3108B165" w:rsidR="007D3CD0" w:rsidRPr="00FA0C7D" w:rsidRDefault="007D3CD0" w:rsidP="007D3CD0">
      <w:pPr>
        <w:pStyle w:val="Heading5"/>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is in receipt of the grant from the Government</w:t>
      </w:r>
      <w:r w:rsidR="00157533" w:rsidRPr="00FA0C7D">
        <w:fldChar w:fldCharType="begin"/>
      </w:r>
      <w:r w:rsidR="00157533" w:rsidRPr="00FA0C7D">
        <w:instrText xml:space="preserve"> XE "Government" </w:instrText>
      </w:r>
      <w:r w:rsidR="00157533" w:rsidRPr="00FA0C7D">
        <w:fldChar w:fldCharType="end"/>
      </w:r>
      <w:r w:rsidRPr="00FA0C7D">
        <w:t>.</w:t>
      </w:r>
    </w:p>
    <w:p w14:paraId="2B693545" w14:textId="56DAB30E" w:rsidR="007D3CD0" w:rsidRPr="00FA0C7D" w:rsidRDefault="007D3CD0" w:rsidP="007D3CD0">
      <w:pPr>
        <w:pStyle w:val="Heading4"/>
      </w:pPr>
      <w:r w:rsidRPr="00FA0C7D">
        <w:t xml:space="preserve">The grant for each </w:t>
      </w:r>
      <w:r w:rsidR="00A440EE" w:rsidRPr="00FA0C7D">
        <w:t xml:space="preserve">Capital </w:t>
      </w:r>
      <w:r w:rsidR="00A92E27" w:rsidRPr="00FA0C7D">
        <w:t xml:space="preserve">Grant </w:t>
      </w:r>
      <w:r w:rsidRPr="00FA0C7D">
        <w:t>Project will be paid</w:t>
      </w:r>
      <w:r w:rsidR="00A92E27" w:rsidRPr="00FA0C7D">
        <w:t xml:space="preserve"> in accordance with the SLA</w:t>
      </w:r>
      <w:r w:rsidRPr="00FA0C7D">
        <w:t>.</w:t>
      </w:r>
    </w:p>
    <w:p w14:paraId="7E2D634A" w14:textId="48793053" w:rsidR="007D3CD0" w:rsidRPr="00FA0C7D" w:rsidRDefault="007D3CD0" w:rsidP="007D3CD0">
      <w:pPr>
        <w:pStyle w:val="Heading4"/>
      </w:pPr>
      <w:r w:rsidRPr="00FA0C7D">
        <w:t>The amount of</w:t>
      </w:r>
      <w:r w:rsidR="00A92E27" w:rsidRPr="00FA0C7D">
        <w:t xml:space="preserve"> capital grant</w:t>
      </w:r>
      <w:r w:rsidRPr="00FA0C7D">
        <w:t xml:space="preserve"> transferred to the partner in relation to </w:t>
      </w:r>
      <w:r w:rsidR="00A92E27" w:rsidRPr="00FA0C7D">
        <w:t xml:space="preserve">a </w:t>
      </w:r>
      <w:r w:rsidRPr="00FA0C7D">
        <w:t>project will not exceed the</w:t>
      </w:r>
      <w:r w:rsidR="00A92E27" w:rsidRPr="00FA0C7D">
        <w:t xml:space="preserve"> capital </w:t>
      </w:r>
      <w:r w:rsidR="005B674A" w:rsidRPr="00FA0C7D">
        <w:t>grant spend</w:t>
      </w:r>
      <w:r w:rsidRPr="00FA0C7D">
        <w:t xml:space="preserve"> approved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w:t>
      </w:r>
    </w:p>
    <w:p w14:paraId="2E471C2C" w14:textId="68EFDD01" w:rsidR="007D3CD0" w:rsidRPr="00FA0C7D" w:rsidRDefault="007D3CD0" w:rsidP="007D3CD0">
      <w:pPr>
        <w:pStyle w:val="Heading4"/>
      </w:pPr>
      <w:r w:rsidRPr="00FA0C7D">
        <w:t>The partner’s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or equivalent responsible financial officer is required to carry out the normal stewardship role, in terms of monitoring and accounting in respect of </w:t>
      </w:r>
      <w:r w:rsidR="00BE105D" w:rsidRPr="00FA0C7D">
        <w:t xml:space="preserve">any capital grants </w:t>
      </w:r>
      <w:r w:rsidRPr="00FA0C7D">
        <w:t>received by the Partner Authority</w:t>
      </w:r>
      <w:r w:rsidR="00157533" w:rsidRPr="00FA0C7D">
        <w:fldChar w:fldCharType="begin"/>
      </w:r>
      <w:r w:rsidR="00157533" w:rsidRPr="00FA0C7D">
        <w:instrText xml:space="preserve"> XE "Council" </w:instrText>
      </w:r>
      <w:r w:rsidR="00157533" w:rsidRPr="00FA0C7D">
        <w:fldChar w:fldCharType="end"/>
      </w:r>
      <w:r w:rsidRPr="00FA0C7D">
        <w:t>.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is responsible for providing regular reports to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the Secretariat’s Capital Programme Manager to enable quarterly reporting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and Government</w:t>
      </w:r>
      <w:r w:rsidR="00157533" w:rsidRPr="00FA0C7D">
        <w:fldChar w:fldCharType="begin"/>
      </w:r>
      <w:r w:rsidR="00157533" w:rsidRPr="00FA0C7D">
        <w:instrText xml:space="preserve"> XE "Government" </w:instrText>
      </w:r>
      <w:r w:rsidR="00157533" w:rsidRPr="00FA0C7D">
        <w:fldChar w:fldCharType="end"/>
      </w:r>
      <w:r w:rsidRPr="00FA0C7D">
        <w:t>.</w:t>
      </w:r>
    </w:p>
    <w:p w14:paraId="79109B6C" w14:textId="36F09878" w:rsidR="007D3CD0" w:rsidRPr="00FA0C7D" w:rsidRDefault="007D3CD0" w:rsidP="00C149AF">
      <w:pPr>
        <w:pStyle w:val="Heading25"/>
      </w:pPr>
      <w:bookmarkStart w:id="1252" w:name="_Toc29296772"/>
      <w:bookmarkStart w:id="1253" w:name="_Toc102055329"/>
      <w:r w:rsidRPr="00FA0C7D">
        <w:t>Devolution</w:t>
      </w:r>
      <w:r w:rsidR="00DC0B5C" w:rsidRPr="00FA0C7D">
        <w:fldChar w:fldCharType="begin"/>
      </w:r>
      <w:r w:rsidR="00DC0B5C" w:rsidRPr="00FA0C7D">
        <w:instrText xml:space="preserve"> XE "Devolution" </w:instrText>
      </w:r>
      <w:r w:rsidR="00DC0B5C" w:rsidRPr="00FA0C7D">
        <w:fldChar w:fldCharType="end"/>
      </w:r>
      <w:r w:rsidRPr="00FA0C7D">
        <w:t xml:space="preserve"> of GPF</w:t>
      </w:r>
      <w:bookmarkEnd w:id="1252"/>
      <w:bookmarkEnd w:id="1253"/>
      <w:r w:rsidR="00B11DA6" w:rsidRPr="00FA0C7D">
        <w:fldChar w:fldCharType="begin"/>
      </w:r>
      <w:r w:rsidR="00B11DA6" w:rsidRPr="00FA0C7D">
        <w:instrText xml:space="preserve"> XE "Growing Places Fund (GPF)" </w:instrText>
      </w:r>
      <w:r w:rsidR="00B11DA6" w:rsidRPr="00FA0C7D">
        <w:fldChar w:fldCharType="end"/>
      </w:r>
    </w:p>
    <w:p w14:paraId="0D277D77" w14:textId="7F375B99" w:rsidR="007D3CD0" w:rsidRPr="00FA0C7D" w:rsidRDefault="007D3CD0" w:rsidP="007D3CD0">
      <w:pPr>
        <w:pStyle w:val="Heading4"/>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ensures that there is a loan agreement in place between the Accountable Body and the respective partner for any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capital loans before funding is released. </w:t>
      </w:r>
    </w:p>
    <w:p w14:paraId="3F050231" w14:textId="4CA6E470" w:rsidR="007D3CD0" w:rsidRPr="00FA0C7D" w:rsidRDefault="007D3CD0" w:rsidP="007D3CD0">
      <w:pPr>
        <w:pStyle w:val="Heading4"/>
      </w:pPr>
      <w:r w:rsidRPr="00FA0C7D">
        <w:t>The funding for each allocated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project will be paid to the partner in advance, provided that the following conditions are met:</w:t>
      </w:r>
    </w:p>
    <w:p w14:paraId="3E31E1F9" w14:textId="62CB9E24" w:rsidR="007D3CD0" w:rsidRPr="00FA0C7D" w:rsidRDefault="007D3CD0" w:rsidP="007D3CD0">
      <w:pPr>
        <w:pStyle w:val="Heading5"/>
      </w:pPr>
      <w:r w:rsidRPr="00FA0C7D">
        <w:t>The loan allocation must have been approved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in line with the business case development (</w:t>
      </w:r>
      <w:r w:rsidR="00AC1755" w:rsidRPr="00FA0C7D">
        <w:fldChar w:fldCharType="begin"/>
      </w:r>
      <w:r w:rsidR="00AC1755" w:rsidRPr="00FA0C7D">
        <w:instrText xml:space="preserve"> REF _Ref29901069 \r \p \h </w:instrText>
      </w:r>
      <w:r w:rsidR="00D87FC5" w:rsidRPr="00FA0C7D">
        <w:instrText xml:space="preserve"> \* MERGEFORMAT </w:instrText>
      </w:r>
      <w:r w:rsidR="00AC1755" w:rsidRPr="00FA0C7D">
        <w:fldChar w:fldCharType="separate"/>
      </w:r>
      <w:r w:rsidR="00A130F7">
        <w:t>V above</w:t>
      </w:r>
      <w:r w:rsidR="00AC1755" w:rsidRPr="00FA0C7D">
        <w:fldChar w:fldCharType="end"/>
      </w:r>
      <w:r w:rsidRPr="00FA0C7D">
        <w:t>) and value for money (</w:t>
      </w:r>
      <w:r w:rsidR="00AC1755" w:rsidRPr="00FA0C7D">
        <w:fldChar w:fldCharType="begin"/>
      </w:r>
      <w:r w:rsidR="00AC1755" w:rsidRPr="00FA0C7D">
        <w:instrText xml:space="preserve"> REF _Ref29901093 \r \p \h </w:instrText>
      </w:r>
      <w:r w:rsidR="00D87FC5" w:rsidRPr="00FA0C7D">
        <w:instrText xml:space="preserve"> \* MERGEFORMAT </w:instrText>
      </w:r>
      <w:r w:rsidR="00AC1755" w:rsidRPr="00FA0C7D">
        <w:fldChar w:fldCharType="separate"/>
      </w:r>
      <w:r w:rsidR="00A130F7">
        <w:t>S above</w:t>
      </w:r>
      <w:r w:rsidR="00AC1755" w:rsidRPr="00FA0C7D">
        <w:fldChar w:fldCharType="end"/>
      </w:r>
      <w:r w:rsidRPr="00FA0C7D">
        <w:t>) assurance process.</w:t>
      </w:r>
    </w:p>
    <w:p w14:paraId="1AB6F4F0" w14:textId="745AD389" w:rsidR="007D3CD0" w:rsidRPr="00FA0C7D" w:rsidRDefault="007D3CD0" w:rsidP="007D3CD0">
      <w:pPr>
        <w:pStyle w:val="Heading5"/>
      </w:pPr>
      <w:r w:rsidRPr="00FA0C7D">
        <w:t>A copy of the respective loan agreement, signed in accordance with the requirements of the agreement, has been sent to the Accountable Body</w:t>
      </w:r>
      <w:r w:rsidR="00DB7FDE" w:rsidRPr="00FA0C7D">
        <w:fldChar w:fldCharType="begin"/>
      </w:r>
      <w:r w:rsidR="00DB7FDE" w:rsidRPr="00FA0C7D">
        <w:instrText xml:space="preserve"> XE "Accountable Body" </w:instrText>
      </w:r>
      <w:r w:rsidR="00DB7FDE" w:rsidRPr="00FA0C7D">
        <w:fldChar w:fldCharType="end"/>
      </w:r>
      <w:r w:rsidRPr="00FA0C7D">
        <w:t>’s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and</w:t>
      </w:r>
    </w:p>
    <w:p w14:paraId="77DF48BE" w14:textId="7E47B431" w:rsidR="007D3CD0" w:rsidRPr="00FA0C7D" w:rsidRDefault="007D3CD0" w:rsidP="007D3CD0">
      <w:pPr>
        <w:pStyle w:val="Heading5"/>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is in receipt of sufficient funds from the repayment of existing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loans.</w:t>
      </w:r>
    </w:p>
    <w:p w14:paraId="4BF68BA5" w14:textId="2CA99FF0" w:rsidR="007D3CD0" w:rsidRPr="00FA0C7D" w:rsidRDefault="007D3CD0" w:rsidP="007D3CD0">
      <w:pPr>
        <w:pStyle w:val="Heading4"/>
      </w:pPr>
      <w:r w:rsidRPr="00FA0C7D">
        <w:t>The Partner Authority</w:t>
      </w:r>
      <w:r w:rsidR="00157533" w:rsidRPr="00FA0C7D">
        <w:fldChar w:fldCharType="begin"/>
      </w:r>
      <w:r w:rsidR="00157533" w:rsidRPr="00FA0C7D">
        <w:instrText xml:space="preserve"> XE "Council" </w:instrText>
      </w:r>
      <w:r w:rsidR="00157533" w:rsidRPr="00FA0C7D">
        <w:fldChar w:fldCharType="end"/>
      </w:r>
      <w:r w:rsidRPr="00FA0C7D">
        <w:t>’s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or equivalent responsible financial officer is required to carry out the normal stewardship role in terms of monitoring and accounting in respect of the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received by the Partner Authority</w:t>
      </w:r>
      <w:r w:rsidR="00157533" w:rsidRPr="00FA0C7D">
        <w:fldChar w:fldCharType="begin"/>
      </w:r>
      <w:r w:rsidR="00157533" w:rsidRPr="00FA0C7D">
        <w:instrText xml:space="preserve"> XE "Council" </w:instrText>
      </w:r>
      <w:r w:rsidR="00157533" w:rsidRPr="00FA0C7D">
        <w:fldChar w:fldCharType="end"/>
      </w:r>
      <w:r w:rsidRPr="00FA0C7D">
        <w:t>.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is responsible for providing regular reports to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the Secretariat’s Capital Programme Manager to enable quarterly reporting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w:t>
      </w:r>
    </w:p>
    <w:p w14:paraId="4C582510" w14:textId="209E95D3" w:rsidR="007D3CD0" w:rsidRPr="00FA0C7D" w:rsidRDefault="007D3CD0" w:rsidP="007D3CD0">
      <w:pPr>
        <w:pStyle w:val="Heading4"/>
      </w:pPr>
      <w:r w:rsidRPr="00FA0C7D">
        <w:t>Following approval of funding for a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capital project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a capped contribution from the SELEP Ltd</w:t>
      </w:r>
      <w:r w:rsidR="00157533" w:rsidRPr="00FA0C7D">
        <w:fldChar w:fldCharType="begin"/>
      </w:r>
      <w:r w:rsidR="00157533" w:rsidRPr="00FA0C7D">
        <w:instrText xml:space="preserve"> XE "SELEP Ltd" </w:instrText>
      </w:r>
      <w:r w:rsidR="00157533" w:rsidRPr="00FA0C7D">
        <w:fldChar w:fldCharType="end"/>
      </w:r>
      <w:r w:rsidRPr="00FA0C7D">
        <w:t xml:space="preserve"> via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will be made to the project cost.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will be responsible for all cost increases that may occur through the delivery period.</w:t>
      </w:r>
    </w:p>
    <w:p w14:paraId="6C92B4C5" w14:textId="1B5D2E29" w:rsidR="007D3CD0" w:rsidRPr="00FA0C7D" w:rsidRDefault="007D3CD0" w:rsidP="007D3CD0">
      <w:pPr>
        <w:pStyle w:val="Heading4"/>
      </w:pPr>
      <w:r w:rsidRPr="00FA0C7D">
        <w:t>Where the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project is not being delivered by the partner, the partner is required to enter into a loan agreement with the project delivery body. This agreement ensures the delivery of the project in compliance with the conditions of the loan agreement between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the partner. </w:t>
      </w:r>
    </w:p>
    <w:p w14:paraId="532DE13A" w14:textId="7B1493F5" w:rsidR="007D3CD0" w:rsidRPr="00FA0C7D" w:rsidRDefault="007D3CD0" w:rsidP="00C149AF">
      <w:pPr>
        <w:pStyle w:val="Heading25"/>
      </w:pPr>
      <w:bookmarkStart w:id="1254" w:name="_Toc29296773"/>
      <w:bookmarkStart w:id="1255" w:name="_Toc102055330"/>
      <w:r w:rsidRPr="00FA0C7D">
        <w:t>Revenue Grants (including Sector Support</w:t>
      </w:r>
      <w:r w:rsidR="00157533" w:rsidRPr="00FA0C7D">
        <w:fldChar w:fldCharType="begin"/>
      </w:r>
      <w:r w:rsidR="00157533" w:rsidRPr="00FA0C7D">
        <w:instrText xml:space="preserve"> XE "Sector Support Fund (SSF)" </w:instrText>
      </w:r>
      <w:r w:rsidR="00157533" w:rsidRPr="00FA0C7D">
        <w:fldChar w:fldCharType="end"/>
      </w:r>
      <w:r w:rsidRPr="00FA0C7D">
        <w:t xml:space="preserve"> Fund)</w:t>
      </w:r>
      <w:bookmarkEnd w:id="1254"/>
      <w:bookmarkEnd w:id="1255"/>
    </w:p>
    <w:p w14:paraId="22264B0F" w14:textId="54FE544A" w:rsidR="007D3CD0" w:rsidRPr="00FA0C7D" w:rsidRDefault="007D3CD0" w:rsidP="007D3CD0">
      <w:pPr>
        <w:pStyle w:val="Heading4"/>
      </w:pPr>
      <w:r w:rsidRPr="00FA0C7D">
        <w:t>Regarding revenue grant funding</w:t>
      </w:r>
      <w:r w:rsidR="00B33E57" w:rsidRPr="00FA0C7D">
        <w:t xml:space="preserve"> (except COVID-19 Recovery Fund</w:t>
      </w:r>
      <w:r w:rsidR="00F57C5D" w:rsidRPr="00FA0C7D">
        <w:t>s</w:t>
      </w:r>
      <w:r w:rsidR="00B33E57" w:rsidRPr="00FA0C7D">
        <w:t>)</w:t>
      </w:r>
      <w:r w:rsidRPr="00FA0C7D">
        <w:t>,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ensures that there is a grant agreement in place between the Accountable Body and the respective partner before any funding is released.</w:t>
      </w:r>
    </w:p>
    <w:p w14:paraId="321A41E3" w14:textId="77777777" w:rsidR="007D3CD0" w:rsidRPr="00FA0C7D" w:rsidRDefault="007D3CD0" w:rsidP="007D3CD0">
      <w:pPr>
        <w:pStyle w:val="Heading4"/>
      </w:pPr>
      <w:r w:rsidRPr="00FA0C7D">
        <w:t>The funding for each allocated revenue grant project will be paid to the partner in advance, provided that the following conditions are met:</w:t>
      </w:r>
    </w:p>
    <w:p w14:paraId="345E6739" w14:textId="1B92B811" w:rsidR="007D3CD0" w:rsidRPr="00FA0C7D" w:rsidRDefault="007D3CD0" w:rsidP="007D3CD0">
      <w:pPr>
        <w:pStyle w:val="Heading5"/>
      </w:pPr>
      <w:r w:rsidRPr="00FA0C7D">
        <w:t>The established application process must be followed, where required, such as that in place for the Sector Support</w:t>
      </w:r>
      <w:r w:rsidR="00157533" w:rsidRPr="00FA0C7D">
        <w:fldChar w:fldCharType="begin"/>
      </w:r>
      <w:r w:rsidR="00157533" w:rsidRPr="00FA0C7D">
        <w:instrText xml:space="preserve"> XE "Sector Support Fund (SSF)" </w:instrText>
      </w:r>
      <w:r w:rsidR="00157533" w:rsidRPr="00FA0C7D">
        <w:fldChar w:fldCharType="end"/>
      </w:r>
      <w:r w:rsidRPr="00FA0C7D">
        <w:t xml:space="preserve"> </w:t>
      </w:r>
      <w:ins w:id="1256" w:author="Helen Dyer - Capital Programme Manager (SELEP)" w:date="2023-03-13T10:19:00Z">
        <w:r w:rsidR="00417FDB">
          <w:t xml:space="preserve">Fund </w:t>
        </w:r>
      </w:ins>
      <w:del w:id="1257" w:author="Helen Dyer - Capital Programme Manager (SELEP)" w:date="2023-03-13T10:19:00Z">
        <w:r w:rsidRPr="00FA0C7D" w:rsidDel="00417FDB">
          <w:delText>F</w:delText>
        </w:r>
      </w:del>
      <w:ins w:id="1258" w:author="Helen Dyer - Capital Programme Manager (SELEP)" w:date="2023-03-13T10:19:00Z">
        <w:r w:rsidR="00417FDB">
          <w:t>f</w:t>
        </w:r>
      </w:ins>
      <w:r w:rsidRPr="00FA0C7D">
        <w:t>unding process (</w:t>
      </w:r>
      <w:r w:rsidR="00ED3001" w:rsidRPr="00FA0C7D">
        <w:fldChar w:fldCharType="begin"/>
      </w:r>
      <w:r w:rsidR="00ED3001" w:rsidRPr="00FA0C7D">
        <w:instrText xml:space="preserve"> REF _Ref29901273 \r \h </w:instrText>
      </w:r>
      <w:r w:rsidR="00D87FC5" w:rsidRPr="00FA0C7D">
        <w:instrText xml:space="preserve"> \* MERGEFORMAT </w:instrText>
      </w:r>
      <w:r w:rsidR="00ED3001" w:rsidRPr="00FA0C7D">
        <w:fldChar w:fldCharType="separate"/>
      </w:r>
      <w:r w:rsidR="00A130F7">
        <w:t>U.3</w:t>
      </w:r>
      <w:r w:rsidR="00ED3001" w:rsidRPr="00FA0C7D">
        <w:fldChar w:fldCharType="end"/>
      </w:r>
      <w:r w:rsidR="00ED3001" w:rsidRPr="00FA0C7D">
        <w:fldChar w:fldCharType="begin"/>
      </w:r>
      <w:r w:rsidR="00ED3001" w:rsidRPr="00FA0C7D">
        <w:instrText xml:space="preserve"> REF _Ref29901276 \r \p \h </w:instrText>
      </w:r>
      <w:r w:rsidR="00D87FC5" w:rsidRPr="00FA0C7D">
        <w:instrText xml:space="preserve"> \* MERGEFORMAT </w:instrText>
      </w:r>
      <w:r w:rsidR="00ED3001" w:rsidRPr="00FA0C7D">
        <w:fldChar w:fldCharType="separate"/>
      </w:r>
      <w:r w:rsidR="00A130F7">
        <w:t>U.3 above</w:t>
      </w:r>
      <w:r w:rsidR="00ED3001" w:rsidRPr="00FA0C7D">
        <w:fldChar w:fldCharType="end"/>
      </w:r>
      <w:r w:rsidRPr="00FA0C7D">
        <w:t>);</w:t>
      </w:r>
    </w:p>
    <w:p w14:paraId="24AAD3AB" w14:textId="394AB687" w:rsidR="007D3CD0" w:rsidRPr="00FA0C7D" w:rsidRDefault="007D3CD0" w:rsidP="007D3CD0">
      <w:pPr>
        <w:pStyle w:val="Heading5"/>
      </w:pPr>
      <w:r w:rsidRPr="00FA0C7D">
        <w:t>The revenue grant allocation must have been approved either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or by the Chief Executive Officer, in line with Chief Executive Officer responsibilities</w:t>
      </w:r>
      <w:del w:id="1259" w:author="Helen Dyer - Capital Programme Manager (SELEP)" w:date="2023-03-13T10:19:00Z">
        <w:r w:rsidRPr="00FA0C7D">
          <w:delText xml:space="preserve"> ()</w:delText>
        </w:r>
      </w:del>
      <w:r w:rsidRPr="00FA0C7D">
        <w:t>;</w:t>
      </w:r>
    </w:p>
    <w:p w14:paraId="4887186B" w14:textId="5F52ECFF" w:rsidR="007D3CD0" w:rsidRPr="00FA0C7D" w:rsidRDefault="007D3CD0" w:rsidP="007D3CD0">
      <w:pPr>
        <w:pStyle w:val="Heading5"/>
      </w:pPr>
      <w:r w:rsidRPr="00FA0C7D">
        <w:t>A copy of the respective grant agreement, signed in accordance with the requirements of the agreement, has been sent to the Accountable Body</w:t>
      </w:r>
      <w:r w:rsidR="00DB7FDE" w:rsidRPr="00FA0C7D">
        <w:fldChar w:fldCharType="begin"/>
      </w:r>
      <w:r w:rsidR="00DB7FDE" w:rsidRPr="00FA0C7D">
        <w:instrText xml:space="preserve"> XE "Accountable Body" </w:instrText>
      </w:r>
      <w:r w:rsidR="00DB7FDE" w:rsidRPr="00FA0C7D">
        <w:fldChar w:fldCharType="end"/>
      </w:r>
      <w:r w:rsidRPr="00FA0C7D">
        <w:t>’s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and</w:t>
      </w:r>
    </w:p>
    <w:p w14:paraId="01C09DC9" w14:textId="54141D54" w:rsidR="007D3CD0" w:rsidRPr="00FA0C7D" w:rsidRDefault="007D3CD0" w:rsidP="007D3CD0">
      <w:pPr>
        <w:pStyle w:val="Heading5"/>
      </w:pPr>
      <w:r w:rsidRPr="00FA0C7D">
        <w:t>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is in receipt of sufficient funding. </w:t>
      </w:r>
    </w:p>
    <w:p w14:paraId="5571E47C" w14:textId="7E476687" w:rsidR="007D3CD0" w:rsidRPr="00FA0C7D" w:rsidRDefault="007D3CD0" w:rsidP="007D3CD0">
      <w:pPr>
        <w:pStyle w:val="Heading4"/>
      </w:pPr>
      <w:r w:rsidRPr="00FA0C7D">
        <w:t>The Section 151</w:t>
      </w:r>
      <w:r w:rsidR="00157533" w:rsidRPr="00FA0C7D">
        <w:fldChar w:fldCharType="begin"/>
      </w:r>
      <w:r w:rsidR="00157533" w:rsidRPr="00FA0C7D">
        <w:instrText xml:space="preserve"> XE "Section 151 Officer" </w:instrText>
      </w:r>
      <w:r w:rsidR="00157533" w:rsidRPr="00FA0C7D">
        <w:fldChar w:fldCharType="end"/>
      </w:r>
      <w:r w:rsidRPr="00FA0C7D">
        <w:t xml:space="preserve"> Officer or equivalent responsible finance officer within the respective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is required to carry out the normal stewardship role in terms of monitoring and accounting in respect of that funding.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is responsible for providing regular reports to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the Chief Executive Officer to enable biannual reporting to the Strategic Board</w:t>
      </w:r>
      <w:r w:rsidR="003F5137" w:rsidRPr="00FA0C7D">
        <w:fldChar w:fldCharType="begin"/>
      </w:r>
      <w:r w:rsidR="003F5137" w:rsidRPr="00FA0C7D">
        <w:instrText xml:space="preserve"> XE "Strategic Board" \t "</w:instrText>
      </w:r>
      <w:r w:rsidR="003F5137" w:rsidRPr="00FA0C7D">
        <w:rPr>
          <w:rFonts w:asciiTheme="minorHAnsi" w:hAnsiTheme="minorHAnsi" w:cstheme="minorHAnsi"/>
          <w:i/>
        </w:rPr>
        <w:instrText>See</w:instrText>
      </w:r>
      <w:r w:rsidR="003F5137" w:rsidRPr="00FA0C7D">
        <w:rPr>
          <w:rFonts w:asciiTheme="minorHAnsi" w:hAnsiTheme="minorHAnsi" w:cstheme="minorHAnsi"/>
        </w:rPr>
        <w:instrText xml:space="preserve"> SELEP Ltd</w:instrText>
      </w:r>
      <w:r w:rsidR="003F5137" w:rsidRPr="00FA0C7D">
        <w:instrText xml:space="preserve">" </w:instrText>
      </w:r>
      <w:r w:rsidR="003F5137" w:rsidRPr="00FA0C7D">
        <w:fldChar w:fldCharType="end"/>
      </w:r>
      <w:r w:rsidRPr="00FA0C7D">
        <w:t>.</w:t>
      </w:r>
    </w:p>
    <w:p w14:paraId="0D57594C" w14:textId="4980A8EE" w:rsidR="007D3CD0" w:rsidRPr="00FA0C7D" w:rsidRDefault="007D3CD0" w:rsidP="007D3CD0">
      <w:pPr>
        <w:pStyle w:val="Heading4"/>
      </w:pPr>
      <w:r w:rsidRPr="00FA0C7D">
        <w:t>Following approval of funding by the Chief Executive Officer, a capped contribution from the SELEP Ltd</w:t>
      </w:r>
      <w:r w:rsidR="00157533" w:rsidRPr="00FA0C7D">
        <w:fldChar w:fldCharType="begin"/>
      </w:r>
      <w:r w:rsidR="00157533" w:rsidRPr="00FA0C7D">
        <w:instrText xml:space="preserve"> XE "SELEP Ltd" \t "</w:instrText>
      </w:r>
      <w:r w:rsidR="00157533" w:rsidRPr="00FA0C7D">
        <w:rPr>
          <w:rFonts w:asciiTheme="minorHAnsi" w:hAnsiTheme="minorHAnsi" w:cstheme="minorHAnsi"/>
          <w:i/>
        </w:rPr>
        <w:instrText>See</w:instrText>
      </w:r>
      <w:r w:rsidR="00157533" w:rsidRPr="00FA0C7D">
        <w:rPr>
          <w:rFonts w:asciiTheme="minorHAnsi" w:hAnsiTheme="minorHAnsi" w:cstheme="minorHAnsi"/>
        </w:rPr>
        <w:instrText xml:space="preserve"> Strategic Board</w:instrText>
      </w:r>
      <w:r w:rsidR="00157533" w:rsidRPr="00FA0C7D">
        <w:instrText xml:space="preserve">" </w:instrText>
      </w:r>
      <w:r w:rsidR="00157533" w:rsidRPr="00FA0C7D">
        <w:fldChar w:fldCharType="end"/>
      </w:r>
      <w:r w:rsidRPr="00FA0C7D">
        <w:t xml:space="preserve"> via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will be made to the project cost.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will be responsible for all cost increases that may occur through the delivery period.</w:t>
      </w:r>
    </w:p>
    <w:p w14:paraId="702AFF4C" w14:textId="7B42F579" w:rsidR="002956E9" w:rsidRDefault="002956E9" w:rsidP="00B2386B">
      <w:pPr>
        <w:pStyle w:val="Heading2"/>
      </w:pPr>
      <w:bookmarkStart w:id="1260" w:name="_Toc102055331"/>
      <w:r w:rsidRPr="00FA0C7D">
        <w:t>Mon</w:t>
      </w:r>
      <w:r w:rsidR="008D74B7" w:rsidRPr="00FA0C7D">
        <w:t>itoring and Evalu</w:t>
      </w:r>
      <w:r w:rsidR="00E21B84" w:rsidRPr="00FA0C7D">
        <w:t>ation</w:t>
      </w:r>
      <w:bookmarkEnd w:id="1248"/>
      <w:bookmarkEnd w:id="1249"/>
      <w:bookmarkEnd w:id="1260"/>
    </w:p>
    <w:p w14:paraId="52D019CB" w14:textId="47BACE74" w:rsidR="00355272" w:rsidRPr="00C149AF" w:rsidRDefault="00355272" w:rsidP="00C149AF">
      <w:pPr>
        <w:pStyle w:val="Heading25"/>
      </w:pPr>
      <w:bookmarkStart w:id="1261" w:name="_Toc102055237"/>
      <w:bookmarkStart w:id="1262" w:name="_Toc102055332"/>
      <w:r w:rsidRPr="00C149AF">
        <w:t>SELEP is subject to an assurance process managed by the Department of Levelling Up, Housing and Communities (DLUHC), which consists of a Mid-Year Review and an Annual Performance Review.</w:t>
      </w:r>
      <w:bookmarkEnd w:id="1261"/>
      <w:bookmarkEnd w:id="1262"/>
    </w:p>
    <w:p w14:paraId="35D5F807" w14:textId="125F0FA7" w:rsidR="007326B5" w:rsidRPr="00FA0C7D" w:rsidRDefault="007326B5" w:rsidP="00B2386B">
      <w:pPr>
        <w:pStyle w:val="Heading3"/>
      </w:pPr>
      <w:bookmarkStart w:id="1263" w:name="_Ref7706539"/>
      <w:r w:rsidRPr="00FA0C7D">
        <w:t xml:space="preserve">Partner Authorities refers to the six County and Unitary </w:t>
      </w:r>
      <w:r w:rsidR="008B3F83" w:rsidRPr="00FA0C7D">
        <w:t xml:space="preserve">Councils </w:t>
      </w:r>
      <w:r w:rsidRPr="00FA0C7D">
        <w:t xml:space="preserve">across the </w:t>
      </w:r>
      <w:r w:rsidR="00B11AAE" w:rsidRPr="00FA0C7D">
        <w:t>SELEP</w:t>
      </w:r>
      <w:r w:rsidRPr="00FA0C7D">
        <w:t xml:space="preserve"> area.</w:t>
      </w:r>
      <w:bookmarkEnd w:id="1263"/>
    </w:p>
    <w:p w14:paraId="6C98F610" w14:textId="33086C9E" w:rsidR="007326B5" w:rsidRPr="00FA0C7D" w:rsidRDefault="007326B5" w:rsidP="00B2386B">
      <w:pPr>
        <w:pStyle w:val="Heading3"/>
        <w:rPr>
          <w:bCs/>
        </w:rPr>
      </w:pPr>
      <w:r w:rsidRPr="00FA0C7D">
        <w:t xml:space="preserve">The County and Unitary </w:t>
      </w:r>
      <w:r w:rsidR="008B3F83" w:rsidRPr="00FA0C7D">
        <w:rPr>
          <w:bCs/>
        </w:rPr>
        <w:t xml:space="preserve">Councils </w:t>
      </w:r>
      <w:r w:rsidRPr="00FA0C7D">
        <w:rPr>
          <w:bCs/>
        </w:rPr>
        <w:t xml:space="preserve">are: </w:t>
      </w:r>
    </w:p>
    <w:p w14:paraId="4324B5A1" w14:textId="6902B5CD" w:rsidR="007326B5" w:rsidRPr="00FA0C7D" w:rsidRDefault="007326B5" w:rsidP="009F3464">
      <w:pPr>
        <w:pStyle w:val="Heading4"/>
      </w:pPr>
      <w:r w:rsidRPr="00FA0C7D">
        <w:t>East Sussex County Council</w:t>
      </w:r>
      <w:r w:rsidR="00157533" w:rsidRPr="00FA0C7D">
        <w:fldChar w:fldCharType="begin"/>
      </w:r>
      <w:r w:rsidR="00157533" w:rsidRPr="00FA0C7D">
        <w:instrText xml:space="preserve"> XE "Council" </w:instrText>
      </w:r>
      <w:r w:rsidR="00157533" w:rsidRPr="00FA0C7D">
        <w:fldChar w:fldCharType="end"/>
      </w:r>
      <w:r w:rsidRPr="00FA0C7D">
        <w:t>;</w:t>
      </w:r>
    </w:p>
    <w:p w14:paraId="7258B807" w14:textId="6FE52DB1" w:rsidR="007326B5" w:rsidRPr="00FA0C7D" w:rsidRDefault="007326B5" w:rsidP="009F3464">
      <w:pPr>
        <w:pStyle w:val="Heading4"/>
      </w:pPr>
      <w:r w:rsidRPr="00FA0C7D">
        <w:t>Essex County Council</w:t>
      </w:r>
      <w:r w:rsidR="00157533" w:rsidRPr="00FA0C7D">
        <w:fldChar w:fldCharType="begin"/>
      </w:r>
      <w:r w:rsidR="00157533" w:rsidRPr="00FA0C7D">
        <w:instrText xml:space="preserve"> XE "Accountable Body" </w:instrText>
      </w:r>
      <w:r w:rsidR="00157533" w:rsidRPr="00FA0C7D">
        <w:fldChar w:fldCharType="end"/>
      </w:r>
      <w:r w:rsidRPr="00FA0C7D">
        <w:t>;</w:t>
      </w:r>
    </w:p>
    <w:p w14:paraId="5098DCE1" w14:textId="233AA517" w:rsidR="007326B5" w:rsidRPr="00FA0C7D" w:rsidRDefault="007326B5" w:rsidP="009F3464">
      <w:pPr>
        <w:pStyle w:val="Heading4"/>
      </w:pPr>
      <w:r w:rsidRPr="00FA0C7D">
        <w:t>Kent County Council</w:t>
      </w:r>
      <w:r w:rsidR="00157533" w:rsidRPr="00FA0C7D">
        <w:fldChar w:fldCharType="begin"/>
      </w:r>
      <w:r w:rsidR="00157533" w:rsidRPr="00FA0C7D">
        <w:instrText xml:space="preserve"> XE "Council" </w:instrText>
      </w:r>
      <w:r w:rsidR="00157533" w:rsidRPr="00FA0C7D">
        <w:fldChar w:fldCharType="end"/>
      </w:r>
      <w:r w:rsidRPr="00FA0C7D">
        <w:t>;</w:t>
      </w:r>
    </w:p>
    <w:p w14:paraId="135E72CA" w14:textId="46A87780" w:rsidR="007326B5" w:rsidRPr="00FA0C7D" w:rsidRDefault="007326B5" w:rsidP="009F3464">
      <w:pPr>
        <w:pStyle w:val="Heading4"/>
      </w:pPr>
      <w:r w:rsidRPr="00FA0C7D">
        <w:t>Medway Council</w:t>
      </w:r>
      <w:r w:rsidR="00157533" w:rsidRPr="00FA0C7D">
        <w:fldChar w:fldCharType="begin"/>
      </w:r>
      <w:r w:rsidR="00157533" w:rsidRPr="00FA0C7D">
        <w:instrText xml:space="preserve"> XE "Council" </w:instrText>
      </w:r>
      <w:r w:rsidR="00157533" w:rsidRPr="00FA0C7D">
        <w:fldChar w:fldCharType="end"/>
      </w:r>
      <w:r w:rsidRPr="00FA0C7D">
        <w:t>;</w:t>
      </w:r>
    </w:p>
    <w:p w14:paraId="29667B10" w14:textId="35E47E07" w:rsidR="007326B5" w:rsidRPr="00FA0C7D" w:rsidRDefault="007326B5" w:rsidP="009F3464">
      <w:pPr>
        <w:pStyle w:val="Heading4"/>
      </w:pPr>
      <w:r w:rsidRPr="00FA0C7D">
        <w:t xml:space="preserve">Southend–on–Sea </w:t>
      </w:r>
      <w:ins w:id="1264" w:author="Helen Dyer - Capital Programme Manager (SELEP)" w:date="2023-03-13T10:23:00Z">
        <w:r w:rsidR="00EE2C8E">
          <w:t>City</w:t>
        </w:r>
      </w:ins>
      <w:del w:id="1265" w:author="Helen Dyer - Capital Programme Manager (SELEP)" w:date="2023-03-13T10:23:00Z">
        <w:r w:rsidRPr="00FA0C7D">
          <w:delText>Borough</w:delText>
        </w:r>
      </w:del>
      <w:r w:rsidRPr="00FA0C7D">
        <w:t xml:space="preserve"> Council</w:t>
      </w:r>
      <w:r w:rsidR="00157533" w:rsidRPr="00FA0C7D">
        <w:fldChar w:fldCharType="begin"/>
      </w:r>
      <w:r w:rsidR="00157533" w:rsidRPr="00FA0C7D">
        <w:instrText xml:space="preserve"> XE "Council" </w:instrText>
      </w:r>
      <w:r w:rsidR="00157533" w:rsidRPr="00FA0C7D">
        <w:fldChar w:fldCharType="end"/>
      </w:r>
      <w:r w:rsidRPr="00FA0C7D">
        <w:t xml:space="preserve">; and </w:t>
      </w:r>
    </w:p>
    <w:p w14:paraId="5B8BD9D2" w14:textId="7D994B0B" w:rsidR="007326B5" w:rsidRPr="00FA0C7D" w:rsidRDefault="007326B5" w:rsidP="009F3464">
      <w:pPr>
        <w:pStyle w:val="Heading4"/>
      </w:pPr>
      <w:r w:rsidRPr="00FA0C7D">
        <w:t>Thurrock Council</w:t>
      </w:r>
      <w:r w:rsidR="00157533" w:rsidRPr="00FA0C7D">
        <w:fldChar w:fldCharType="begin"/>
      </w:r>
      <w:r w:rsidR="00157533" w:rsidRPr="00FA0C7D">
        <w:instrText xml:space="preserve"> XE "Council" </w:instrText>
      </w:r>
      <w:r w:rsidR="00157533" w:rsidRPr="00FA0C7D">
        <w:fldChar w:fldCharType="end"/>
      </w:r>
      <w:r w:rsidR="009B62F7" w:rsidRPr="00FA0C7D">
        <w:t>.</w:t>
      </w:r>
    </w:p>
    <w:p w14:paraId="1F30324B" w14:textId="081A6093" w:rsidR="007326B5" w:rsidRPr="00FA0C7D" w:rsidRDefault="007326B5" w:rsidP="00B2386B">
      <w:pPr>
        <w:pStyle w:val="Heading3"/>
        <w:rPr>
          <w:bCs/>
        </w:rPr>
      </w:pPr>
      <w:r w:rsidRPr="00FA0C7D">
        <w:t>In receiving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or other funding, and entering into a service level agreement (SLA</w:t>
      </w:r>
      <w:r w:rsidR="003F5137" w:rsidRPr="00FA0C7D">
        <w:fldChar w:fldCharType="begin"/>
      </w:r>
      <w:r w:rsidR="003F5137" w:rsidRPr="00FA0C7D">
        <w:instrText xml:space="preserve"> XE "Service Level Agreement (SLA)" </w:instrText>
      </w:r>
      <w:r w:rsidR="003F5137" w:rsidRPr="00FA0C7D">
        <w:fldChar w:fldCharType="end"/>
      </w:r>
      <w:r w:rsidRPr="00FA0C7D">
        <w:t>), loan agreement or grant agreement, Partner Authorities are responsible for:</w:t>
      </w:r>
    </w:p>
    <w:p w14:paraId="17063B65" w14:textId="471005F8" w:rsidR="007326B5" w:rsidRPr="00FA0C7D" w:rsidRDefault="007326B5" w:rsidP="009F3464">
      <w:pPr>
        <w:pStyle w:val="Heading4"/>
      </w:pPr>
      <w:r w:rsidRPr="00FA0C7D">
        <w:t xml:space="preserve">Ensuring the delivery of projects, including the outputs, outcomes and spend of funding received through the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and local funding contributions, to the scope agreed in the Business Case;</w:t>
      </w:r>
    </w:p>
    <w:p w14:paraId="6521447E" w14:textId="77777777" w:rsidR="007326B5" w:rsidRPr="00FA0C7D" w:rsidRDefault="007326B5" w:rsidP="009F3464">
      <w:pPr>
        <w:pStyle w:val="Heading4"/>
      </w:pPr>
      <w:r w:rsidRPr="00FA0C7D">
        <w:t xml:space="preserve">Providing regular and accurate reporting to the Secretariat on projects; </w:t>
      </w:r>
    </w:p>
    <w:p w14:paraId="484D7575" w14:textId="5517AFC4" w:rsidR="007326B5" w:rsidRPr="00FA0C7D" w:rsidRDefault="007326B5" w:rsidP="009F3464">
      <w:pPr>
        <w:pStyle w:val="Heading4"/>
      </w:pPr>
      <w:r w:rsidRPr="00FA0C7D">
        <w:t xml:space="preserve">Reporting on a quarterly basis for all projects receiving funding from the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w:t>
      </w:r>
      <w:r w:rsidR="009656C9" w:rsidRPr="00FA0C7D">
        <w:t xml:space="preserve"> unless the SLA or grant agreement specifies otherwise</w:t>
      </w:r>
      <w:r w:rsidRPr="00FA0C7D">
        <w:t xml:space="preserve"> </w:t>
      </w:r>
      <w:r w:rsidR="00B11DA6" w:rsidRPr="00FA0C7D">
        <w:fldChar w:fldCharType="begin"/>
      </w:r>
      <w:r w:rsidR="00B11DA6" w:rsidRPr="00FA0C7D">
        <w:instrText xml:space="preserve"> XE "Growing Places Fund (GPF)" </w:instrText>
      </w:r>
      <w:r w:rsidR="00B11DA6" w:rsidRPr="00FA0C7D">
        <w:fldChar w:fldCharType="end"/>
      </w:r>
      <w:r w:rsidRPr="00FA0C7D">
        <w:t>. This funding must be completed in the format and to the timescales specified by the Secretariat;</w:t>
      </w:r>
    </w:p>
    <w:p w14:paraId="5E9FE19E" w14:textId="77777777" w:rsidR="007326B5" w:rsidRPr="00FA0C7D" w:rsidRDefault="007326B5" w:rsidP="009F3464">
      <w:pPr>
        <w:pStyle w:val="Heading4"/>
      </w:pPr>
      <w:r w:rsidRPr="00FA0C7D">
        <w:t>Ensuring sufficient resource is allocated to support the delivery and the post-scheme monitoring and evaluation of all projects;</w:t>
      </w:r>
    </w:p>
    <w:p w14:paraId="369F5B9E" w14:textId="3D17A7D6" w:rsidR="007326B5" w:rsidRPr="00FA0C7D" w:rsidRDefault="007326B5" w:rsidP="009F3464">
      <w:pPr>
        <w:pStyle w:val="Heading4"/>
      </w:pPr>
      <w:r w:rsidRPr="00FA0C7D">
        <w:t>Complying with the conditions of the respective SLA</w:t>
      </w:r>
      <w:r w:rsidR="003F5137" w:rsidRPr="00FA0C7D">
        <w:fldChar w:fldCharType="begin"/>
      </w:r>
      <w:r w:rsidR="003F5137" w:rsidRPr="00FA0C7D">
        <w:instrText xml:space="preserve"> XE "Service Level Agreement (SLA)" </w:instrText>
      </w:r>
      <w:r w:rsidR="003F5137" w:rsidRPr="00FA0C7D">
        <w:fldChar w:fldCharType="end"/>
      </w:r>
      <w:r w:rsidRPr="00FA0C7D">
        <w:t>, loan agreement or grant agreement under which funding has been transferred;</w:t>
      </w:r>
    </w:p>
    <w:p w14:paraId="1A8A817C" w14:textId="3E5293BA" w:rsidR="007326B5" w:rsidRPr="00FA0C7D" w:rsidRDefault="007326B5" w:rsidP="009F3464">
      <w:pPr>
        <w:pStyle w:val="Heading4"/>
      </w:pPr>
      <w:r w:rsidRPr="00FA0C7D">
        <w:t>Providing briefings to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members, which, as a minimum, should include project updates and decisions being presented to the Accountability Board for all areas, not just in relation to the decisions impacting their own area</w:t>
      </w:r>
      <w:ins w:id="1266" w:author="Helen Dyer - Capital Programme Manager (SELEP)" w:date="2023-03-13T10:24:00Z">
        <w:r w:rsidR="005E7A17">
          <w:t>.</w:t>
        </w:r>
      </w:ins>
      <w:del w:id="1267" w:author="Helen Dyer - Capital Programme Manager (SELEP)" w:date="2023-03-13T10:24:00Z">
        <w:r w:rsidRPr="00FA0C7D">
          <w:delText>;</w:delText>
        </w:r>
      </w:del>
    </w:p>
    <w:p w14:paraId="3BC0784C" w14:textId="08BED915" w:rsidR="007F1798" w:rsidRPr="00FA0C7D" w:rsidRDefault="007F1798" w:rsidP="00B2386B">
      <w:pPr>
        <w:pStyle w:val="Heading3"/>
      </w:pPr>
      <w:r w:rsidRPr="00FA0C7D">
        <w:t>For all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and </w:t>
      </w:r>
      <w:r w:rsidR="009656C9"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projects that are awarded funding by the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the partner will be required to provide an initial project programme including: </w:t>
      </w:r>
    </w:p>
    <w:p w14:paraId="61D3C5C9" w14:textId="77777777" w:rsidR="007F1798" w:rsidRPr="00FA0C7D" w:rsidRDefault="007F1798" w:rsidP="009F3464">
      <w:pPr>
        <w:pStyle w:val="Heading4"/>
      </w:pPr>
      <w:r w:rsidRPr="00FA0C7D">
        <w:t>An outline/detailed design;</w:t>
      </w:r>
    </w:p>
    <w:p w14:paraId="1457A97B" w14:textId="77777777" w:rsidR="007F1798" w:rsidRPr="00FA0C7D" w:rsidRDefault="007F1798" w:rsidP="009F3464">
      <w:pPr>
        <w:pStyle w:val="Heading4"/>
      </w:pPr>
      <w:r w:rsidRPr="00FA0C7D">
        <w:t>statutory requirements;</w:t>
      </w:r>
    </w:p>
    <w:p w14:paraId="020D9806" w14:textId="77777777" w:rsidR="007F1798" w:rsidRPr="00FA0C7D" w:rsidRDefault="007F1798" w:rsidP="009F3464">
      <w:pPr>
        <w:pStyle w:val="Heading4"/>
      </w:pPr>
      <w:r w:rsidRPr="00FA0C7D">
        <w:t>consultations;</w:t>
      </w:r>
    </w:p>
    <w:p w14:paraId="5E8DC477" w14:textId="77777777" w:rsidR="007F1798" w:rsidRPr="00FA0C7D" w:rsidRDefault="007F1798" w:rsidP="009F3464">
      <w:pPr>
        <w:pStyle w:val="Heading4"/>
      </w:pPr>
      <w:r w:rsidRPr="00FA0C7D">
        <w:t xml:space="preserve">procurement; </w:t>
      </w:r>
    </w:p>
    <w:p w14:paraId="7FB70277" w14:textId="77777777" w:rsidR="007F1798" w:rsidRPr="00FA0C7D" w:rsidRDefault="007F1798" w:rsidP="009F3464">
      <w:pPr>
        <w:pStyle w:val="Heading4"/>
      </w:pPr>
      <w:r w:rsidRPr="00FA0C7D">
        <w:t>construction;</w:t>
      </w:r>
    </w:p>
    <w:p w14:paraId="2AE67C07" w14:textId="77777777" w:rsidR="007F1798" w:rsidRPr="00FA0C7D" w:rsidRDefault="007F1798" w:rsidP="009F3464">
      <w:pPr>
        <w:pStyle w:val="Heading4"/>
      </w:pPr>
      <w:r w:rsidRPr="00FA0C7D">
        <w:t>a statement of expected outputs and outcomes;</w:t>
      </w:r>
    </w:p>
    <w:p w14:paraId="6730E87D" w14:textId="5E9CAD4D" w:rsidR="007F1798" w:rsidRPr="00FA0C7D" w:rsidRDefault="007F1798" w:rsidP="009F3464">
      <w:pPr>
        <w:pStyle w:val="Heading4"/>
      </w:pPr>
      <w:r w:rsidRPr="00FA0C7D">
        <w:t xml:space="preserve">a risk </w:t>
      </w:r>
      <w:r w:rsidR="00B01A4D" w:rsidRPr="00FA0C7D">
        <w:t>assessment</w:t>
      </w:r>
      <w:r w:rsidRPr="00FA0C7D">
        <w:t xml:space="preserve">. </w:t>
      </w:r>
    </w:p>
    <w:p w14:paraId="5A53FC58" w14:textId="7757D97C" w:rsidR="007F1798" w:rsidRPr="00FA0C7D" w:rsidRDefault="007F1798" w:rsidP="00B2386B">
      <w:pPr>
        <w:pStyle w:val="Heading3"/>
      </w:pPr>
      <w:r w:rsidRPr="00FA0C7D">
        <w:t>Partner Authorities are required to submit regular detailed project monitoring reports at quarterly intervals for all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capital and</w:t>
      </w:r>
      <w:r w:rsidR="009656C9" w:rsidRPr="00FA0C7D">
        <w:t xml:space="preserve"> capital grant</w:t>
      </w:r>
      <w:r w:rsidRPr="00FA0C7D">
        <w:t xml:space="preserve"> projects. This process will be managed by the </w:t>
      </w:r>
      <w:r w:rsidR="009B62F7" w:rsidRPr="00FA0C7D">
        <w:t>Secretariat’s</w:t>
      </w:r>
      <w:r w:rsidRPr="00FA0C7D">
        <w:t xml:space="preserve"> Capital Programme Manager and will enable ongoing monitoring and evaluation of individual projects and the impact of the overall programme.</w:t>
      </w:r>
    </w:p>
    <w:p w14:paraId="63049C40" w14:textId="43D828A7" w:rsidR="007F1798" w:rsidRPr="00FA0C7D" w:rsidRDefault="007F1798" w:rsidP="00B2386B">
      <w:pPr>
        <w:pStyle w:val="Heading3"/>
      </w:pPr>
      <w:r w:rsidRPr="00FA0C7D">
        <w:t xml:space="preserve">Through the delivery and completion of projects,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will ensure that the publicity of projects meets with the Governments branding</w:t>
      </w:r>
      <w:r w:rsidR="00471E3C" w:rsidRPr="00FA0C7D">
        <w:fldChar w:fldCharType="begin"/>
      </w:r>
      <w:r w:rsidR="00471E3C" w:rsidRPr="00FA0C7D">
        <w:instrText xml:space="preserve"> XE "Branding" </w:instrText>
      </w:r>
      <w:r w:rsidR="00471E3C" w:rsidRPr="00FA0C7D">
        <w:fldChar w:fldCharType="end"/>
      </w:r>
      <w:r w:rsidRPr="00FA0C7D">
        <w:t xml:space="preserve"> guidelines</w:t>
      </w:r>
      <w:r w:rsidR="00F71596" w:rsidRPr="00FA0C7D">
        <w:t xml:space="preserve"> where this applies</w:t>
      </w:r>
      <w:r w:rsidRPr="00FA0C7D">
        <w:t>. This includes the use of the appropriate branding</w:t>
      </w:r>
      <w:r w:rsidR="00471E3C" w:rsidRPr="00FA0C7D">
        <w:fldChar w:fldCharType="begin"/>
      </w:r>
      <w:r w:rsidR="00471E3C" w:rsidRPr="00FA0C7D">
        <w:instrText xml:space="preserve"> XE "Branding" </w:instrText>
      </w:r>
      <w:r w:rsidR="00471E3C" w:rsidRPr="00FA0C7D">
        <w:fldChar w:fldCharType="end"/>
      </w:r>
      <w:r w:rsidRPr="00FA0C7D">
        <w:t xml:space="preserve"> and wording for websites, signage, social media, press notices and other marketing materials.</w:t>
      </w:r>
    </w:p>
    <w:p w14:paraId="42EB2CC0" w14:textId="77777777" w:rsidR="007F1798" w:rsidRPr="00FA0C7D" w:rsidRDefault="007F1798" w:rsidP="00B2386B">
      <w:pPr>
        <w:pStyle w:val="Heading3"/>
      </w:pPr>
      <w:r w:rsidRPr="00FA0C7D">
        <w:t>A proportionate approach to monitoring and evaluation will be implemented, ensuring that evaluation objectives relate back to the business case and builds on assumptions used in the appraisal process.</w:t>
      </w:r>
    </w:p>
    <w:p w14:paraId="532091FF" w14:textId="64A9C767" w:rsidR="007F1798" w:rsidRPr="00FA0C7D" w:rsidRDefault="007F1798" w:rsidP="00B2386B">
      <w:pPr>
        <w:pStyle w:val="Heading3"/>
      </w:pPr>
      <w:r w:rsidRPr="00FA0C7D">
        <w:t>Monitoring and evaluation will focus on outcomes that are most relevant to the impact of the project’s objectives, as defined in the project business case, but will include where appropriate an evaluation of the impact of the intervention on the following outcomes:</w:t>
      </w:r>
    </w:p>
    <w:p w14:paraId="238DD215" w14:textId="77777777" w:rsidR="007F1798" w:rsidRPr="00FA0C7D" w:rsidRDefault="007F1798" w:rsidP="009F3464">
      <w:pPr>
        <w:pStyle w:val="Heading4"/>
      </w:pPr>
      <w:r w:rsidRPr="00FA0C7D">
        <w:t>housing unit completion;</w:t>
      </w:r>
    </w:p>
    <w:p w14:paraId="12C13F6E" w14:textId="77777777" w:rsidR="007F1798" w:rsidRPr="00FA0C7D" w:rsidRDefault="007F1798" w:rsidP="009F3464">
      <w:pPr>
        <w:pStyle w:val="Heading4"/>
      </w:pPr>
      <w:r w:rsidRPr="00FA0C7D">
        <w:t>jobs created or safeguarded;</w:t>
      </w:r>
    </w:p>
    <w:p w14:paraId="1AAB2399" w14:textId="77777777" w:rsidR="007F1798" w:rsidRPr="00FA0C7D" w:rsidRDefault="007F1798" w:rsidP="009F3464">
      <w:pPr>
        <w:pStyle w:val="Heading4"/>
      </w:pPr>
      <w:r w:rsidRPr="00FA0C7D">
        <w:t>commercial/employment floorspace completed;</w:t>
      </w:r>
    </w:p>
    <w:p w14:paraId="328166BF" w14:textId="77777777" w:rsidR="007F1798" w:rsidRPr="00FA0C7D" w:rsidRDefault="007F1798" w:rsidP="009F3464">
      <w:pPr>
        <w:pStyle w:val="Heading4"/>
      </w:pPr>
      <w:r w:rsidRPr="00FA0C7D">
        <w:t>number of new learners assisted;</w:t>
      </w:r>
    </w:p>
    <w:p w14:paraId="294F6FC6" w14:textId="77777777" w:rsidR="007F1798" w:rsidRPr="00FA0C7D" w:rsidRDefault="007F1798" w:rsidP="009F3464">
      <w:pPr>
        <w:pStyle w:val="Heading4"/>
      </w:pPr>
      <w:r w:rsidRPr="00FA0C7D">
        <w:t xml:space="preserve">area of new or improved learning/training floor space; and </w:t>
      </w:r>
    </w:p>
    <w:p w14:paraId="677FD638" w14:textId="77777777" w:rsidR="007F1798" w:rsidRPr="00FA0C7D" w:rsidRDefault="007F1798" w:rsidP="009F3464">
      <w:pPr>
        <w:pStyle w:val="Heading4"/>
      </w:pPr>
      <w:r w:rsidRPr="00FA0C7D">
        <w:t>apprenticeships.</w:t>
      </w:r>
    </w:p>
    <w:p w14:paraId="2E4A13A3" w14:textId="6053ABEF" w:rsidR="007F1798" w:rsidRPr="00FA0C7D" w:rsidRDefault="007F1798" w:rsidP="00B2386B">
      <w:pPr>
        <w:pStyle w:val="Heading3"/>
        <w:rPr>
          <w:bCs/>
        </w:rPr>
      </w:pPr>
      <w:r w:rsidRPr="00FA0C7D">
        <w:t xml:space="preserve">Partner authorities for </w:t>
      </w:r>
      <w:r w:rsidR="00576BE9"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projects must provide monitoring reports on the following measures, and any others identified by Government</w:t>
      </w:r>
      <w:r w:rsidR="00157533" w:rsidRPr="00FA0C7D">
        <w:fldChar w:fldCharType="begin"/>
      </w:r>
      <w:r w:rsidR="00157533" w:rsidRPr="00FA0C7D">
        <w:instrText xml:space="preserve"> XE "Government" </w:instrText>
      </w:r>
      <w:r w:rsidR="00157533" w:rsidRPr="00FA0C7D">
        <w:fldChar w:fldCharType="end"/>
      </w:r>
      <w:r w:rsidRPr="00FA0C7D">
        <w:t>, to the Secretariat for each project:</w:t>
      </w:r>
    </w:p>
    <w:p w14:paraId="6AE02044" w14:textId="77777777" w:rsidR="007F1798" w:rsidRPr="00FA0C7D" w:rsidRDefault="007F1798" w:rsidP="009F3464">
      <w:pPr>
        <w:pStyle w:val="Heading4"/>
      </w:pPr>
      <w:r w:rsidRPr="00FA0C7D">
        <w:t>grant spend to date and spend forecast across the agreed profile;</w:t>
      </w:r>
    </w:p>
    <w:p w14:paraId="3342B88E" w14:textId="77777777" w:rsidR="007F1798" w:rsidRPr="00FA0C7D" w:rsidRDefault="007F1798" w:rsidP="009F3464">
      <w:pPr>
        <w:pStyle w:val="Heading4"/>
      </w:pPr>
      <w:r w:rsidRPr="00FA0C7D">
        <w:t>spend to date and forecast spend of matched contributions and funding leveraged compared to the agreed profile;</w:t>
      </w:r>
    </w:p>
    <w:p w14:paraId="21AEF023" w14:textId="77777777" w:rsidR="007F1798" w:rsidRPr="00FA0C7D" w:rsidRDefault="007F1798" w:rsidP="009F3464">
      <w:pPr>
        <w:pStyle w:val="Heading4"/>
      </w:pPr>
      <w:r w:rsidRPr="00FA0C7D">
        <w:t>project delivery against agreed milestones;</w:t>
      </w:r>
    </w:p>
    <w:p w14:paraId="4F3F2C4E" w14:textId="77777777" w:rsidR="007F1798" w:rsidRPr="00FA0C7D" w:rsidRDefault="007F1798" w:rsidP="009F3464">
      <w:pPr>
        <w:pStyle w:val="Heading4"/>
      </w:pPr>
      <w:r w:rsidRPr="00FA0C7D">
        <w:t>identified risks and associated mitigations;</w:t>
      </w:r>
    </w:p>
    <w:p w14:paraId="45939203" w14:textId="77777777" w:rsidR="007F1798" w:rsidRPr="00FA0C7D" w:rsidRDefault="007F1798" w:rsidP="009F3464">
      <w:pPr>
        <w:pStyle w:val="Heading4"/>
      </w:pPr>
      <w:r w:rsidRPr="00FA0C7D">
        <w:t>outputs and outcomes forecast and delivered to date against the agreed profile; and</w:t>
      </w:r>
    </w:p>
    <w:p w14:paraId="49556996" w14:textId="372EF55F" w:rsidR="007F1798" w:rsidRPr="00FA0C7D" w:rsidRDefault="007F1798" w:rsidP="009F3464">
      <w:pPr>
        <w:pStyle w:val="Heading4"/>
      </w:pPr>
      <w:r w:rsidRPr="00FA0C7D">
        <w:t xml:space="preserve">identified Project Changes, as set out in </w:t>
      </w:r>
      <w:r w:rsidRPr="00FA0C7D">
        <w:fldChar w:fldCharType="begin"/>
      </w:r>
      <w:r w:rsidRPr="00FA0C7D">
        <w:instrText xml:space="preserve"> REF _Ref7707982 \r \p \h  \* MERGEFORMAT </w:instrText>
      </w:r>
      <w:r w:rsidRPr="00FA0C7D">
        <w:fldChar w:fldCharType="separate"/>
      </w:r>
      <w:r w:rsidR="00A130F7">
        <w:t>BB.1.1 below</w:t>
      </w:r>
      <w:r w:rsidRPr="00FA0C7D">
        <w:fldChar w:fldCharType="end"/>
      </w:r>
      <w:r w:rsidRPr="00FA0C7D">
        <w:t>.</w:t>
      </w:r>
    </w:p>
    <w:p w14:paraId="6CC079EE" w14:textId="3583BAFC" w:rsidR="007F1798" w:rsidRPr="00FA0C7D" w:rsidRDefault="007F1798" w:rsidP="00B2386B">
      <w:pPr>
        <w:pStyle w:val="Heading3"/>
        <w:rPr>
          <w:bCs/>
        </w:rPr>
      </w:pPr>
      <w:r w:rsidRPr="00FA0C7D">
        <w:t xml:space="preserve">Each </w:t>
      </w:r>
      <w:r w:rsidR="009B62F7" w:rsidRPr="00FA0C7D">
        <w:t>P</w:t>
      </w:r>
      <w:r w:rsidRPr="00FA0C7D">
        <w:t>artner is required to provide reports to the Capital Programme Manager in advance of each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meeting, in a format specified by the Secretariat.</w:t>
      </w:r>
    </w:p>
    <w:p w14:paraId="2F128284" w14:textId="74CAD1AB" w:rsidR="007F1798" w:rsidRPr="00FA0C7D" w:rsidRDefault="007F1798" w:rsidP="00B2386B">
      <w:pPr>
        <w:pStyle w:val="Heading3"/>
      </w:pPr>
      <w:r w:rsidRPr="00FA0C7D">
        <w:t>Each partner has identified a Lead Responsible Officer who is accountable for ensuring that the LGF</w:t>
      </w:r>
      <w:ins w:id="1268" w:author="Helen Dyer - Capital Programme Manager (SELEP)" w:date="2023-03-13T10:27:00Z">
        <w:r w:rsidR="007655E8">
          <w:t xml:space="preserve"> and GBF</w:t>
        </w:r>
      </w:ins>
      <w:r w:rsidR="00102C15" w:rsidRPr="00FA0C7D">
        <w:fldChar w:fldCharType="begin"/>
      </w:r>
      <w:r w:rsidR="00102C15" w:rsidRPr="00FA0C7D">
        <w:instrText xml:space="preserve"> XE "Local Growth Fund (LGF)" </w:instrText>
      </w:r>
      <w:r w:rsidR="00102C15" w:rsidRPr="00FA0C7D">
        <w:fldChar w:fldCharType="end"/>
      </w:r>
      <w:r w:rsidRPr="00FA0C7D">
        <w:t xml:space="preserve"> project reporting is completed in full and to the timescales required by the Secretariat</w:t>
      </w:r>
    </w:p>
    <w:p w14:paraId="7425E0E2" w14:textId="446AB38D" w:rsidR="007F1798" w:rsidRPr="00FA0C7D" w:rsidRDefault="007F1798" w:rsidP="00B2386B">
      <w:pPr>
        <w:pStyle w:val="Heading3"/>
      </w:pPr>
      <w:r w:rsidRPr="00FA0C7D">
        <w:t xml:space="preserve">To facilitate the gathering and discussion of the reporting, a Programme Consideration Meeting will be held </w:t>
      </w:r>
      <w:ins w:id="1269" w:author="Helen Dyer - Capital Programme Manager (SELEP)" w:date="2023-03-13T10:27:00Z">
        <w:r w:rsidR="007655E8">
          <w:t xml:space="preserve">at least </w:t>
        </w:r>
      </w:ins>
      <w:r w:rsidRPr="00FA0C7D">
        <w:t>a month in advance of each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meeting to bring together the Lead Responsible Officer, or their nominated delegate, for </w:t>
      </w:r>
      <w:r w:rsidR="00576BE9" w:rsidRPr="00FA0C7D">
        <w:t xml:space="preserve">capital grant </w:t>
      </w:r>
      <w:r w:rsidRPr="00FA0C7D">
        <w:t>spend from each federated area</w:t>
      </w:r>
      <w:r w:rsidR="009574BE" w:rsidRPr="00FA0C7D">
        <w:fldChar w:fldCharType="begin"/>
      </w:r>
      <w:r w:rsidR="009574BE" w:rsidRPr="00FA0C7D">
        <w:instrText xml:space="preserve"> XE "Federated Boards" </w:instrText>
      </w:r>
      <w:r w:rsidR="009574BE" w:rsidRPr="00FA0C7D">
        <w:fldChar w:fldCharType="end"/>
      </w:r>
      <w:r w:rsidRPr="00FA0C7D">
        <w:t xml:space="preserve">. </w:t>
      </w:r>
    </w:p>
    <w:p w14:paraId="6C31439F" w14:textId="6333EF89" w:rsidR="007F1798" w:rsidRPr="00FA0C7D" w:rsidRDefault="007F1798" w:rsidP="00B2386B">
      <w:pPr>
        <w:pStyle w:val="Heading3"/>
      </w:pPr>
      <w:r w:rsidRPr="00FA0C7D">
        <w:t xml:space="preserve">The Programme Consideration Meetings are held to ensure a coordinated approach to the management of the </w:t>
      </w:r>
      <w:del w:id="1270" w:author="Helen Dyer - Capital Programme Manager (SELEP)" w:date="2023-03-13T10:28:00Z">
        <w:r w:rsidR="00D263DA" w:rsidRPr="00FA0C7D">
          <w:delText xml:space="preserve"> </w:delText>
        </w:r>
      </w:del>
      <w:r w:rsidR="00D263DA" w:rsidRPr="00FA0C7D">
        <w:t>Capital</w:t>
      </w:r>
      <w:r w:rsidR="007E191D" w:rsidRPr="00FA0C7D">
        <w:t xml:space="preserve"> </w:t>
      </w:r>
      <w:r w:rsidRPr="00FA0C7D">
        <w:t>Programme, in accordance with the Assurance Framework, grant agreements and SLAs in place between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the partners. </w:t>
      </w:r>
    </w:p>
    <w:p w14:paraId="38FC1EFA" w14:textId="77777777" w:rsidR="007F1798" w:rsidRPr="00FA0C7D" w:rsidRDefault="007F1798" w:rsidP="00B2386B">
      <w:pPr>
        <w:pStyle w:val="Heading3"/>
      </w:pPr>
      <w:r w:rsidRPr="00FA0C7D">
        <w:t>The responsibilities of the Programme Consideration Meeting group are to:</w:t>
      </w:r>
    </w:p>
    <w:p w14:paraId="3B3D2C2C" w14:textId="5A794C96" w:rsidR="007F1798" w:rsidRPr="00FA0C7D" w:rsidRDefault="007F1798" w:rsidP="009F3464">
      <w:pPr>
        <w:pStyle w:val="Heading4"/>
      </w:pPr>
      <w:r w:rsidRPr="00FA0C7D">
        <w:t xml:space="preserve">report and agree </w:t>
      </w:r>
      <w:r w:rsidR="00995ED4"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spend forecast against each specific project included in the Growth Deal</w:t>
      </w:r>
      <w:r w:rsidR="004D1445" w:rsidRPr="00FA0C7D">
        <w:fldChar w:fldCharType="begin"/>
      </w:r>
      <w:r w:rsidR="004D1445" w:rsidRPr="00FA0C7D">
        <w:instrText xml:space="preserve"> XE "Growth Deal" </w:instrText>
      </w:r>
      <w:r w:rsidR="004D1445" w:rsidRPr="00FA0C7D">
        <w:fldChar w:fldCharType="end"/>
      </w:r>
      <w:r w:rsidRPr="00FA0C7D">
        <w:t xml:space="preserve"> to be reported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w:t>
      </w:r>
    </w:p>
    <w:p w14:paraId="34D4552C" w14:textId="0C031C16" w:rsidR="007F1798" w:rsidRPr="00FA0C7D" w:rsidRDefault="007F1798" w:rsidP="009F3464">
      <w:pPr>
        <w:pStyle w:val="Heading4"/>
      </w:pPr>
      <w:r w:rsidRPr="00FA0C7D">
        <w:t xml:space="preserve">agree the </w:t>
      </w:r>
      <w:r w:rsidR="00995ED4" w:rsidRPr="00FA0C7D">
        <w:t xml:space="preserve">capital grant </w:t>
      </w:r>
      <w:r w:rsidRPr="00FA0C7D">
        <w:t xml:space="preserve">spend forecast for the next quarter transfer of </w:t>
      </w:r>
      <w:r w:rsidR="003B745A" w:rsidRPr="00FA0C7D">
        <w:t>grant</w:t>
      </w:r>
      <w:r w:rsidR="00102C15" w:rsidRPr="00FA0C7D">
        <w:fldChar w:fldCharType="begin"/>
      </w:r>
      <w:r w:rsidR="00102C15" w:rsidRPr="00FA0C7D">
        <w:instrText xml:space="preserve"> XE "Local Growth Fund (LGF)" </w:instrText>
      </w:r>
      <w:r w:rsidR="00102C15" w:rsidRPr="00FA0C7D">
        <w:fldChar w:fldCharType="end"/>
      </w:r>
      <w:r w:rsidRPr="00FA0C7D">
        <w:t>, in line with the conditions of the SLAs and/or grant agreements;</w:t>
      </w:r>
    </w:p>
    <w:p w14:paraId="50D453DF" w14:textId="6EFDBCAE" w:rsidR="007F1798" w:rsidRPr="00FA0C7D" w:rsidRDefault="007F1798" w:rsidP="009F3464">
      <w:pPr>
        <w:pStyle w:val="Heading4"/>
      </w:pPr>
      <w:r w:rsidRPr="00FA0C7D">
        <w:t xml:space="preserve">agree the risk score for each specific </w:t>
      </w:r>
      <w:ins w:id="1271" w:author="Helen Dyer - Capital Programme Manager (SELEP)" w:date="2023-03-13T10:28:00Z">
        <w:r w:rsidR="006317D2">
          <w:t>p</w:t>
        </w:r>
      </w:ins>
      <w:del w:id="1272" w:author="Helen Dyer - Capital Programme Manager (SELEP)" w:date="2023-03-13T10:28:00Z">
        <w:r w:rsidRPr="00FA0C7D">
          <w:delText>P</w:delText>
        </w:r>
      </w:del>
      <w:r w:rsidRPr="00FA0C7D">
        <w:t xml:space="preserve">roject in the </w:t>
      </w:r>
      <w:r w:rsidR="003B745A" w:rsidRPr="00FA0C7D">
        <w:t xml:space="preserve">Capital </w:t>
      </w:r>
      <w:r w:rsidRPr="00FA0C7D">
        <w:t>Programme and the mitigation to be put in place during the next quarter to manage project risk;</w:t>
      </w:r>
    </w:p>
    <w:p w14:paraId="7CA27883" w14:textId="114409AF" w:rsidR="007F1798" w:rsidRPr="00FA0C7D" w:rsidRDefault="007F1798" w:rsidP="009F3464">
      <w:pPr>
        <w:pStyle w:val="Heading4"/>
      </w:pPr>
      <w:r w:rsidRPr="00FA0C7D">
        <w:t xml:space="preserve">agree the </w:t>
      </w:r>
      <w:ins w:id="1273" w:author="Helen Dyer - Capital Programme Manager (SELEP)" w:date="2023-03-13T10:28:00Z">
        <w:r w:rsidR="006317D2">
          <w:t>p</w:t>
        </w:r>
      </w:ins>
      <w:del w:id="1274" w:author="Helen Dyer - Capital Programme Manager (SELEP)" w:date="2023-03-13T10:28:00Z">
        <w:r w:rsidRPr="00FA0C7D">
          <w:delText>P</w:delText>
        </w:r>
      </w:del>
      <w:r w:rsidRPr="00FA0C7D">
        <w:t>roject outcomes to be reported to Government</w:t>
      </w:r>
      <w:r w:rsidR="00157533" w:rsidRPr="00FA0C7D">
        <w:fldChar w:fldCharType="begin"/>
      </w:r>
      <w:r w:rsidR="00157533" w:rsidRPr="00FA0C7D">
        <w:instrText xml:space="preserve"> XE "Government" </w:instrText>
      </w:r>
      <w:r w:rsidR="00157533" w:rsidRPr="00FA0C7D">
        <w:fldChar w:fldCharType="end"/>
      </w:r>
      <w:r w:rsidRPr="00FA0C7D">
        <w:t xml:space="preserve">; </w:t>
      </w:r>
    </w:p>
    <w:p w14:paraId="7FF62602" w14:textId="087FBE45" w:rsidR="007F1798" w:rsidRPr="00FA0C7D" w:rsidRDefault="007F1798" w:rsidP="009F3464">
      <w:pPr>
        <w:pStyle w:val="Heading4"/>
      </w:pPr>
      <w:r w:rsidRPr="00FA0C7D">
        <w:t>share lessons learnt from the delivery of capital projects;</w:t>
      </w:r>
    </w:p>
    <w:p w14:paraId="211D14A3" w14:textId="3FE79908" w:rsidR="007F1798" w:rsidRPr="00FA0C7D" w:rsidRDefault="007F1798" w:rsidP="009F3464">
      <w:pPr>
        <w:pStyle w:val="Heading4"/>
      </w:pPr>
      <w:r w:rsidRPr="00FA0C7D">
        <w:t>support the Capital Programme Manager in managing the capital programmes in accordance with the Assurance Framework, grant agreements, loan agreements and SLAs in place between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and the partners;</w:t>
      </w:r>
    </w:p>
    <w:p w14:paraId="73AD7911" w14:textId="660D5B8F" w:rsidR="007F1798" w:rsidRPr="00FA0C7D" w:rsidRDefault="007F1798" w:rsidP="009F3464">
      <w:pPr>
        <w:pStyle w:val="Heading4"/>
      </w:pPr>
      <w:r w:rsidRPr="00FA0C7D">
        <w:t>report on the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capital investment to date and planned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capital spend</w:t>
      </w:r>
      <w:ins w:id="1275" w:author="Helen Dyer - Capital Programme Manager (SELEP)" w:date="2023-03-13T10:29:00Z">
        <w:r w:rsidR="006317D2">
          <w:t>;</w:t>
        </w:r>
      </w:ins>
      <w:r w:rsidRPr="00FA0C7D">
        <w:t xml:space="preserve"> </w:t>
      </w:r>
    </w:p>
    <w:p w14:paraId="610A88CB" w14:textId="47A13A97" w:rsidR="007F1798" w:rsidRPr="00FA0C7D" w:rsidRDefault="007F1798" w:rsidP="009F3464">
      <w:pPr>
        <w:pStyle w:val="Heading4"/>
      </w:pPr>
      <w:r w:rsidRPr="00FA0C7D">
        <w:t>receive updates on the delivery of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projects;</w:t>
      </w:r>
    </w:p>
    <w:p w14:paraId="6C2ECB41" w14:textId="22565F74" w:rsidR="007F1798" w:rsidRPr="00FA0C7D" w:rsidRDefault="007F1798" w:rsidP="009F3464">
      <w:pPr>
        <w:pStyle w:val="Heading4"/>
      </w:pPr>
      <w:r w:rsidRPr="00FA0C7D">
        <w:t>identify risks in relation to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capital project delivery and the repayment of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loans.</w:t>
      </w:r>
    </w:p>
    <w:p w14:paraId="5A3871F3" w14:textId="5D488BE2" w:rsidR="007F1798" w:rsidRPr="00FA0C7D" w:rsidRDefault="007F1798" w:rsidP="00B2386B">
      <w:pPr>
        <w:pStyle w:val="Heading3"/>
      </w:pPr>
      <w:r w:rsidRPr="00FA0C7D">
        <w:t>The Programme Consideration Meeting group does not have authority to make decisions over the management of the capital programmes. However, all recommendations of the Programme Consideration Meeting group are reported to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for consideration and formal approval. Full Terms of Reference</w:t>
      </w:r>
      <w:r w:rsidR="008D28A7" w:rsidRPr="00FA0C7D">
        <w:fldChar w:fldCharType="begin"/>
      </w:r>
      <w:r w:rsidR="008D28A7" w:rsidRPr="00FA0C7D">
        <w:instrText xml:space="preserve"> XE "Terms of Reference" </w:instrText>
      </w:r>
      <w:r w:rsidR="008D28A7" w:rsidRPr="00FA0C7D">
        <w:fldChar w:fldCharType="end"/>
      </w:r>
      <w:r w:rsidRPr="00FA0C7D">
        <w:t xml:space="preserve"> for the Programme Consideration Meeting group are available on the </w:t>
      </w:r>
      <w:hyperlink r:id="rId94" w:history="1">
        <w:r w:rsidRPr="00FA0C7D">
          <w:rPr>
            <w:rStyle w:val="Hyperlink"/>
          </w:rPr>
          <w:t xml:space="preserve"> website</w:t>
        </w:r>
      </w:hyperlink>
      <w:r w:rsidRPr="00FA0C7D">
        <w:t>.</w:t>
      </w:r>
    </w:p>
    <w:p w14:paraId="42786280" w14:textId="33FB4A0A" w:rsidR="007F1798" w:rsidRPr="00FA0C7D" w:rsidRDefault="007F1798" w:rsidP="00B2386B">
      <w:pPr>
        <w:pStyle w:val="Heading3"/>
        <w:rPr>
          <w:bCs/>
        </w:rPr>
      </w:pPr>
      <w:r w:rsidRPr="00FA0C7D">
        <w:t xml:space="preserve">In addition to the quarterly updates on the delivery of </w:t>
      </w:r>
      <w:r w:rsidR="00313BD0" w:rsidRPr="00FA0C7D">
        <w:t xml:space="preserve">capital </w:t>
      </w:r>
      <w:r w:rsidR="003D4C80" w:rsidRPr="00FA0C7D">
        <w:t xml:space="preserve">grant </w:t>
      </w:r>
      <w:r w:rsidRPr="00FA0C7D">
        <w:t xml:space="preserve">projects, </w:t>
      </w:r>
      <w:r w:rsidR="00102C15" w:rsidRPr="00FA0C7D">
        <w:fldChar w:fldCharType="begin"/>
      </w:r>
      <w:r w:rsidR="00102C15" w:rsidRPr="00FA0C7D">
        <w:instrText xml:space="preserve"> XE "Local Growth Fund (LGF)" </w:instrText>
      </w:r>
      <w:r w:rsidR="00102C15" w:rsidRPr="00FA0C7D">
        <w:fldChar w:fldCharType="end"/>
      </w:r>
      <w:del w:id="1276" w:author="Helen Dyer - Capital Programme Manager (SELEP)" w:date="2023-03-13T10:29:00Z">
        <w:r w:rsidRPr="00FA0C7D">
          <w:delText xml:space="preserve"> </w:delText>
        </w:r>
      </w:del>
      <w:r w:rsidRPr="00FA0C7D">
        <w:t xml:space="preserve">projects are also required to complete one-year post-scheme evaluation and three/five-year post-scheme evaluation reporting, following the </w:t>
      </w:r>
      <w:r w:rsidR="00B11AAE" w:rsidRPr="00FA0C7D">
        <w:t>SELEP</w:t>
      </w:r>
      <w:r w:rsidR="009B62F7" w:rsidRPr="00FA0C7D">
        <w:t xml:space="preserve"> </w:t>
      </w:r>
      <w:r w:rsidR="005B674A" w:rsidRPr="00FA0C7D">
        <w:t>Ltd.’s</w:t>
      </w:r>
      <w:r w:rsidRPr="00FA0C7D">
        <w:t xml:space="preserve"> standard project evaluation templates for all projects. </w:t>
      </w:r>
    </w:p>
    <w:p w14:paraId="1F679F92" w14:textId="77777777" w:rsidR="007F1798" w:rsidRPr="00FA0C7D" w:rsidRDefault="007F1798" w:rsidP="00B2386B">
      <w:pPr>
        <w:pStyle w:val="Heading3"/>
        <w:rPr>
          <w:bCs/>
        </w:rPr>
      </w:pPr>
      <w:r w:rsidRPr="00FA0C7D">
        <w:t xml:space="preserve">The one-year post-scheme evaluation focuses on the delivery of the outputs stated within the original business case. This provides a review of the lessons learnt through the development and delivery of the project, as well as considering any project outcomes achieved to date. This one-year post-scheme completion must be completed by the end of the subsequent financial year following project completion. </w:t>
      </w:r>
    </w:p>
    <w:p w14:paraId="65615A0F" w14:textId="52F85301" w:rsidR="007F1798" w:rsidRPr="00FA0C7D" w:rsidRDefault="007F1798" w:rsidP="00B2386B">
      <w:pPr>
        <w:pStyle w:val="Heading3"/>
        <w:rPr>
          <w:bCs/>
        </w:rPr>
      </w:pPr>
      <w:r w:rsidRPr="00FA0C7D">
        <w:t>The three/five-year post-scheme evaluation focuses to a greater extent on the delivery of the outcomes of the project. For projects with a total project cost of less than £8</w:t>
      </w:r>
      <w:r w:rsidR="00011B52" w:rsidRPr="00FA0C7D">
        <w:rPr>
          <w:bCs/>
        </w:rPr>
        <w:t xml:space="preserve"> </w:t>
      </w:r>
      <w:r w:rsidRPr="00FA0C7D">
        <w:rPr>
          <w:bCs/>
        </w:rPr>
        <w:t>m</w:t>
      </w:r>
      <w:r w:rsidR="00011B52" w:rsidRPr="00FA0C7D">
        <w:rPr>
          <w:bCs/>
        </w:rPr>
        <w:t>illion</w:t>
      </w:r>
      <w:r w:rsidRPr="00FA0C7D">
        <w:rPr>
          <w:bCs/>
        </w:rPr>
        <w:t>, the three/five-year post-scheme evaluation must be completed within three years of post-scheme evaluation. For projects with a scheme cost of over £8</w:t>
      </w:r>
      <w:r w:rsidR="00011B52" w:rsidRPr="00FA0C7D">
        <w:rPr>
          <w:bCs/>
        </w:rPr>
        <w:t xml:space="preserve"> million</w:t>
      </w:r>
      <w:r w:rsidRPr="00FA0C7D">
        <w:rPr>
          <w:bCs/>
        </w:rPr>
        <w:t xml:space="preserve"> the three/five-year post-scheme evaluation must be completed</w:t>
      </w:r>
      <w:ins w:id="1277" w:author="Helen Dyer - Capital Programme Manager (SELEP)" w:date="2023-03-13T10:30:00Z">
        <w:r w:rsidRPr="00FA0C7D">
          <w:rPr>
            <w:bCs/>
          </w:rPr>
          <w:t xml:space="preserve"> </w:t>
        </w:r>
      </w:ins>
      <w:del w:id="1278" w:author="Helen Dyer - Capital Programme Manager (SELEP)" w:date="2023-03-13T10:30:00Z">
        <w:r w:rsidRPr="00FA0C7D" w:rsidDel="00BF1814">
          <w:rPr>
            <w:bCs/>
          </w:rPr>
          <w:delText xml:space="preserve"> </w:delText>
        </w:r>
        <w:r w:rsidRPr="00FA0C7D">
          <w:rPr>
            <w:bCs/>
          </w:rPr>
          <w:delText xml:space="preserve">by </w:delText>
        </w:r>
      </w:del>
      <w:r w:rsidRPr="00FA0C7D">
        <w:rPr>
          <w:bCs/>
        </w:rPr>
        <w:t xml:space="preserve">within five years of project completion. </w:t>
      </w:r>
    </w:p>
    <w:p w14:paraId="62C8F03A" w14:textId="27811319" w:rsidR="007F1798" w:rsidRPr="00FA0C7D" w:rsidRDefault="007F1798" w:rsidP="00B2386B">
      <w:pPr>
        <w:pStyle w:val="Heading3"/>
        <w:rPr>
          <w:bCs/>
        </w:rPr>
      </w:pPr>
      <w:r w:rsidRPr="00FA0C7D">
        <w:t>Projects are exempt from the requirement to complete one year and three/five year</w:t>
      </w:r>
      <w:del w:id="1279" w:author="Helen Dyer - Capital Programme Manager (SELEP)" w:date="2023-03-13T10:30:00Z">
        <w:r w:rsidRPr="00FA0C7D">
          <w:delText>s</w:delText>
        </w:r>
      </w:del>
      <w:r w:rsidRPr="00FA0C7D">
        <w:t xml:space="preserve"> post-scheme evaluation if plans are in place for the evaluation of the project through an alternative Government</w:t>
      </w:r>
      <w:r w:rsidR="00157533" w:rsidRPr="00FA0C7D">
        <w:fldChar w:fldCharType="begin"/>
      </w:r>
      <w:r w:rsidR="00157533" w:rsidRPr="00FA0C7D">
        <w:instrText xml:space="preserve"> XE "Government" </w:instrText>
      </w:r>
      <w:r w:rsidR="00157533" w:rsidRPr="00FA0C7D">
        <w:fldChar w:fldCharType="end"/>
      </w:r>
      <w:r w:rsidRPr="00FA0C7D">
        <w:t xml:space="preserve"> department, Government-owned company or non-departmental public body, and the outcome of which can be shared with the </w:t>
      </w:r>
      <w:r w:rsidR="00B11AAE" w:rsidRPr="00FA0C7D">
        <w:rPr>
          <w:bCs/>
        </w:rPr>
        <w:t>SELEP</w:t>
      </w:r>
      <w:r w:rsidR="009B62F7" w:rsidRPr="00FA0C7D">
        <w:rPr>
          <w:bCs/>
        </w:rPr>
        <w:t xml:space="preserve"> Ltd</w:t>
      </w:r>
      <w:r w:rsidR="00157533" w:rsidRPr="00FA0C7D">
        <w:rPr>
          <w:bCs/>
        </w:rPr>
        <w:fldChar w:fldCharType="begin"/>
      </w:r>
      <w:r w:rsidR="00157533" w:rsidRPr="00FA0C7D">
        <w:instrText xml:space="preserve"> XE "SELEP Ltd" </w:instrText>
      </w:r>
      <w:r w:rsidR="00157533" w:rsidRPr="00FA0C7D">
        <w:rPr>
          <w:bCs/>
        </w:rPr>
        <w:fldChar w:fldCharType="end"/>
      </w:r>
      <w:r w:rsidRPr="00FA0C7D">
        <w:rPr>
          <w:bCs/>
        </w:rPr>
        <w:t xml:space="preserve">. </w:t>
      </w:r>
    </w:p>
    <w:p w14:paraId="51B4C7CC" w14:textId="5FED8205" w:rsidR="007F1798" w:rsidRPr="00FA0C7D" w:rsidRDefault="007F1798" w:rsidP="00B2386B">
      <w:pPr>
        <w:pStyle w:val="Heading3"/>
        <w:rPr>
          <w:bCs/>
        </w:rPr>
      </w:pPr>
      <w:r w:rsidRPr="00FA0C7D">
        <w:t>The monitoring and evaluation reports, completed by local partners, will be subject to independent review by</w:t>
      </w:r>
      <w:r w:rsidR="009B62F7" w:rsidRPr="00FA0C7D">
        <w:rPr>
          <w:bCs/>
        </w:rPr>
        <w:t xml:space="preserve"> the</w:t>
      </w:r>
      <w:r w:rsidRPr="00FA0C7D">
        <w:rPr>
          <w:bCs/>
        </w:rPr>
        <w:t xml:space="preserve"> </w:t>
      </w:r>
      <w:r w:rsidR="00B11AAE" w:rsidRPr="00FA0C7D">
        <w:rPr>
          <w:bCs/>
        </w:rPr>
        <w:t>SELEP</w:t>
      </w:r>
      <w:r w:rsidR="009B62F7" w:rsidRPr="00FA0C7D">
        <w:rPr>
          <w:bCs/>
        </w:rPr>
        <w:t xml:space="preserve"> Ltd</w:t>
      </w:r>
      <w:r w:rsidR="00157533" w:rsidRPr="00FA0C7D">
        <w:rPr>
          <w:bCs/>
        </w:rPr>
        <w:fldChar w:fldCharType="begin"/>
      </w:r>
      <w:r w:rsidR="00157533" w:rsidRPr="00FA0C7D">
        <w:instrText xml:space="preserve"> XE "SELEP Ltd" </w:instrText>
      </w:r>
      <w:r w:rsidR="00157533" w:rsidRPr="00FA0C7D">
        <w:rPr>
          <w:bCs/>
        </w:rPr>
        <w:fldChar w:fldCharType="end"/>
      </w:r>
      <w:r w:rsidRPr="00FA0C7D">
        <w:rPr>
          <w:bCs/>
        </w:rPr>
        <w:t xml:space="preserve">. </w:t>
      </w:r>
    </w:p>
    <w:p w14:paraId="1F61B813" w14:textId="492459A1" w:rsidR="007F1798" w:rsidRPr="00FA0C7D" w:rsidRDefault="007F1798" w:rsidP="00B2386B">
      <w:pPr>
        <w:pStyle w:val="Heading3"/>
      </w:pPr>
      <w:r w:rsidRPr="00FA0C7D">
        <w:t>All monitoring and evaluation reports discussed at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Investment Panel</w:t>
      </w:r>
      <w:r w:rsidR="004F38D4" w:rsidRPr="00FA0C7D">
        <w:fldChar w:fldCharType="begin"/>
      </w:r>
      <w:r w:rsidR="004F38D4" w:rsidRPr="00FA0C7D">
        <w:instrText xml:space="preserve"> XE "Investment Panel" </w:instrText>
      </w:r>
      <w:r w:rsidR="004F38D4" w:rsidRPr="00FA0C7D">
        <w:fldChar w:fldCharType="end"/>
      </w:r>
      <w:r w:rsidRPr="00FA0C7D">
        <w:t xml:space="preserve"> and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will be published on </w:t>
      </w:r>
      <w:hyperlink r:id="rId95" w:history="1">
        <w:r w:rsidRPr="00FA0C7D">
          <w:rPr>
            <w:rStyle w:val="Hyperlink"/>
          </w:rPr>
          <w:t>the website</w:t>
        </w:r>
      </w:hyperlink>
      <w:r w:rsidRPr="00FA0C7D">
        <w:t xml:space="preserve"> on individual project pages.</w:t>
      </w:r>
    </w:p>
    <w:p w14:paraId="02DF7803" w14:textId="5979B4BD" w:rsidR="007F1798" w:rsidRPr="00FA0C7D" w:rsidRDefault="007F1798" w:rsidP="00B2386B">
      <w:pPr>
        <w:pStyle w:val="Heading3"/>
        <w:rPr>
          <w:bCs/>
        </w:rPr>
      </w:pPr>
      <w:r w:rsidRPr="00FA0C7D">
        <w:t>Federated Boards</w:t>
      </w:r>
      <w:r w:rsidR="009574BE" w:rsidRPr="00FA0C7D">
        <w:fldChar w:fldCharType="begin"/>
      </w:r>
      <w:r w:rsidR="009574BE" w:rsidRPr="00FA0C7D">
        <w:instrText xml:space="preserve"> XE "Federated Boards" </w:instrText>
      </w:r>
      <w:r w:rsidR="009574BE" w:rsidRPr="00FA0C7D">
        <w:fldChar w:fldCharType="end"/>
      </w:r>
      <w:r w:rsidRPr="00FA0C7D">
        <w:t xml:space="preserve"> will manage programmes within the agreed tolerance levels, and report regularly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regarding delivery and risks. Changes required to projects outside the tolerance levels, or any significant modifications to project scope, outputs or outcomes arising during development or even construction, must be clearly reported for decision prior to implementation.</w:t>
      </w:r>
    </w:p>
    <w:p w14:paraId="520BCD07" w14:textId="413FBD06" w:rsidR="007F1798" w:rsidRPr="00FA0C7D" w:rsidRDefault="007F1798" w:rsidP="00B2386B">
      <w:pPr>
        <w:pStyle w:val="Heading3"/>
      </w:pPr>
      <w:r w:rsidRPr="00FA0C7D">
        <w:t>For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projects,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is required to provide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with project updates </w:t>
      </w:r>
      <w:ins w:id="1280" w:author="Helen Dyer - Capital Programme Manager (SELEP)" w:date="2023-03-13T10:31:00Z">
        <w:r w:rsidR="00C04C79">
          <w:t xml:space="preserve">at least </w:t>
        </w:r>
      </w:ins>
      <w:r w:rsidRPr="00FA0C7D">
        <w:t>twice a year.  The reporting, monitoring and evaluation requirements for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projects will be proportionate to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award and the overall scale of the project. It is expected that the respective working group</w:t>
      </w:r>
      <w:r w:rsidR="007A2C72" w:rsidRPr="00FA0C7D">
        <w:fldChar w:fldCharType="begin"/>
      </w:r>
      <w:r w:rsidR="007A2C72" w:rsidRPr="00FA0C7D">
        <w:instrText xml:space="preserve"> XE "Working Groups" </w:instrText>
      </w:r>
      <w:r w:rsidR="007A2C72" w:rsidRPr="00FA0C7D">
        <w:fldChar w:fldCharType="end"/>
      </w:r>
      <w:r w:rsidRPr="00FA0C7D">
        <w:t xml:space="preserve"> for the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project will have an active role in overseeing the delivery of the project and considering any project changes, prior to submission to the Secretariat for approval (</w:t>
      </w:r>
      <w:r w:rsidRPr="00FA0C7D">
        <w:fldChar w:fldCharType="begin"/>
      </w:r>
      <w:r w:rsidRPr="00FA0C7D">
        <w:instrText xml:space="preserve"> REF _Ref7708075 \r \p \h  \* MERGEFORMAT </w:instrText>
      </w:r>
      <w:r w:rsidRPr="00FA0C7D">
        <w:fldChar w:fldCharType="separate"/>
      </w:r>
      <w:r w:rsidR="00A130F7">
        <w:t>BB.3.1 below</w:t>
      </w:r>
      <w:r w:rsidRPr="00FA0C7D">
        <w:fldChar w:fldCharType="end"/>
      </w:r>
      <w:r w:rsidRPr="00FA0C7D">
        <w:t>).</w:t>
      </w:r>
    </w:p>
    <w:p w14:paraId="13DDB97B" w14:textId="64DE176F" w:rsidR="004D7BB8" w:rsidRPr="00FA0C7D" w:rsidRDefault="004D7BB8" w:rsidP="00ED2BC6">
      <w:pPr>
        <w:pStyle w:val="Heading3"/>
      </w:pPr>
      <w:r w:rsidRPr="00FA0C7D">
        <w:t>For COVID-19 Recovery Fund</w:t>
      </w:r>
      <w:r w:rsidR="00F57C5D" w:rsidRPr="00FA0C7D">
        <w:t>s</w:t>
      </w:r>
      <w:r w:rsidR="00200A03" w:rsidRPr="00FA0C7D">
        <w:t xml:space="preserve">, </w:t>
      </w:r>
      <w:r w:rsidR="000B208C" w:rsidRPr="00FA0C7D">
        <w:t>the Project Manager is required to provide the Strategic Board with project updates twice a year. The reporting, monitoring and evaluation requirements for COVID-19 Recovery Fund projects will be proportionate to the award and overall scale of the project.</w:t>
      </w:r>
    </w:p>
    <w:p w14:paraId="18496C60" w14:textId="2F44BE33" w:rsidR="00F74647" w:rsidRPr="00FA0C7D" w:rsidRDefault="00F74647" w:rsidP="00B2386B">
      <w:pPr>
        <w:pStyle w:val="Heading2"/>
      </w:pPr>
      <w:bookmarkStart w:id="1281" w:name="_Toc25839142"/>
      <w:bookmarkStart w:id="1282" w:name="_Toc29296786"/>
      <w:bookmarkStart w:id="1283" w:name="_Toc102055333"/>
      <w:r w:rsidRPr="00FA0C7D">
        <w:t>Managing Project Slippage</w:t>
      </w:r>
      <w:bookmarkEnd w:id="1281"/>
      <w:bookmarkEnd w:id="1282"/>
      <w:bookmarkEnd w:id="1283"/>
    </w:p>
    <w:p w14:paraId="02F7899F" w14:textId="4D97D2C6" w:rsidR="00200A03" w:rsidRPr="00C149AF" w:rsidRDefault="002070AB" w:rsidP="00C149AF">
      <w:pPr>
        <w:pStyle w:val="Heading25"/>
      </w:pPr>
      <w:bookmarkStart w:id="1284" w:name="_Toc102055334"/>
      <w:r w:rsidRPr="00C149AF">
        <w:t>LGF</w:t>
      </w:r>
      <w:bookmarkEnd w:id="1284"/>
    </w:p>
    <w:p w14:paraId="529FDD68" w14:textId="2BAF722C" w:rsidR="00991814" w:rsidRPr="00FA0C7D" w:rsidRDefault="00991814" w:rsidP="009F3464">
      <w:pPr>
        <w:pStyle w:val="Heading4"/>
      </w:pPr>
      <w:r w:rsidRPr="00FA0C7D">
        <w:t>Through effective management of the Capital Programme, opportunities are sought to reduce the levels of slippage</w:t>
      </w:r>
      <w:r w:rsidR="003F5137" w:rsidRPr="00FA0C7D">
        <w:fldChar w:fldCharType="begin"/>
      </w:r>
      <w:r w:rsidR="003F5137" w:rsidRPr="00FA0C7D">
        <w:instrText xml:space="preserve"> XE "Slippage" </w:instrText>
      </w:r>
      <w:r w:rsidR="003F5137" w:rsidRPr="00FA0C7D">
        <w:fldChar w:fldCharType="end"/>
      </w:r>
      <w:r w:rsidRPr="00FA0C7D">
        <w:t xml:space="preserve"> in grant spend in any given financial year. However, where slippage</w:t>
      </w:r>
      <w:r w:rsidR="003F5137" w:rsidRPr="00FA0C7D">
        <w:fldChar w:fldCharType="begin"/>
      </w:r>
      <w:r w:rsidR="003F5137" w:rsidRPr="00FA0C7D">
        <w:instrText xml:space="preserve"> XE "Slippage" </w:instrText>
      </w:r>
      <w:r w:rsidR="003F5137" w:rsidRPr="00FA0C7D">
        <w:fldChar w:fldCharType="end"/>
      </w:r>
      <w:r w:rsidRPr="00FA0C7D">
        <w:t xml:space="preserve"> exists, approval can be sought from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to implement mitigation.</w:t>
      </w:r>
    </w:p>
    <w:p w14:paraId="59FDCAD4" w14:textId="7305CBC3" w:rsidR="00991814" w:rsidRPr="00FA0C7D" w:rsidRDefault="00991814" w:rsidP="009F3464">
      <w:pPr>
        <w:pStyle w:val="Heading4"/>
      </w:pPr>
      <w:r w:rsidRPr="00FA0C7D">
        <w:t>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has approved a range of measures to enable slippage</w:t>
      </w:r>
      <w:r w:rsidR="003F5137" w:rsidRPr="00FA0C7D">
        <w:fldChar w:fldCharType="begin"/>
      </w:r>
      <w:r w:rsidR="003F5137" w:rsidRPr="00FA0C7D">
        <w:instrText xml:space="preserve"> XE "Slippage" </w:instrText>
      </w:r>
      <w:r w:rsidR="003F5137" w:rsidRPr="00FA0C7D">
        <w:fldChar w:fldCharType="end"/>
      </w:r>
      <w:r w:rsidRPr="00FA0C7D">
        <w:t xml:space="preserve"> in spend of the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to be managed; these are embedded within the SLAs. This enables the partner, subject to the approval of the Accountability Board, to manage any slippage</w:t>
      </w:r>
      <w:r w:rsidR="003F5137" w:rsidRPr="00FA0C7D">
        <w:fldChar w:fldCharType="begin"/>
      </w:r>
      <w:r w:rsidR="003F5137" w:rsidRPr="00FA0C7D">
        <w:instrText xml:space="preserve"> XE "Slippage" </w:instrText>
      </w:r>
      <w:r w:rsidR="003F5137" w:rsidRPr="00FA0C7D">
        <w:fldChar w:fldCharType="end"/>
      </w:r>
      <w:r w:rsidRPr="00FA0C7D">
        <w:t xml:space="preserve"> of the funding between financial years within one of the following options:</w:t>
      </w:r>
    </w:p>
    <w:p w14:paraId="785AFE01" w14:textId="63104B41" w:rsidR="00991814" w:rsidRPr="00FA0C7D" w:rsidRDefault="00991814" w:rsidP="00B2386B">
      <w:pPr>
        <w:pStyle w:val="Heading5"/>
        <w:rPr>
          <w:bCs w:val="0"/>
        </w:rPr>
      </w:pPr>
      <w:r w:rsidRPr="00FA0C7D">
        <w:t>Option 1: increase the amount of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spend in </w:t>
      </w:r>
      <w:del w:id="1285" w:author="Helen Dyer - Capital Programme Manager (SELEP)" w:date="2023-03-13T10:45:00Z">
        <w:r w:rsidRPr="00FA0C7D">
          <w:delText>2019/20</w:delText>
        </w:r>
      </w:del>
      <w:ins w:id="1286" w:author="Helen Dyer - Capital Programme Manager (SELEP)" w:date="2023-03-13T10:45:00Z">
        <w:r w:rsidR="00326844">
          <w:t>the current financial year</w:t>
        </w:r>
      </w:ins>
      <w:r w:rsidRPr="00FA0C7D">
        <w:t xml:space="preserve"> for projects which were already profiled to spend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in </w:t>
      </w:r>
      <w:ins w:id="1287" w:author="Helen Dyer - Capital Programme Manager (SELEP)" w:date="2023-03-13T10:45:00Z">
        <w:r w:rsidR="005C6EE6">
          <w:t>the financi</w:t>
        </w:r>
      </w:ins>
      <w:ins w:id="1288" w:author="Helen Dyer - Capital Programme Manager (SELEP)" w:date="2023-03-13T10:46:00Z">
        <w:r w:rsidR="005C6EE6">
          <w:t>al year</w:t>
        </w:r>
      </w:ins>
      <w:del w:id="1289" w:author="Helen Dyer - Capital Programme Manager (SELEP)" w:date="2023-03-13T10:45:00Z">
        <w:r w:rsidRPr="00FA0C7D">
          <w:delText>2019/20</w:delText>
        </w:r>
      </w:del>
      <w:r w:rsidRPr="00FA0C7D">
        <w:t xml:space="preserve">. </w:t>
      </w:r>
    </w:p>
    <w:p w14:paraId="55CF6825" w14:textId="4812FF8D" w:rsidR="00991814" w:rsidRPr="00FA0C7D" w:rsidRDefault="00991814" w:rsidP="00B2386B">
      <w:pPr>
        <w:pStyle w:val="Heading5"/>
      </w:pPr>
      <w:r w:rsidRPr="00FA0C7D">
        <w:t>Option 2: bring forward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spend in </w:t>
      </w:r>
      <w:ins w:id="1290" w:author="Helen Dyer - Capital Programme Manager (SELEP)" w:date="2023-03-13T10:46:00Z">
        <w:r w:rsidR="005C6EE6">
          <w:t>the current financial year</w:t>
        </w:r>
      </w:ins>
      <w:del w:id="1291" w:author="Helen Dyer - Capital Programme Manager (SELEP)" w:date="2023-03-13T10:46:00Z">
        <w:r w:rsidRPr="00FA0C7D">
          <w:delText>2019/20</w:delText>
        </w:r>
      </w:del>
      <w:r w:rsidRPr="00FA0C7D">
        <w:t xml:space="preserve"> for projects which are not due to spend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until</w:t>
      </w:r>
      <w:ins w:id="1292" w:author="Helen Dyer - Capital Programme Manager (SELEP)" w:date="2023-03-13T10:46:00Z">
        <w:r w:rsidRPr="00FA0C7D">
          <w:t xml:space="preserve"> </w:t>
        </w:r>
        <w:r w:rsidR="005C6EE6">
          <w:t>future financial years</w:t>
        </w:r>
      </w:ins>
      <w:del w:id="1293" w:author="Helen Dyer - Capital Programme Manager (SELEP)" w:date="2023-03-13T10:46:00Z">
        <w:r w:rsidRPr="00FA0C7D" w:rsidDel="005C6EE6">
          <w:delText xml:space="preserve"> 2020/21</w:delText>
        </w:r>
      </w:del>
      <w:ins w:id="1294" w:author="Helen Dyer - Capital Programme Manager (SELEP)" w:date="2023-03-13T10:47:00Z">
        <w:r w:rsidR="009B510F">
          <w:t>.</w:t>
        </w:r>
      </w:ins>
      <w:del w:id="1295" w:author="Helen Dyer - Capital Programme Manager (SELEP)" w:date="2023-03-13T10:47:00Z">
        <w:r w:rsidRPr="00FA0C7D" w:rsidDel="009B510F">
          <w:delText>;</w:delText>
        </w:r>
      </w:del>
      <w:r w:rsidRPr="00FA0C7D">
        <w:t xml:space="preserve">  </w:t>
      </w:r>
    </w:p>
    <w:p w14:paraId="10DB2FFB" w14:textId="2728DEF3" w:rsidR="00991814" w:rsidRPr="00FA0C7D" w:rsidRDefault="00991814" w:rsidP="00B2386B">
      <w:pPr>
        <w:pStyle w:val="Heading5"/>
      </w:pPr>
      <w:r w:rsidRPr="00FA0C7D">
        <w:t>Option 3: transfer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spend on schemes between Partner Authorities (this will be completed as a direct payment from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to the Partner Authority</w:t>
      </w:r>
      <w:r w:rsidR="00157533" w:rsidRPr="00FA0C7D">
        <w:fldChar w:fldCharType="begin"/>
      </w:r>
      <w:r w:rsidR="00157533" w:rsidRPr="00FA0C7D">
        <w:instrText xml:space="preserve"> XE "Council" </w:instrText>
      </w:r>
      <w:r w:rsidR="00157533" w:rsidRPr="00FA0C7D">
        <w:fldChar w:fldCharType="end"/>
      </w:r>
      <w:r w:rsidRPr="00FA0C7D">
        <w:t>, subject to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agreement, under the grant payment process set out in</w:t>
      </w:r>
      <w:r w:rsidR="008F253E" w:rsidRPr="00FA0C7D">
        <w:t xml:space="preserve"> the respective legal agreement for the project</w:t>
      </w:r>
      <w:ins w:id="1296" w:author="Helen Dyer - Capital Programme Manager (SELEP)" w:date="2023-03-13T10:46:00Z">
        <w:r w:rsidR="009B510F">
          <w:t>)</w:t>
        </w:r>
      </w:ins>
      <w:r w:rsidR="008F253E" w:rsidRPr="00FA0C7D">
        <w:t>.</w:t>
      </w:r>
    </w:p>
    <w:p w14:paraId="43CC702C" w14:textId="3167359A" w:rsidR="00991814" w:rsidRPr="00FA0C7D" w:rsidRDefault="00991814" w:rsidP="00B2386B">
      <w:pPr>
        <w:pStyle w:val="Heading5"/>
      </w:pPr>
      <w:r w:rsidRPr="00FA0C7D">
        <w:t>Option 4: re-profile spend between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projects and Capital Programme projects. This option should only be applied where there is no opportunity to apply options 1, 2 or 3, and federated areas</w:t>
      </w:r>
      <w:r w:rsidR="009574BE" w:rsidRPr="00FA0C7D">
        <w:fldChar w:fldCharType="begin"/>
      </w:r>
      <w:r w:rsidR="009574BE" w:rsidRPr="00FA0C7D">
        <w:instrText xml:space="preserve"> XE "Federated Boards" </w:instrText>
      </w:r>
      <w:r w:rsidR="009574BE" w:rsidRPr="00FA0C7D">
        <w:fldChar w:fldCharType="end"/>
      </w:r>
      <w:r w:rsidRPr="00FA0C7D">
        <w:t xml:space="preserve"> are encouraged to only apply option 4 mitigation as a last resort. </w:t>
      </w:r>
    </w:p>
    <w:p w14:paraId="14F82679" w14:textId="61C770FD" w:rsidR="00991814" w:rsidRPr="00FA0C7D" w:rsidRDefault="00991814" w:rsidP="00B2386B">
      <w:pPr>
        <w:pStyle w:val="Heading5"/>
      </w:pPr>
      <w:r w:rsidRPr="00FA0C7D">
        <w:t>Option 5:  Any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held by</w:t>
      </w:r>
      <w:r w:rsidR="00011B52" w:rsidRPr="00FA0C7D">
        <w:t xml:space="preserve"> the Accountable Body</w:t>
      </w:r>
      <w:r w:rsidR="00DB7FDE" w:rsidRPr="00FA0C7D">
        <w:fldChar w:fldCharType="begin"/>
      </w:r>
      <w:r w:rsidR="00DB7FDE" w:rsidRPr="00FA0C7D">
        <w:instrText xml:space="preserve"> XE "Accountable Body" </w:instrText>
      </w:r>
      <w:r w:rsidR="00DB7FDE" w:rsidRPr="00FA0C7D">
        <w:fldChar w:fldCharType="end"/>
      </w:r>
      <w:r w:rsidR="00011B52" w:rsidRPr="00FA0C7D">
        <w:t xml:space="preserve"> on behalf of</w:t>
      </w:r>
      <w:r w:rsidRPr="00FA0C7D">
        <w:t xml:space="preserve"> </w:t>
      </w:r>
      <w:del w:id="1297" w:author="Helen Dyer - Capital Programme Manager (SELEP)" w:date="2023-03-13T10:44:00Z">
        <w:r w:rsidRPr="00FA0C7D">
          <w:delText xml:space="preserve"> </w:delText>
        </w:r>
      </w:del>
      <w:r w:rsidR="00B11AAE" w:rsidRPr="00FA0C7D">
        <w:t>SELEP</w:t>
      </w:r>
      <w:r w:rsidR="004C06A9"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at the end of financial year to be carried forward into the subsequent financial year.</w:t>
      </w:r>
    </w:p>
    <w:p w14:paraId="40170F2F" w14:textId="2C3B4593" w:rsidR="006452F4" w:rsidRPr="00FA0C7D" w:rsidRDefault="006452F4" w:rsidP="006452F4">
      <w:pPr>
        <w:pStyle w:val="Heading4"/>
      </w:pPr>
      <w:r w:rsidRPr="00FA0C7D">
        <w:t>The Accountability Board can approve the implementation of t</w:t>
      </w:r>
      <w:r w:rsidR="00A62687" w:rsidRPr="00FA0C7D">
        <w:t xml:space="preserve">he </w:t>
      </w:r>
      <w:r w:rsidR="009440C1" w:rsidRPr="00FA0C7D">
        <w:t>five</w:t>
      </w:r>
      <w:r w:rsidR="00A62687" w:rsidRPr="00FA0C7D">
        <w:t xml:space="preserve"> options listed above, where these options are permitted under the grant conditions from Central Government relating to the specific funding stream.</w:t>
      </w:r>
    </w:p>
    <w:p w14:paraId="37161A95" w14:textId="2D853D02" w:rsidR="00991814" w:rsidRPr="00427591" w:rsidRDefault="00991814" w:rsidP="00C149AF">
      <w:pPr>
        <w:pStyle w:val="Heading25"/>
      </w:pPr>
      <w:bookmarkStart w:id="1298" w:name="_Toc29296788"/>
      <w:bookmarkStart w:id="1299" w:name="_Toc102055335"/>
      <w:r w:rsidRPr="00427591">
        <w:t>GPF</w:t>
      </w:r>
      <w:bookmarkEnd w:id="1298"/>
      <w:bookmarkEnd w:id="1299"/>
      <w:r w:rsidR="00B11DA6" w:rsidRPr="00940A60">
        <w:fldChar w:fldCharType="begin"/>
      </w:r>
      <w:r w:rsidR="00B11DA6" w:rsidRPr="00427591">
        <w:instrText xml:space="preserve"> XE "Growing Places Fund (GPF)" </w:instrText>
      </w:r>
      <w:r w:rsidR="00B11DA6" w:rsidRPr="00940A60">
        <w:fldChar w:fldCharType="end"/>
      </w:r>
    </w:p>
    <w:p w14:paraId="41295E37" w14:textId="426FF438" w:rsidR="00991814" w:rsidRPr="00FA0C7D" w:rsidRDefault="00991814" w:rsidP="009F3464">
      <w:pPr>
        <w:pStyle w:val="Heading4"/>
      </w:pPr>
      <w:bookmarkStart w:id="1300" w:name="_Ref7707850"/>
      <w:r w:rsidRPr="00FA0C7D">
        <w:t>Where a project is unable to spend the full amount of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which has been allocated and transferred to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within a financial year,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may carry forward the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within partner accounts, subject to approval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w:t>
      </w:r>
      <w:bookmarkEnd w:id="1300"/>
      <w:r w:rsidRPr="00FA0C7D">
        <w:t xml:space="preserve"> </w:t>
      </w:r>
    </w:p>
    <w:p w14:paraId="6B102923" w14:textId="24076CD6" w:rsidR="00991814" w:rsidRDefault="00991814" w:rsidP="009F3464">
      <w:pPr>
        <w:pStyle w:val="Heading4"/>
      </w:pPr>
      <w:r w:rsidRPr="00FA0C7D">
        <w:t>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will be required to declare the amount of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spent and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carried forward at the end </w:t>
      </w:r>
      <w:ins w:id="1301" w:author="Helen Dyer - Capital Programme Manager (SELEP)" w:date="2023-03-13T10:48:00Z">
        <w:r w:rsidR="00253827">
          <w:t xml:space="preserve">of </w:t>
        </w:r>
      </w:ins>
      <w:r w:rsidRPr="00FA0C7D">
        <w:t>each financial year.</w:t>
      </w:r>
    </w:p>
    <w:p w14:paraId="21A4DBE3" w14:textId="4DD11E92" w:rsidR="00427591" w:rsidRDefault="00427591" w:rsidP="00C149AF">
      <w:pPr>
        <w:pStyle w:val="Heading25"/>
      </w:pPr>
      <w:bookmarkStart w:id="1302" w:name="_Toc102055336"/>
      <w:r>
        <w:t>GBF</w:t>
      </w:r>
      <w:bookmarkEnd w:id="1302"/>
    </w:p>
    <w:p w14:paraId="6A8E96B0" w14:textId="570E8D45" w:rsidR="00427591" w:rsidRDefault="00C90A55" w:rsidP="00427591">
      <w:pPr>
        <w:pStyle w:val="Heading4"/>
      </w:pPr>
      <w:r>
        <w:t xml:space="preserve">Funding cannot slip beyond the stated end date of 31 March 2022 </w:t>
      </w:r>
      <w:r w:rsidR="00D50E63">
        <w:t xml:space="preserve">unless </w:t>
      </w:r>
      <w:r w:rsidR="005816E0">
        <w:t xml:space="preserve">agreed by the Accountability Board. </w:t>
      </w:r>
      <w:r w:rsidR="00940A60" w:rsidRPr="00940A60">
        <w:t>The risk of clawback will be passed by SELEP and the Accountable Body to the upper tier authorities via a</w:t>
      </w:r>
      <w:ins w:id="1303" w:author="Helen Dyer - Capital Programme Manager (SELEP)" w:date="2023-03-13T10:48:00Z">
        <w:r w:rsidR="00253827">
          <w:t>n SLA</w:t>
        </w:r>
      </w:ins>
      <w:del w:id="1304" w:author="Helen Dyer - Capital Programme Manager (SELEP)" w:date="2023-03-13T10:48:00Z">
        <w:r w:rsidR="00940A60" w:rsidRPr="00940A60">
          <w:delText xml:space="preserve"> Grant Agreement</w:delText>
        </w:r>
      </w:del>
      <w:r w:rsidR="00940A60" w:rsidRPr="00940A60">
        <w:t>, the risk will not be borne by SELEP or the Accountable Body.</w:t>
      </w:r>
    </w:p>
    <w:p w14:paraId="1F2306C8" w14:textId="4134D0D4" w:rsidR="00F7647F" w:rsidRPr="00F7647F" w:rsidRDefault="00F7647F" w:rsidP="00D42E52">
      <w:pPr>
        <w:pStyle w:val="Heading4"/>
      </w:pPr>
      <w:r w:rsidRPr="00F7647F">
        <w:t>Following consideration of the outcome of the review of GBF projects, the Accountability Board agreed that all projects forecasting GBF spend beyond March 2022 must meet the following requirements:</w:t>
      </w:r>
    </w:p>
    <w:p w14:paraId="1DC7DC9B" w14:textId="6DAA2602" w:rsidR="00F7647F" w:rsidRPr="00F7647F" w:rsidRDefault="00F7647F" w:rsidP="00F7647F">
      <w:pPr>
        <w:pStyle w:val="Heading5"/>
        <w:rPr>
          <w:rFonts w:ascii="Calibri" w:eastAsia="Times New Roman" w:hAnsi="Calibri" w:cs="Times New Roman"/>
          <w:bCs w:val="0"/>
          <w:lang w:eastAsia="en-GB"/>
        </w:rPr>
      </w:pPr>
      <w:r w:rsidRPr="00F7647F">
        <w:rPr>
          <w:rFonts w:ascii="Calibri" w:eastAsia="Times New Roman" w:hAnsi="Calibri" w:cs="Times New Roman"/>
          <w:bCs w:val="0"/>
          <w:lang w:eastAsia="en-GB"/>
        </w:rPr>
        <w:t>All GBF funding must be spent within 12 months of the official end of the GBF programme, with full spend required by 31 March 2023</w:t>
      </w:r>
      <w:ins w:id="1305" w:author="Amy Ferraro" w:date="2023-03-23T17:30:00Z">
        <w:r w:rsidR="00D40682">
          <w:rPr>
            <w:rFonts w:ascii="Calibri" w:eastAsia="Times New Roman" w:hAnsi="Calibri" w:cs="Times New Roman"/>
            <w:bCs w:val="0"/>
            <w:lang w:eastAsia="en-GB"/>
          </w:rPr>
          <w:t xml:space="preserve">, with the exception of spend extending into Q1 </w:t>
        </w:r>
      </w:ins>
      <w:ins w:id="1306" w:author="Lorna Norris - Senior Finance Business Partner" w:date="2023-03-24T16:46:00Z">
        <w:r w:rsidR="009E0039">
          <w:rPr>
            <w:rFonts w:ascii="Calibri" w:eastAsia="Times New Roman" w:hAnsi="Calibri" w:cs="Times New Roman"/>
            <w:bCs w:val="0"/>
            <w:lang w:eastAsia="en-GB"/>
          </w:rPr>
          <w:t>20</w:t>
        </w:r>
      </w:ins>
      <w:ins w:id="1307" w:author="Amy Ferraro" w:date="2023-03-23T17:30:00Z">
        <w:r w:rsidR="00D40682">
          <w:rPr>
            <w:rFonts w:ascii="Calibri" w:eastAsia="Times New Roman" w:hAnsi="Calibri" w:cs="Times New Roman"/>
            <w:bCs w:val="0"/>
            <w:lang w:eastAsia="en-GB"/>
          </w:rPr>
          <w:t xml:space="preserve">23/24 for projects which received funding in Q4 </w:t>
        </w:r>
      </w:ins>
      <w:ins w:id="1308" w:author="Lorna Norris - Senior Finance Business Partner" w:date="2023-03-24T16:46:00Z">
        <w:r w:rsidR="009E0039">
          <w:rPr>
            <w:rFonts w:ascii="Calibri" w:eastAsia="Times New Roman" w:hAnsi="Calibri" w:cs="Times New Roman"/>
            <w:bCs w:val="0"/>
            <w:lang w:eastAsia="en-GB"/>
          </w:rPr>
          <w:t>20</w:t>
        </w:r>
      </w:ins>
      <w:ins w:id="1309" w:author="Amy Ferraro" w:date="2023-03-23T17:30:00Z">
        <w:r w:rsidR="00D40682">
          <w:rPr>
            <w:rFonts w:ascii="Calibri" w:eastAsia="Times New Roman" w:hAnsi="Calibri" w:cs="Times New Roman"/>
            <w:bCs w:val="0"/>
            <w:lang w:eastAsia="en-GB"/>
          </w:rPr>
          <w:t>22/23, and in other exceptional circumstances.</w:t>
        </w:r>
      </w:ins>
      <w:del w:id="1310" w:author="Amy Ferraro" w:date="2023-03-23T17:30:00Z">
        <w:r w:rsidRPr="00F7647F" w:rsidDel="00D40682">
          <w:rPr>
            <w:rFonts w:ascii="Calibri" w:eastAsia="Times New Roman" w:hAnsi="Calibri" w:cs="Times New Roman"/>
            <w:bCs w:val="0"/>
            <w:lang w:eastAsia="en-GB"/>
          </w:rPr>
          <w:delText>.</w:delText>
        </w:r>
      </w:del>
    </w:p>
    <w:p w14:paraId="1766F7C2" w14:textId="24D452D4" w:rsidR="00F7647F" w:rsidRPr="00F7647F" w:rsidRDefault="00F7647F" w:rsidP="00F7647F">
      <w:pPr>
        <w:pStyle w:val="Heading5"/>
        <w:rPr>
          <w:rFonts w:ascii="Calibri" w:eastAsia="Times New Roman" w:hAnsi="Calibri" w:cs="Times New Roman"/>
          <w:bCs w:val="0"/>
          <w:lang w:eastAsia="en-GB"/>
        </w:rPr>
      </w:pPr>
      <w:r w:rsidRPr="00F7647F">
        <w:rPr>
          <w:rFonts w:ascii="Calibri" w:eastAsia="Times New Roman" w:hAnsi="Calibri" w:cs="Times New Roman"/>
          <w:bCs w:val="0"/>
          <w:lang w:eastAsia="en-GB"/>
        </w:rPr>
        <w:t>All planning requirements must be met by 15 July 2022.</w:t>
      </w:r>
    </w:p>
    <w:p w14:paraId="643B91F6" w14:textId="4D0B1248" w:rsidR="00F7647F" w:rsidRPr="00F7647F" w:rsidRDefault="00F7647F" w:rsidP="00F7647F">
      <w:pPr>
        <w:pStyle w:val="Heading5"/>
        <w:rPr>
          <w:rFonts w:ascii="Calibri" w:eastAsia="Times New Roman" w:hAnsi="Calibri" w:cs="Times New Roman"/>
          <w:bCs w:val="0"/>
          <w:lang w:eastAsia="en-GB"/>
        </w:rPr>
      </w:pPr>
      <w:r w:rsidRPr="00F7647F">
        <w:rPr>
          <w:rFonts w:ascii="Calibri" w:eastAsia="Times New Roman" w:hAnsi="Calibri" w:cs="Times New Roman"/>
          <w:bCs w:val="0"/>
          <w:lang w:eastAsia="en-GB"/>
        </w:rPr>
        <w:t>All other (non-planning) required consents and approvals must be received by 15 July 2022.</w:t>
      </w:r>
    </w:p>
    <w:p w14:paraId="5C5B64F4" w14:textId="2D82EA53" w:rsidR="00F7647F" w:rsidRPr="00F7647F" w:rsidRDefault="00F7647F" w:rsidP="00F7647F">
      <w:pPr>
        <w:pStyle w:val="Heading5"/>
        <w:rPr>
          <w:rFonts w:ascii="Calibri" w:eastAsia="Times New Roman" w:hAnsi="Calibri" w:cs="Times New Roman"/>
          <w:bCs w:val="0"/>
          <w:lang w:eastAsia="en-GB"/>
        </w:rPr>
      </w:pPr>
      <w:r w:rsidRPr="00F7647F">
        <w:rPr>
          <w:rFonts w:ascii="Calibri" w:eastAsia="Times New Roman" w:hAnsi="Calibri" w:cs="Times New Roman"/>
          <w:bCs w:val="0"/>
          <w:lang w:eastAsia="en-GB"/>
        </w:rPr>
        <w:t>Contractual commitments must be in place with the construction contractor by 30 September 2022.</w:t>
      </w:r>
    </w:p>
    <w:p w14:paraId="393CD5A2" w14:textId="5C8BD624" w:rsidR="00F7647F" w:rsidRPr="00F7647F" w:rsidRDefault="00F7647F" w:rsidP="00F7647F">
      <w:pPr>
        <w:pStyle w:val="Heading5"/>
        <w:rPr>
          <w:rFonts w:ascii="Calibri" w:eastAsia="Times New Roman" w:hAnsi="Calibri" w:cs="Times New Roman"/>
          <w:bCs w:val="0"/>
          <w:lang w:eastAsia="en-GB"/>
        </w:rPr>
      </w:pPr>
      <w:r w:rsidRPr="00F7647F">
        <w:rPr>
          <w:rFonts w:ascii="Calibri" w:eastAsia="Times New Roman" w:hAnsi="Calibri" w:cs="Times New Roman"/>
          <w:bCs w:val="0"/>
          <w:lang w:eastAsia="en-GB"/>
        </w:rPr>
        <w:t>Any changes to total project cost (prior to construction contract award) and forecast benefits must be reported to the SELEP Secretariat to enable ongoing monitoring of the value for money offered by the project.</w:t>
      </w:r>
    </w:p>
    <w:p w14:paraId="35EFA302" w14:textId="152E5FC0" w:rsidR="00A93051" w:rsidRDefault="00F7647F" w:rsidP="00F7647F">
      <w:pPr>
        <w:pStyle w:val="Heading5"/>
      </w:pPr>
      <w:r w:rsidRPr="00F7647F">
        <w:rPr>
          <w:rFonts w:ascii="Calibri" w:eastAsia="Times New Roman" w:hAnsi="Calibri" w:cs="Times New Roman"/>
          <w:bCs w:val="0"/>
          <w:lang w:eastAsia="en-GB"/>
        </w:rPr>
        <w:t>Ongoing reporting to the SELEP Secretariat on progress towards project delivery including provision of updated delivery milestones and notification of any changes to the funding sources identified to support project delivery must be provided.</w:t>
      </w:r>
    </w:p>
    <w:p w14:paraId="52B0A381" w14:textId="2F56C38C" w:rsidR="00A93051" w:rsidRPr="00A93051" w:rsidRDefault="00A93051">
      <w:pPr>
        <w:pStyle w:val="Heading4"/>
        <w:rPr>
          <w:ins w:id="1311" w:author="Helen Dyer" w:date="2023-03-13T10:58:00Z"/>
        </w:rPr>
      </w:pPr>
      <w:r>
        <w:t xml:space="preserve">It was recommended to the Board in July 2021 that, should any projects not meet the criteria outlined at </w:t>
      </w:r>
      <w:r w:rsidR="00B63B76">
        <w:t>Y.3.2.</w:t>
      </w:r>
      <w:r>
        <w:t xml:space="preserve"> seek an extension to GBF spend beyond 31 March 2022, the </w:t>
      </w:r>
      <w:r w:rsidR="00B63B76">
        <w:t xml:space="preserve">Accountability </w:t>
      </w:r>
      <w:r>
        <w:t xml:space="preserve">Board </w:t>
      </w:r>
      <w:r w:rsidR="00B63B76">
        <w:t>agree</w:t>
      </w:r>
      <w:r>
        <w:t xml:space="preserve"> that the funding be reallocated to alternative projects on the GBF pipeline which can meet the conditions and criteria </w:t>
      </w:r>
      <w:r w:rsidR="00B63B76">
        <w:t>at Y.3.2.</w:t>
      </w:r>
    </w:p>
    <w:p w14:paraId="683BC786" w14:textId="415CE0CE" w:rsidR="0013107E" w:rsidRPr="0013107E" w:rsidRDefault="0013107E" w:rsidP="0013107E">
      <w:pPr>
        <w:pStyle w:val="Heading4"/>
      </w:pPr>
      <w:ins w:id="1312" w:author="Helen Dyer" w:date="2023-03-13T10:58:00Z">
        <w:r>
          <w:t>Whilst there is a</w:t>
        </w:r>
      </w:ins>
      <w:ins w:id="1313" w:author="Helen Dyer" w:date="2023-03-13T11:02:00Z">
        <w:r w:rsidR="003A41E6">
          <w:t xml:space="preserve"> </w:t>
        </w:r>
      </w:ins>
      <w:ins w:id="1314" w:author="Helen Dyer" w:date="2023-03-13T11:03:00Z">
        <w:r w:rsidR="003A41E6">
          <w:t xml:space="preserve">continuing </w:t>
        </w:r>
      </w:ins>
      <w:ins w:id="1315" w:author="Helen Dyer" w:date="2023-03-13T10:58:00Z">
        <w:r>
          <w:t xml:space="preserve">expectation that </w:t>
        </w:r>
        <w:r w:rsidR="00253AD9">
          <w:t>GBF funding awarded to support delivery of projects should be spent in full by 31 March 2023</w:t>
        </w:r>
      </w:ins>
      <w:ins w:id="1316" w:author="Helen Dyer" w:date="2023-03-13T10:59:00Z">
        <w:r w:rsidR="00221C5F">
          <w:t>, the Accountability Board has noted that GBF funding awarded to support project delivery in Q4 2022/23 can be ret</w:t>
        </w:r>
      </w:ins>
      <w:ins w:id="1317" w:author="Helen Dyer" w:date="2023-03-13T11:00:00Z">
        <w:r w:rsidR="00221C5F">
          <w:t xml:space="preserve">ained against the </w:t>
        </w:r>
        <w:r w:rsidR="0070474B">
          <w:t xml:space="preserve">respective </w:t>
        </w:r>
        <w:r w:rsidR="00221C5F">
          <w:t xml:space="preserve">project to the end of Q1 2023/24, subject to </w:t>
        </w:r>
      </w:ins>
      <w:ins w:id="1318" w:author="Helen Dyer" w:date="2023-03-13T11:03:00Z">
        <w:r w:rsidR="008C7704">
          <w:t xml:space="preserve">consideration of </w:t>
        </w:r>
      </w:ins>
      <w:ins w:id="1319" w:author="Helen Dyer" w:date="2023-03-13T11:04:00Z">
        <w:r w:rsidR="008C7704">
          <w:t xml:space="preserve">the criteria listed at </w:t>
        </w:r>
        <w:r w:rsidR="00545FC4">
          <w:t>Y3.2</w:t>
        </w:r>
        <w:r w:rsidR="001259D0">
          <w:t xml:space="preserve"> and receipt of </w:t>
        </w:r>
      </w:ins>
      <w:ins w:id="1320" w:author="Helen Dyer" w:date="2023-03-13T11:00:00Z">
        <w:r w:rsidR="00221C5F">
          <w:t>Accountability Board approval.</w:t>
        </w:r>
        <w:r w:rsidR="0070474B">
          <w:t xml:space="preserve"> In addition, funding can be retained against other projects within </w:t>
        </w:r>
      </w:ins>
      <w:ins w:id="1321" w:author="Helen Dyer" w:date="2023-03-13T11:01:00Z">
        <w:r w:rsidR="0070474B">
          <w:t>the GBF programme to the end of Q1 2023/24 in exceptional circumstances only</w:t>
        </w:r>
        <w:r w:rsidR="00700A89">
          <w:t xml:space="preserve">, subject to </w:t>
        </w:r>
      </w:ins>
      <w:ins w:id="1322" w:author="Helen Dyer" w:date="2023-03-13T11:04:00Z">
        <w:r w:rsidR="001259D0">
          <w:t>consideration o</w:t>
        </w:r>
      </w:ins>
      <w:ins w:id="1323" w:author="Helen Dyer" w:date="2023-03-13T11:05:00Z">
        <w:r w:rsidR="001259D0">
          <w:t xml:space="preserve">f the criteria listed at Y3.2 and receipt of </w:t>
        </w:r>
      </w:ins>
      <w:ins w:id="1324" w:author="Helen Dyer" w:date="2023-03-13T11:01:00Z">
        <w:r w:rsidR="00700A89">
          <w:t xml:space="preserve">Accountability Board approval. </w:t>
        </w:r>
        <w:r w:rsidR="00BC6266">
          <w:t>If Accounta</w:t>
        </w:r>
      </w:ins>
      <w:ins w:id="1325" w:author="Helen Dyer" w:date="2023-03-13T11:02:00Z">
        <w:r w:rsidR="00BC6266">
          <w:t xml:space="preserve">bility Board approval is not received, GBF funding which remains unspent at the end of any extension previously granted, may be subject to clawback </w:t>
        </w:r>
      </w:ins>
      <w:ins w:id="1326" w:author="Helen Dyer" w:date="2023-03-13T11:06:00Z">
        <w:r w:rsidR="00CE60BA">
          <w:t xml:space="preserve">by the Accountable Body </w:t>
        </w:r>
      </w:ins>
      <w:ins w:id="1327" w:author="Helen Dyer" w:date="2023-03-13T11:02:00Z">
        <w:r w:rsidR="00BC6266">
          <w:t>and reallocation to alternative projects.</w:t>
        </w:r>
      </w:ins>
    </w:p>
    <w:p w14:paraId="69BBE744" w14:textId="63DFC080" w:rsidR="00BA47E2" w:rsidRPr="00FA0C7D" w:rsidRDefault="00F74647" w:rsidP="00B2386B">
      <w:pPr>
        <w:pStyle w:val="Heading2"/>
      </w:pPr>
      <w:bookmarkStart w:id="1328" w:name="_Toc25839143"/>
      <w:bookmarkStart w:id="1329" w:name="_Toc29296789"/>
      <w:bookmarkStart w:id="1330" w:name="_Toc102055337"/>
      <w:r w:rsidRPr="00FA0C7D">
        <w:t xml:space="preserve">Managing </w:t>
      </w:r>
      <w:r w:rsidR="000A720A" w:rsidRPr="00FA0C7D">
        <w:t>Capital Grant</w:t>
      </w:r>
      <w:r w:rsidRPr="00FA0C7D">
        <w:t xml:space="preserve"> Underspends</w:t>
      </w:r>
      <w:bookmarkEnd w:id="1328"/>
      <w:bookmarkEnd w:id="1329"/>
      <w:bookmarkEnd w:id="1330"/>
    </w:p>
    <w:p w14:paraId="3418FBE1" w14:textId="347208D3" w:rsidR="00FC4807" w:rsidRPr="00FA0C7D" w:rsidRDefault="00FC4807" w:rsidP="00B2386B">
      <w:pPr>
        <w:pStyle w:val="Heading3"/>
        <w:rPr>
          <w:b/>
          <w:bCs/>
        </w:rPr>
      </w:pPr>
      <w:bookmarkStart w:id="1331" w:name="_Ref10192296"/>
      <w:r w:rsidRPr="00FA0C7D">
        <w:rPr>
          <w:b/>
          <w:bCs/>
        </w:rPr>
        <w:t xml:space="preserve">Local Growth Fund </w:t>
      </w:r>
    </w:p>
    <w:p w14:paraId="0E17B9E2" w14:textId="06F22E1D" w:rsidR="00BA47E2" w:rsidRPr="00FA0C7D" w:rsidRDefault="00BA47E2" w:rsidP="000A720A">
      <w:pPr>
        <w:pStyle w:val="Heading4"/>
      </w:pPr>
      <w:r w:rsidRPr="00FA0C7D">
        <w:t>Under the terms of the SLA</w:t>
      </w:r>
      <w:del w:id="1332" w:author="Helen Dyer" w:date="2023-03-13T11:08:00Z">
        <w:r w:rsidRPr="00FA0C7D">
          <w:delText>s</w:delText>
        </w:r>
      </w:del>
      <w:r w:rsidRPr="00FA0C7D">
        <w:t>, the Partner Authority</w:t>
      </w:r>
      <w:r w:rsidR="00157533" w:rsidRPr="00FA0C7D">
        <w:fldChar w:fldCharType="begin"/>
      </w:r>
      <w:r w:rsidR="00157533" w:rsidRPr="00FA0C7D">
        <w:instrText xml:space="preserve"> XE "Council" </w:instrText>
      </w:r>
      <w:r w:rsidR="00157533" w:rsidRPr="00FA0C7D">
        <w:fldChar w:fldCharType="end"/>
      </w:r>
      <w:r w:rsidRPr="00FA0C7D">
        <w:t xml:space="preserve"> may retain the proceeds of project underspends for use on other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schemes or to offset overspend, if this is within the tolerance levels of no more than 10% variance on any individual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project</w:t>
      </w:r>
      <w:bookmarkStart w:id="1333" w:name="_Ref7707892"/>
      <w:r w:rsidRPr="00FA0C7D">
        <w:t>. As part of the ongoing reporting process,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will be informed of such amendments to support its assurance function.</w:t>
      </w:r>
      <w:bookmarkEnd w:id="1333"/>
      <w:r w:rsidRPr="00FA0C7D">
        <w:t xml:space="preserve"> </w:t>
      </w:r>
      <w:bookmarkEnd w:id="1331"/>
    </w:p>
    <w:p w14:paraId="3F42BFFC" w14:textId="47F2618A" w:rsidR="00BA47E2" w:rsidRPr="00FA0C7D" w:rsidRDefault="00BA47E2" w:rsidP="000A720A">
      <w:pPr>
        <w:pStyle w:val="Heading4"/>
      </w:pPr>
      <w:bookmarkStart w:id="1334" w:name="_Hlk2871653"/>
      <w:r w:rsidRPr="00FA0C7D">
        <w:t xml:space="preserve">As stated in </w:t>
      </w:r>
      <w:r w:rsidRPr="00FA0C7D">
        <w:fldChar w:fldCharType="begin"/>
      </w:r>
      <w:r w:rsidRPr="00FA0C7D">
        <w:instrText xml:space="preserve"> REF _Ref7707982 \r \p \h  \* MERGEFORMAT </w:instrText>
      </w:r>
      <w:r w:rsidRPr="00FA0C7D">
        <w:fldChar w:fldCharType="separate"/>
      </w:r>
      <w:r w:rsidR="00A130F7">
        <w:t>BB.1.1 below</w:t>
      </w:r>
      <w:r w:rsidRPr="00FA0C7D">
        <w:fldChar w:fldCharType="end"/>
      </w:r>
      <w:r w:rsidRPr="00FA0C7D">
        <w:t>, a project cannot receive an additional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allocation which exceeds the 10% threshold; i.e. an additional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allocation which exceeds the projects original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allocation by greater than 10%, unless additional funding is allocated by the Investment Panel</w:t>
      </w:r>
      <w:r w:rsidR="00C23D72" w:rsidRPr="00FA0C7D">
        <w:t xml:space="preserve"> or Strategic Board</w:t>
      </w:r>
      <w:r w:rsidR="004F38D4" w:rsidRPr="00FA0C7D">
        <w:fldChar w:fldCharType="begin"/>
      </w:r>
      <w:r w:rsidR="004F38D4" w:rsidRPr="00FA0C7D">
        <w:instrText xml:space="preserve"> XE "Investment Panel" </w:instrText>
      </w:r>
      <w:r w:rsidR="004F38D4" w:rsidRPr="00FA0C7D">
        <w:fldChar w:fldCharType="end"/>
      </w:r>
      <w:r w:rsidRPr="00FA0C7D">
        <w:t xml:space="preserve"> through the prioritisation of the project following a competitive call for projects.</w:t>
      </w:r>
    </w:p>
    <w:p w14:paraId="7ECBF8D1" w14:textId="2106E34F" w:rsidR="00BA47E2" w:rsidRPr="00FA0C7D" w:rsidRDefault="00BA47E2" w:rsidP="000A720A">
      <w:pPr>
        <w:pStyle w:val="Heading4"/>
      </w:pPr>
      <w:r w:rsidRPr="00FA0C7D">
        <w:t>If any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underspend is identified below the 10% threshold, and a suitable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project is identified locally which requires the funding, then this funding may be retained locally (if this does not exceed the 10% threshold of the project to which the underspend is being transferred). In the event of underspends being identified on a specific project of below the 10% threshold, but no alternative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project being identified locally which can spend the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allocation without exceeding its 10% threshold, then the funding must</w:t>
      </w:r>
      <w:del w:id="1335" w:author="Helen Dyer" w:date="2023-03-13T11:09:00Z">
        <w:r w:rsidRPr="00FA0C7D">
          <w:delText xml:space="preserve"> also</w:delText>
        </w:r>
      </w:del>
      <w:r w:rsidRPr="00FA0C7D">
        <w:t xml:space="preserve"> be returned to the </w:t>
      </w:r>
      <w:r w:rsidR="00011B52" w:rsidRPr="00FA0C7D">
        <w:t>Accountable Body</w:t>
      </w:r>
      <w:r w:rsidR="00DB7FDE" w:rsidRPr="00FA0C7D">
        <w:fldChar w:fldCharType="begin"/>
      </w:r>
      <w:r w:rsidR="00DB7FDE" w:rsidRPr="00FA0C7D">
        <w:instrText xml:space="preserve"> XE "Accountable Body" </w:instrText>
      </w:r>
      <w:r w:rsidR="00DB7FDE" w:rsidRPr="00FA0C7D">
        <w:fldChar w:fldCharType="end"/>
      </w:r>
      <w:r w:rsidR="00011B52" w:rsidRPr="00FA0C7D">
        <w:t xml:space="preserve"> on b</w:t>
      </w:r>
      <w:r w:rsidR="0011510E" w:rsidRPr="00FA0C7D">
        <w:t>ehalf of</w:t>
      </w:r>
      <w:r w:rsidR="00011B52" w:rsidRPr="00FA0C7D">
        <w:t xml:space="preserve">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w:t>
      </w:r>
    </w:p>
    <w:p w14:paraId="721554B2" w14:textId="0A69B2E9" w:rsidR="00BA47E2" w:rsidRPr="00FA0C7D" w:rsidRDefault="00BA47E2" w:rsidP="000A720A">
      <w:pPr>
        <w:pStyle w:val="Heading4"/>
      </w:pPr>
      <w:r w:rsidRPr="00FA0C7D">
        <w:t>In the event of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underspend being identified which exceeds the 10% threshold of the project’s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allocation, this must be returned to the</w:t>
      </w:r>
      <w:r w:rsidR="0011510E" w:rsidRPr="00FA0C7D">
        <w:t xml:space="preserve"> Accountable Body</w:t>
      </w:r>
      <w:r w:rsidR="00DB7FDE" w:rsidRPr="00FA0C7D">
        <w:fldChar w:fldCharType="begin"/>
      </w:r>
      <w:r w:rsidR="00DB7FDE" w:rsidRPr="00FA0C7D">
        <w:instrText xml:space="preserve"> XE "Accountable Body" </w:instrText>
      </w:r>
      <w:r w:rsidR="00DB7FDE" w:rsidRPr="00FA0C7D">
        <w:fldChar w:fldCharType="end"/>
      </w:r>
      <w:r w:rsidR="0011510E" w:rsidRPr="00FA0C7D">
        <w:t xml:space="preserve"> on behalf of</w:t>
      </w:r>
      <w:r w:rsidRPr="00FA0C7D">
        <w:t xml:space="preserve">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for reinvestment in projects included in the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pipeline. </w:t>
      </w:r>
    </w:p>
    <w:p w14:paraId="375F2AB9" w14:textId="6E39AB92" w:rsidR="00BA47E2" w:rsidRPr="00FA0C7D" w:rsidRDefault="00BA47E2" w:rsidP="000A720A">
      <w:pPr>
        <w:pStyle w:val="Heading4"/>
      </w:pPr>
      <w:r w:rsidRPr="00FA0C7D">
        <w:t>In the event of a project being cancelled from the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programme, the expectation is that the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allocation would be returned to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xml:space="preserve"> for reinvestment in projects included in the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pipeline, unless a project change is approved by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or the Accountability Board agree a compelling reason not to recover the LGF</w:t>
      </w:r>
      <w:r w:rsidR="00102C15" w:rsidRPr="00FA0C7D">
        <w:fldChar w:fldCharType="begin"/>
      </w:r>
      <w:r w:rsidR="00102C15" w:rsidRPr="00FA0C7D">
        <w:instrText xml:space="preserve"> XE "Local Growth Fund (LGF)" </w:instrText>
      </w:r>
      <w:r w:rsidR="00102C15" w:rsidRPr="00FA0C7D">
        <w:fldChar w:fldCharType="end"/>
      </w:r>
      <w:r w:rsidRPr="00FA0C7D">
        <w:t xml:space="preserve"> spend to date (assuming the expenditure remains a capital cost</w:t>
      </w:r>
      <w:ins w:id="1336" w:author="Helen Dyer" w:date="2023-03-13T11:10:00Z">
        <w:r w:rsidR="00E66907">
          <w:t xml:space="preserve"> and continues to comply with the requirements of this Assurance Framework</w:t>
        </w:r>
      </w:ins>
      <w:r w:rsidR="00305F25" w:rsidRPr="00FA0C7D">
        <w:fldChar w:fldCharType="begin"/>
      </w:r>
      <w:r w:rsidR="00305F25" w:rsidRPr="00FA0C7D">
        <w:instrText xml:space="preserve"> XE "Capital cost" </w:instrText>
      </w:r>
      <w:r w:rsidR="00305F25" w:rsidRPr="00FA0C7D">
        <w:fldChar w:fldCharType="end"/>
      </w:r>
      <w:r w:rsidRPr="00FA0C7D">
        <w:t>).</w:t>
      </w:r>
    </w:p>
    <w:bookmarkEnd w:id="1334"/>
    <w:p w14:paraId="58F6D100" w14:textId="4F29AF8D" w:rsidR="00BA47E2" w:rsidRPr="00FA0C7D" w:rsidRDefault="00BA47E2" w:rsidP="005E0456">
      <w:pPr>
        <w:pStyle w:val="Heading4"/>
      </w:pPr>
      <w:r w:rsidRPr="00FA0C7D">
        <w:t>In circumstances where funding received by partners can no longer meet the conditions of the grant, as set out in the relevant grant</w:t>
      </w:r>
      <w:ins w:id="1337" w:author="Helen Dyer" w:date="2023-03-13T11:11:00Z">
        <w:r w:rsidRPr="00FA0C7D">
          <w:t xml:space="preserve"> </w:t>
        </w:r>
        <w:r w:rsidR="00E66907">
          <w:t>agreement</w:t>
        </w:r>
      </w:ins>
      <w:r w:rsidRPr="00FA0C7D">
        <w:t xml:space="preserve"> or SLA</w:t>
      </w:r>
      <w:r w:rsidR="003F5137" w:rsidRPr="00FA0C7D">
        <w:fldChar w:fldCharType="begin"/>
      </w:r>
      <w:r w:rsidR="003F5137" w:rsidRPr="00FA0C7D">
        <w:instrText xml:space="preserve"> XE "Service Level Agreement (SLA)" </w:instrText>
      </w:r>
      <w:r w:rsidR="003F5137" w:rsidRPr="00FA0C7D">
        <w:fldChar w:fldCharType="end"/>
      </w:r>
      <w:r w:rsidRPr="00FA0C7D">
        <w:t>, the funding must be returned to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as soon as reasonably possible.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will be responsible for its future allocation in accordance with this Assurance Framework.</w:t>
      </w:r>
    </w:p>
    <w:p w14:paraId="005EF4E9" w14:textId="6454088A" w:rsidR="00D51442" w:rsidRPr="00FA0C7D" w:rsidRDefault="00D51442" w:rsidP="000A720A">
      <w:pPr>
        <w:pStyle w:val="Heading3"/>
        <w:rPr>
          <w:lang w:eastAsia="en-GB"/>
        </w:rPr>
      </w:pPr>
      <w:r w:rsidRPr="00FA0C7D">
        <w:rPr>
          <w:lang w:eastAsia="en-GB"/>
        </w:rPr>
        <w:t xml:space="preserve">Other </w:t>
      </w:r>
      <w:r w:rsidR="001B2E8C" w:rsidRPr="00FA0C7D">
        <w:rPr>
          <w:lang w:eastAsia="en-GB"/>
        </w:rPr>
        <w:t>funding streams</w:t>
      </w:r>
    </w:p>
    <w:p w14:paraId="2DBE0DB6" w14:textId="1DB87221" w:rsidR="00D51442" w:rsidRPr="00FA0C7D" w:rsidRDefault="00D92636" w:rsidP="000A720A">
      <w:pPr>
        <w:pStyle w:val="Heading4"/>
      </w:pPr>
      <w:r w:rsidRPr="00FA0C7D">
        <w:t>Any underspend must be returned to the Accountable Body on behalf of SELEP L</w:t>
      </w:r>
      <w:r w:rsidR="00162BA4" w:rsidRPr="00FA0C7D">
        <w:t xml:space="preserve">td, </w:t>
      </w:r>
      <w:r w:rsidR="004A65F5" w:rsidRPr="00FA0C7D">
        <w:t xml:space="preserve">in accordance with the requirements of the </w:t>
      </w:r>
      <w:r w:rsidR="005E7FA9" w:rsidRPr="00FA0C7D">
        <w:t xml:space="preserve">respective legal agreement for the funding, for reinvestment </w:t>
      </w:r>
      <w:r w:rsidR="00022658" w:rsidRPr="00FA0C7D">
        <w:t>in pipeline project</w:t>
      </w:r>
      <w:r w:rsidR="00FA6293" w:rsidRPr="00FA0C7D">
        <w:t>(</w:t>
      </w:r>
      <w:r w:rsidR="00022658" w:rsidRPr="00FA0C7D">
        <w:t>s</w:t>
      </w:r>
      <w:r w:rsidR="00FA6293" w:rsidRPr="00FA0C7D">
        <w:t>)</w:t>
      </w:r>
      <w:r w:rsidR="005E7FA9" w:rsidRPr="00FA0C7D">
        <w:t xml:space="preserve">. </w:t>
      </w:r>
    </w:p>
    <w:p w14:paraId="35C38AE8" w14:textId="726A478F" w:rsidR="005F5F66" w:rsidRPr="00FA0C7D" w:rsidRDefault="00F74647" w:rsidP="00B2386B">
      <w:pPr>
        <w:pStyle w:val="Heading2"/>
      </w:pPr>
      <w:bookmarkStart w:id="1338" w:name="_Toc25839144"/>
      <w:bookmarkStart w:id="1339" w:name="_Toc29296790"/>
      <w:bookmarkStart w:id="1340" w:name="_Toc102055338"/>
      <w:r w:rsidRPr="00FA0C7D">
        <w:t>Pipeline Management</w:t>
      </w:r>
      <w:bookmarkEnd w:id="1338"/>
      <w:bookmarkEnd w:id="1339"/>
      <w:bookmarkEnd w:id="1340"/>
    </w:p>
    <w:p w14:paraId="0D02FBCF" w14:textId="7A1A6FD6" w:rsidR="005F5F66" w:rsidRPr="00FA0C7D" w:rsidRDefault="005F5F66" w:rsidP="00B2386B">
      <w:pPr>
        <w:pStyle w:val="Heading3"/>
      </w:pPr>
      <w:bookmarkStart w:id="1341" w:name="_Ref7707950"/>
      <w:r w:rsidRPr="00FA0C7D">
        <w:t xml:space="preserve">In the case of </w:t>
      </w:r>
      <w:r w:rsidR="00F80DC8"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underspend being identified and returned to the</w:t>
      </w:r>
      <w:r w:rsidR="0011510E" w:rsidRPr="00FA0C7D">
        <w:t xml:space="preserve"> Accountable Body</w:t>
      </w:r>
      <w:r w:rsidR="00DB7FDE" w:rsidRPr="00FA0C7D">
        <w:fldChar w:fldCharType="begin"/>
      </w:r>
      <w:r w:rsidR="00DB7FDE" w:rsidRPr="00FA0C7D">
        <w:instrText xml:space="preserve"> XE "Accountable Body" </w:instrText>
      </w:r>
      <w:r w:rsidR="00DB7FDE" w:rsidRPr="00FA0C7D">
        <w:fldChar w:fldCharType="end"/>
      </w:r>
      <w:r w:rsidR="0011510E" w:rsidRPr="00FA0C7D">
        <w:t xml:space="preserve"> on behalf of</w:t>
      </w:r>
      <w:r w:rsidRPr="00FA0C7D">
        <w:t xml:space="preserve">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may award funding to a project included within the pipeline</w:t>
      </w:r>
      <w:r w:rsidR="00F80DC8" w:rsidRPr="00FA0C7D">
        <w:t>(s)</w:t>
      </w:r>
      <w:r w:rsidRPr="00FA0C7D">
        <w:t xml:space="preserve"> of </w:t>
      </w:r>
      <w:r w:rsidR="00102C15" w:rsidRPr="00FA0C7D">
        <w:fldChar w:fldCharType="begin"/>
      </w:r>
      <w:r w:rsidR="00102C15" w:rsidRPr="00FA0C7D">
        <w:instrText xml:space="preserve"> XE "Local Growth Fund (LGF)" </w:instrText>
      </w:r>
      <w:r w:rsidR="00102C15" w:rsidRPr="00FA0C7D">
        <w:fldChar w:fldCharType="end"/>
      </w:r>
      <w:r w:rsidRPr="00FA0C7D">
        <w:t xml:space="preserve"> projects agreed by the Investment Panel</w:t>
      </w:r>
      <w:r w:rsidR="00F80DC8" w:rsidRPr="00FA0C7D">
        <w:t xml:space="preserve"> or Strategic Board for that funding stream</w:t>
      </w:r>
      <w:r w:rsidR="004F38D4" w:rsidRPr="00FA0C7D">
        <w:fldChar w:fldCharType="begin"/>
      </w:r>
      <w:r w:rsidR="004F38D4" w:rsidRPr="00FA0C7D">
        <w:instrText xml:space="preserve"> XE "Investment Panel" </w:instrText>
      </w:r>
      <w:r w:rsidR="004F38D4" w:rsidRPr="00FA0C7D">
        <w:fldChar w:fldCharType="end"/>
      </w:r>
      <w:r w:rsidRPr="00FA0C7D">
        <w:t xml:space="preserve">, based on the amount of </w:t>
      </w:r>
      <w:r w:rsidR="00F80DC8" w:rsidRPr="00FA0C7D">
        <w:t>funding</w:t>
      </w:r>
      <w:r w:rsidR="00102C15" w:rsidRPr="00FA0C7D">
        <w:fldChar w:fldCharType="begin"/>
      </w:r>
      <w:r w:rsidR="00102C15" w:rsidRPr="00FA0C7D">
        <w:instrText xml:space="preserve"> XE "Local Growth Fund (LGF)" </w:instrText>
      </w:r>
      <w:r w:rsidR="00102C15" w:rsidRPr="00FA0C7D">
        <w:fldChar w:fldCharType="end"/>
      </w:r>
      <w:r w:rsidRPr="00FA0C7D">
        <w:t xml:space="preserve"> available.</w:t>
      </w:r>
      <w:bookmarkEnd w:id="1341"/>
    </w:p>
    <w:p w14:paraId="4682EA39" w14:textId="11935AF6" w:rsidR="005F5F66" w:rsidRPr="00FA0C7D" w:rsidRDefault="005F5F66" w:rsidP="00B2386B">
      <w:pPr>
        <w:pStyle w:val="Heading3"/>
        <w:rPr>
          <w:bCs/>
        </w:rPr>
      </w:pPr>
      <w:r w:rsidRPr="00FA0C7D">
        <w:t>Provided enough funding is available,</w:t>
      </w:r>
      <w:r w:rsidR="00460A2C" w:rsidRPr="00FA0C7D">
        <w:t xml:space="preserve"> capital grant</w:t>
      </w:r>
      <w:r w:rsidRPr="00FA0C7D">
        <w:t xml:space="preserve"> should be allocated to the next priority identified within the pipeline</w:t>
      </w:r>
      <w:r w:rsidR="00916BE0" w:rsidRPr="00FA0C7D">
        <w:t>(s)</w:t>
      </w:r>
      <w:r w:rsidRPr="00FA0C7D">
        <w:t xml:space="preserve"> of </w:t>
      </w:r>
      <w:r w:rsidR="00102C15" w:rsidRPr="00FA0C7D">
        <w:fldChar w:fldCharType="begin"/>
      </w:r>
      <w:r w:rsidR="00102C15" w:rsidRPr="00FA0C7D">
        <w:instrText xml:space="preserve"> XE "Local Growth Fund (LGF)" </w:instrText>
      </w:r>
      <w:r w:rsidR="00102C15" w:rsidRPr="00FA0C7D">
        <w:fldChar w:fldCharType="end"/>
      </w:r>
      <w:del w:id="1342" w:author="Helen Dyer" w:date="2023-03-13T11:11:00Z">
        <w:r w:rsidRPr="00FA0C7D">
          <w:delText xml:space="preserve"> </w:delText>
        </w:r>
      </w:del>
      <w:r w:rsidRPr="00FA0C7D">
        <w:t>projects agreed by the Investment Panel</w:t>
      </w:r>
      <w:r w:rsidR="00916BE0" w:rsidRPr="00FA0C7D">
        <w:t xml:space="preserve"> or Strategic Board</w:t>
      </w:r>
      <w:r w:rsidR="004F38D4" w:rsidRPr="00FA0C7D">
        <w:fldChar w:fldCharType="begin"/>
      </w:r>
      <w:r w:rsidR="004F38D4" w:rsidRPr="00FA0C7D">
        <w:instrText xml:space="preserve"> XE "Investment Panel" </w:instrText>
      </w:r>
      <w:r w:rsidR="004F38D4" w:rsidRPr="00FA0C7D">
        <w:fldChar w:fldCharType="end"/>
      </w:r>
      <w:r w:rsidRPr="00FA0C7D">
        <w:t>.</w:t>
      </w:r>
    </w:p>
    <w:p w14:paraId="27606520" w14:textId="5238A6FF" w:rsidR="005F5F66" w:rsidRPr="00FA0C7D" w:rsidRDefault="005F5F66" w:rsidP="00B2386B">
      <w:pPr>
        <w:pStyle w:val="Heading3"/>
        <w:rPr>
          <w:bCs/>
        </w:rPr>
      </w:pPr>
      <w:r w:rsidRPr="00FA0C7D">
        <w:t xml:space="preserve">As underspend becomes available, the highest ranked project on the </w:t>
      </w:r>
      <w:r w:rsidR="00670AA8" w:rsidRPr="00FA0C7D">
        <w:t>appropriate</w:t>
      </w:r>
      <w:r w:rsidR="00102C15" w:rsidRPr="00FA0C7D">
        <w:fldChar w:fldCharType="begin"/>
      </w:r>
      <w:r w:rsidR="00102C15" w:rsidRPr="00FA0C7D">
        <w:instrText xml:space="preserve"> XE "Local Growth Fund (LGF)" </w:instrText>
      </w:r>
      <w:r w:rsidR="00102C15" w:rsidRPr="00FA0C7D">
        <w:fldChar w:fldCharType="end"/>
      </w:r>
      <w:r w:rsidRPr="00FA0C7D">
        <w:t xml:space="preserve"> pipeline will be made aware of the opportunity to come forward with an updated outline business case for a Gate</w:t>
      </w:r>
      <w:r w:rsidR="008E0DC2" w:rsidRPr="00FA0C7D">
        <w:fldChar w:fldCharType="begin"/>
      </w:r>
      <w:r w:rsidR="008E0DC2" w:rsidRPr="00FA0C7D">
        <w:instrText xml:space="preserve"> XE "Gate Process" </w:instrText>
      </w:r>
      <w:r w:rsidR="008E0DC2" w:rsidRPr="00FA0C7D">
        <w:fldChar w:fldCharType="end"/>
      </w:r>
      <w:r w:rsidRPr="00FA0C7D">
        <w:t xml:space="preserve"> 1 and 2 review, prior to a funding decision being sought from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w:t>
      </w:r>
    </w:p>
    <w:p w14:paraId="38143CFD" w14:textId="7547230B" w:rsidR="005F5F66" w:rsidRPr="00FA0C7D" w:rsidRDefault="005F5F66" w:rsidP="00B2386B">
      <w:pPr>
        <w:pStyle w:val="Heading3"/>
        <w:rPr>
          <w:bCs/>
        </w:rPr>
      </w:pPr>
      <w:r w:rsidRPr="00FA0C7D">
        <w:t xml:space="preserve">If there is insufficient </w:t>
      </w:r>
      <w:r w:rsidR="00102C15" w:rsidRPr="00FA0C7D">
        <w:fldChar w:fldCharType="begin"/>
      </w:r>
      <w:r w:rsidR="00102C15" w:rsidRPr="00FA0C7D">
        <w:instrText xml:space="preserve"> XE "Local Growth Fund (LGF)" </w:instrText>
      </w:r>
      <w:r w:rsidR="00102C15" w:rsidRPr="00FA0C7D">
        <w:fldChar w:fldCharType="end"/>
      </w:r>
      <w:del w:id="1343" w:author="Helen Dyer" w:date="2023-03-13T11:12:00Z">
        <w:r w:rsidRPr="00FA0C7D">
          <w:delText xml:space="preserve"> </w:delText>
        </w:r>
      </w:del>
      <w:r w:rsidRPr="00FA0C7D">
        <w:t>underspend available to fund the next project included within the pipeline, then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can agree to hold a funding decision for a maximum of six months (from the point of the Accountability Board being aware of the underspend), until enough underspend is made available. If insufficient funding is available after six months, the next project on the </w:t>
      </w:r>
      <w:r w:rsidR="00D03AFC" w:rsidRPr="00FA0C7D">
        <w:t>appropriate</w:t>
      </w:r>
      <w:r w:rsidR="00102C15" w:rsidRPr="00FA0C7D">
        <w:fldChar w:fldCharType="begin"/>
      </w:r>
      <w:r w:rsidR="00102C15" w:rsidRPr="00FA0C7D">
        <w:instrText xml:space="preserve"> XE "Local Growth Fund (LGF)" </w:instrText>
      </w:r>
      <w:r w:rsidR="00102C15" w:rsidRPr="00FA0C7D">
        <w:fldChar w:fldCharType="end"/>
      </w:r>
      <w:r w:rsidRPr="00FA0C7D">
        <w:t xml:space="preserve"> pipeline which can utilise the amount of </w:t>
      </w:r>
      <w:r w:rsidR="00D03AFC"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available will be brought forward for consideration by the Accountability Board for a funding award.</w:t>
      </w:r>
    </w:p>
    <w:p w14:paraId="7B7490DF" w14:textId="6BB981F8" w:rsidR="005F5F66" w:rsidRPr="00FA0C7D" w:rsidRDefault="005F5F66" w:rsidP="00B2386B">
      <w:pPr>
        <w:pStyle w:val="Heading3"/>
        <w:rPr>
          <w:bCs/>
        </w:rPr>
      </w:pPr>
      <w:r w:rsidRPr="00FA0C7D">
        <w:t xml:space="preserve">The </w:t>
      </w:r>
      <w:r w:rsidR="00D03AFC" w:rsidRPr="00FA0C7D">
        <w:t xml:space="preserve">funding </w:t>
      </w:r>
      <w:r w:rsidRPr="00FA0C7D">
        <w:t>pipeline</w:t>
      </w:r>
      <w:r w:rsidR="00D03AFC" w:rsidRPr="00FA0C7D">
        <w:t>s</w:t>
      </w:r>
      <w:r w:rsidRPr="00FA0C7D">
        <w:t xml:space="preserve"> will be reviewed by the Investment Panel</w:t>
      </w:r>
      <w:r w:rsidR="004F38D4" w:rsidRPr="00FA0C7D">
        <w:fldChar w:fldCharType="begin"/>
      </w:r>
      <w:r w:rsidR="004F38D4" w:rsidRPr="00FA0C7D">
        <w:instrText xml:space="preserve"> XE "Investment Panel" </w:instrText>
      </w:r>
      <w:r w:rsidR="004F38D4" w:rsidRPr="00FA0C7D">
        <w:fldChar w:fldCharType="end"/>
      </w:r>
      <w:r w:rsidRPr="00FA0C7D">
        <w:t>, at the request of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w:t>
      </w:r>
    </w:p>
    <w:p w14:paraId="4673DD3A" w14:textId="5252BA5D" w:rsidR="00F74647" w:rsidRPr="00FA0C7D" w:rsidRDefault="00F74647" w:rsidP="00B2386B">
      <w:pPr>
        <w:pStyle w:val="Heading2"/>
      </w:pPr>
      <w:bookmarkStart w:id="1344" w:name="_Toc25839145"/>
      <w:bookmarkStart w:id="1345" w:name="_Toc29296791"/>
      <w:bookmarkStart w:id="1346" w:name="_Toc102055339"/>
      <w:r w:rsidRPr="00FA0C7D">
        <w:t>Change Control</w:t>
      </w:r>
      <w:bookmarkEnd w:id="1344"/>
      <w:bookmarkEnd w:id="1345"/>
      <w:bookmarkEnd w:id="1346"/>
    </w:p>
    <w:p w14:paraId="7A06F2DF" w14:textId="7924A8A1" w:rsidR="005F5F66" w:rsidRPr="00FA0C7D" w:rsidRDefault="00C149AF" w:rsidP="00C149AF">
      <w:pPr>
        <w:pStyle w:val="Heading25"/>
      </w:pPr>
      <w:bookmarkStart w:id="1347" w:name="_Toc102055340"/>
      <w:bookmarkStart w:id="1348" w:name="_Toc29296792"/>
      <w:r w:rsidRPr="00FA0C7D">
        <w:t>Capital Grant Programmes</w:t>
      </w:r>
      <w:bookmarkEnd w:id="1347"/>
      <w:r w:rsidRPr="00FA0C7D">
        <w:t xml:space="preserve"> </w:t>
      </w:r>
      <w:bookmarkEnd w:id="1348"/>
    </w:p>
    <w:p w14:paraId="562FA576" w14:textId="0B14FDDE" w:rsidR="005F5F66" w:rsidRPr="00FA0C7D" w:rsidRDefault="005F5F66" w:rsidP="009F3464">
      <w:pPr>
        <w:pStyle w:val="Heading4"/>
      </w:pPr>
      <w:bookmarkStart w:id="1349" w:name="_Ref7707982"/>
      <w:r w:rsidRPr="00FA0C7D">
        <w:t>Any variations to a project’s costs, scope, outcomes or outputs from the information specified in the business case must be reported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The following changes would require approval by the Accountability Board:</w:t>
      </w:r>
      <w:bookmarkEnd w:id="1349"/>
    </w:p>
    <w:p w14:paraId="7CEB8F22" w14:textId="7778CDD4" w:rsidR="005F5F66" w:rsidRPr="00FA0C7D" w:rsidRDefault="005F5F66" w:rsidP="00B2386B">
      <w:pPr>
        <w:pStyle w:val="Heading5"/>
      </w:pPr>
      <w:r w:rsidRPr="00FA0C7D">
        <w:t xml:space="preserve">cancellation of a project which </w:t>
      </w:r>
      <w:r w:rsidR="004269BD" w:rsidRPr="00FA0C7D">
        <w:t>has</w:t>
      </w:r>
      <w:r w:rsidR="009D37E8" w:rsidRPr="00FA0C7D">
        <w:t xml:space="preserve"> </w:t>
      </w:r>
      <w:r w:rsidRPr="00FA0C7D">
        <w:t>received a provisional funding allocation</w:t>
      </w:r>
      <w:del w:id="1350" w:author="Helen Dyer" w:date="2023-03-13T11:12:00Z">
        <w:r w:rsidR="004269BD" w:rsidRPr="00FA0C7D" w:rsidDel="004269BD">
          <w:delText xml:space="preserve"> </w:delText>
        </w:r>
      </w:del>
      <w:r w:rsidR="004D1445" w:rsidRPr="00FA0C7D">
        <w:fldChar w:fldCharType="begin"/>
      </w:r>
      <w:r w:rsidR="004D1445" w:rsidRPr="00FA0C7D">
        <w:instrText xml:space="preserve"> XE "Growth Deal" </w:instrText>
      </w:r>
      <w:r w:rsidR="004D1445" w:rsidRPr="00FA0C7D">
        <w:fldChar w:fldCharType="end"/>
      </w:r>
      <w:r w:rsidRPr="00FA0C7D">
        <w:t>;</w:t>
      </w:r>
    </w:p>
    <w:p w14:paraId="73DF0170" w14:textId="67021880" w:rsidR="005F5F66" w:rsidRPr="00FA0C7D" w:rsidRDefault="005F5F66" w:rsidP="00B2386B">
      <w:pPr>
        <w:pStyle w:val="Heading5"/>
      </w:pPr>
      <w:r w:rsidRPr="00FA0C7D">
        <w:t xml:space="preserve">inclusion of a new project within the </w:t>
      </w:r>
      <w:r w:rsidR="009D37E8" w:rsidRPr="00FA0C7D">
        <w:t>capital programme</w:t>
      </w:r>
      <w:r w:rsidR="00102C15" w:rsidRPr="00FA0C7D">
        <w:fldChar w:fldCharType="begin"/>
      </w:r>
      <w:r w:rsidR="00102C15" w:rsidRPr="00FA0C7D">
        <w:instrText xml:space="preserve"> XE "Local Growth Fund (LGF)" </w:instrText>
      </w:r>
      <w:r w:rsidR="00102C15" w:rsidRPr="00FA0C7D">
        <w:fldChar w:fldCharType="end"/>
      </w:r>
      <w:r w:rsidRPr="00FA0C7D">
        <w:t xml:space="preserve"> which has been identified within the </w:t>
      </w:r>
      <w:r w:rsidR="00B11AAE" w:rsidRPr="00FA0C7D">
        <w:t>SELEP</w:t>
      </w:r>
      <w:r w:rsidR="009B62F7" w:rsidRPr="00FA0C7D">
        <w:t xml:space="preserve"> </w:t>
      </w:r>
      <w:r w:rsidR="005B674A" w:rsidRPr="00FA0C7D">
        <w:t>Ltd.’s</w:t>
      </w:r>
      <w:r w:rsidRPr="00FA0C7D">
        <w:t xml:space="preserve"> pipeline;</w:t>
      </w:r>
    </w:p>
    <w:p w14:paraId="4D4709B7" w14:textId="77777777" w:rsidR="005F5F66" w:rsidRPr="00FA0C7D" w:rsidRDefault="005F5F66" w:rsidP="00B2386B">
      <w:pPr>
        <w:pStyle w:val="Heading5"/>
      </w:pPr>
      <w:r w:rsidRPr="00FA0C7D">
        <w:t>acceleration of a project previously programmed to start in later years;</w:t>
      </w:r>
    </w:p>
    <w:p w14:paraId="394C9E34" w14:textId="77777777" w:rsidR="005F5F66" w:rsidRPr="00FA0C7D" w:rsidRDefault="005F5F66" w:rsidP="00B2386B">
      <w:pPr>
        <w:pStyle w:val="Heading5"/>
      </w:pPr>
      <w:r w:rsidRPr="00FA0C7D">
        <w:t>delays to project start or end dates of more than six months;</w:t>
      </w:r>
    </w:p>
    <w:p w14:paraId="4B5DF9DF" w14:textId="11442B06" w:rsidR="005F5F66" w:rsidRPr="00FA0C7D" w:rsidRDefault="005F5F66" w:rsidP="00B2386B">
      <w:pPr>
        <w:pStyle w:val="Heading5"/>
      </w:pPr>
      <w:r w:rsidRPr="00FA0C7D">
        <w:t xml:space="preserve">all changes to project </w:t>
      </w:r>
      <w:r w:rsidR="009D37E8"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allocations above the 10% threshold;</w:t>
      </w:r>
    </w:p>
    <w:p w14:paraId="6F47B6B4" w14:textId="7F33385A" w:rsidR="005F5F66" w:rsidRPr="00FA0C7D" w:rsidRDefault="005F5F66" w:rsidP="00B2386B">
      <w:pPr>
        <w:pStyle w:val="Heading5"/>
      </w:pPr>
      <w:r w:rsidRPr="00FA0C7D">
        <w:t xml:space="preserve">any re-profiling of </w:t>
      </w:r>
      <w:r w:rsidR="009D37E8"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between financial years;</w:t>
      </w:r>
    </w:p>
    <w:p w14:paraId="2D38F74D" w14:textId="77777777" w:rsidR="005F5F66" w:rsidRPr="00FA0C7D" w:rsidRDefault="005F5F66" w:rsidP="00B2386B">
      <w:pPr>
        <w:pStyle w:val="Heading5"/>
      </w:pPr>
      <w:r w:rsidRPr="00FA0C7D">
        <w:t>any changes to total project costs above 30% or a £500,000 threshold which are identified prior to the construction contract award;</w:t>
      </w:r>
    </w:p>
    <w:p w14:paraId="7D740BA0" w14:textId="1B6C10AB" w:rsidR="005F5F66" w:rsidRPr="00FA0C7D" w:rsidRDefault="005F5F66" w:rsidP="00B2386B">
      <w:pPr>
        <w:pStyle w:val="Heading5"/>
      </w:pPr>
      <w:r w:rsidRPr="00FA0C7D">
        <w:t>any substantial changes to the expected project benefits, outputs and outcomes as agreed in the business case which may detrimentally impact on the value for money assessment. In such circumstances, it is expected that the business case should be re-evaluated by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and</w:t>
      </w:r>
    </w:p>
    <w:p w14:paraId="67EF0457" w14:textId="55D425D5" w:rsidR="005F5F66" w:rsidRPr="00FA0C7D" w:rsidRDefault="005F5F66" w:rsidP="00B2386B">
      <w:pPr>
        <w:pStyle w:val="Heading5"/>
      </w:pPr>
      <w:r w:rsidRPr="00FA0C7D">
        <w:t>any further changes as may be defined by the Government</w:t>
      </w:r>
      <w:r w:rsidR="00157533" w:rsidRPr="00FA0C7D">
        <w:fldChar w:fldCharType="begin"/>
      </w:r>
      <w:r w:rsidR="00157533" w:rsidRPr="00FA0C7D">
        <w:instrText xml:space="preserve"> XE "Government" </w:instrText>
      </w:r>
      <w:r w:rsidR="00157533" w:rsidRPr="00FA0C7D">
        <w:fldChar w:fldCharType="end"/>
      </w:r>
      <w:r w:rsidRPr="00FA0C7D">
        <w:t>.</w:t>
      </w:r>
    </w:p>
    <w:p w14:paraId="57866A53" w14:textId="5D44579F" w:rsidR="005F5F66" w:rsidRPr="00FA0C7D" w:rsidRDefault="005F5F66" w:rsidP="009F3464">
      <w:pPr>
        <w:pStyle w:val="Heading4"/>
      </w:pPr>
      <w:r w:rsidRPr="00FA0C7D">
        <w:t xml:space="preserve">The partner shall not make any change to projects, as listed in </w:t>
      </w:r>
      <w:r w:rsidRPr="00FA0C7D">
        <w:fldChar w:fldCharType="begin"/>
      </w:r>
      <w:r w:rsidRPr="00FA0C7D">
        <w:instrText xml:space="preserve"> REF _Ref7707982 \r \p \h  \* MERGEFORMAT </w:instrText>
      </w:r>
      <w:r w:rsidRPr="00FA0C7D">
        <w:fldChar w:fldCharType="separate"/>
      </w:r>
      <w:r w:rsidR="00A130F7">
        <w:t>BB.1.1 above</w:t>
      </w:r>
      <w:r w:rsidRPr="00FA0C7D">
        <w:fldChar w:fldCharType="end"/>
      </w:r>
      <w:r w:rsidRPr="00FA0C7D">
        <w:t>, without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’s prior approval. </w:t>
      </w:r>
    </w:p>
    <w:p w14:paraId="5AA9E17F" w14:textId="77777777" w:rsidR="005F5F66" w:rsidRPr="00FA0C7D" w:rsidRDefault="005F5F66" w:rsidP="009F3464">
      <w:pPr>
        <w:pStyle w:val="Heading4"/>
      </w:pPr>
      <w:r w:rsidRPr="00FA0C7D">
        <w:t xml:space="preserve">Where there is a change to the nature of the project outcomes to be delivered through the intervention, or there is a change to the theme of the project (e.g. transport, housing, business support, flood management, skills, innovation), then this will be treated as the cancellation and introduction of a new project rather than a project change. </w:t>
      </w:r>
    </w:p>
    <w:p w14:paraId="423C9BD4" w14:textId="030A9679" w:rsidR="005F5F66" w:rsidRPr="00FA0C7D" w:rsidRDefault="005F5F66" w:rsidP="009F3464">
      <w:pPr>
        <w:pStyle w:val="Heading4"/>
      </w:pPr>
      <w:r w:rsidRPr="00FA0C7D">
        <w:t>Where it is less apparent as to whether there is a project change or whether a new project is being developed, then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will be asked to consider these decisions on a case by case basis. </w:t>
      </w:r>
      <w:del w:id="1351" w:author="Helen Dyer" w:date="2023-03-13T11:13:00Z">
        <w:r w:rsidRPr="00FA0C7D">
          <w:delText xml:space="preserve"> </w:delText>
        </w:r>
      </w:del>
      <w:r w:rsidRPr="00FA0C7D">
        <w:t>Furthermore, any proposals by Partner Authorities to reallocat</w:t>
      </w:r>
      <w:ins w:id="1352" w:author="Helen Dyer" w:date="2023-03-13T11:14:00Z">
        <w:r w:rsidR="00183054">
          <w:t>e</w:t>
        </w:r>
      </w:ins>
      <w:del w:id="1353" w:author="Helen Dyer" w:date="2023-03-13T11:14:00Z">
        <w:r w:rsidRPr="00FA0C7D" w:rsidDel="00183054">
          <w:delText>ion</w:delText>
        </w:r>
        <w:r w:rsidRPr="00FA0C7D">
          <w:delText xml:space="preserve"> of</w:delText>
        </w:r>
      </w:del>
      <w:r w:rsidRPr="00FA0C7D">
        <w:t xml:space="preserve"> </w:t>
      </w:r>
      <w:r w:rsidR="00DB62F0"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underspend within a package of investment (as defined in </w:t>
      </w:r>
      <w:r w:rsidRPr="00FA0C7D">
        <w:fldChar w:fldCharType="begin"/>
      </w:r>
      <w:r w:rsidRPr="00FA0C7D">
        <w:instrText xml:space="preserve"> REF _Ref10192296 \r \p \h  \* MERGEFORMAT </w:instrText>
      </w:r>
      <w:r w:rsidRPr="00FA0C7D">
        <w:fldChar w:fldCharType="separate"/>
      </w:r>
      <w:r w:rsidR="00A130F7">
        <w:t>Z.1 above</w:t>
      </w:r>
      <w:r w:rsidRPr="00FA0C7D">
        <w:fldChar w:fldCharType="end"/>
      </w:r>
      <w:r w:rsidRPr="00FA0C7D">
        <w:t xml:space="preserve">), is also subject to consideration and approval by the Accountability Board on a case by case basis. </w:t>
      </w:r>
    </w:p>
    <w:p w14:paraId="2A32F3ED" w14:textId="461C07D2" w:rsidR="005F5F66" w:rsidRPr="00FA0C7D" w:rsidRDefault="005F5F66" w:rsidP="009F3464">
      <w:pPr>
        <w:pStyle w:val="Heading4"/>
      </w:pPr>
      <w:r w:rsidRPr="00FA0C7D">
        <w:t>The partner and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will abide by any alternative definition of change, and any approval process for reporting change, as imposed by the Government</w:t>
      </w:r>
      <w:r w:rsidR="00157533" w:rsidRPr="00FA0C7D">
        <w:fldChar w:fldCharType="begin"/>
      </w:r>
      <w:r w:rsidR="00157533" w:rsidRPr="00FA0C7D">
        <w:instrText xml:space="preserve"> XE "Government" </w:instrText>
      </w:r>
      <w:r w:rsidR="00157533" w:rsidRPr="00FA0C7D">
        <w:fldChar w:fldCharType="end"/>
      </w:r>
      <w:r w:rsidRPr="00FA0C7D">
        <w:t xml:space="preserve">. </w:t>
      </w:r>
    </w:p>
    <w:p w14:paraId="7FC491C0" w14:textId="6E2710BB" w:rsidR="005F5F66" w:rsidRPr="00FA0C7D" w:rsidRDefault="005F5F66" w:rsidP="009F3464">
      <w:pPr>
        <w:pStyle w:val="Heading4"/>
      </w:pPr>
      <w:r w:rsidRPr="00FA0C7D">
        <w:t xml:space="preserve">A copy of the change request template is available on </w:t>
      </w:r>
      <w:hyperlink r:id="rId96" w:history="1">
        <w:r w:rsidRPr="00FA0C7D">
          <w:rPr>
            <w:rStyle w:val="Hyperlink"/>
            <w:rFonts w:asciiTheme="minorHAnsi" w:eastAsiaTheme="majorEastAsia" w:hAnsiTheme="minorHAnsi"/>
          </w:rPr>
          <w:t>the website</w:t>
        </w:r>
      </w:hyperlink>
      <w:r w:rsidRPr="00FA0C7D">
        <w:t xml:space="preserve">. It is expected that the project change will be agreed by the local delivery partners processes prior to submission to the </w:t>
      </w:r>
      <w:r w:rsidR="00B11AAE" w:rsidRPr="00FA0C7D">
        <w:t>SELEP</w:t>
      </w:r>
      <w:r w:rsidR="009B62F7" w:rsidRPr="00FA0C7D">
        <w:t xml:space="preserve"> Ltd</w:t>
      </w:r>
      <w:r w:rsidR="00157533" w:rsidRPr="00FA0C7D">
        <w:fldChar w:fldCharType="begin"/>
      </w:r>
      <w:r w:rsidR="00157533" w:rsidRPr="00FA0C7D">
        <w:instrText xml:space="preserve"> XE "SELEP Ltd" </w:instrText>
      </w:r>
      <w:r w:rsidR="00157533" w:rsidRPr="00FA0C7D">
        <w:fldChar w:fldCharType="end"/>
      </w:r>
      <w:r w:rsidRPr="00FA0C7D">
        <w:t>. This includes the review of the change request by finance officers and a Senior Responsible Officer within the Partner Authority</w:t>
      </w:r>
      <w:r w:rsidR="00157533" w:rsidRPr="00FA0C7D">
        <w:fldChar w:fldCharType="begin"/>
      </w:r>
      <w:r w:rsidR="00157533" w:rsidRPr="00FA0C7D">
        <w:instrText xml:space="preserve"> XE "Council" </w:instrText>
      </w:r>
      <w:r w:rsidR="00157533" w:rsidRPr="00FA0C7D">
        <w:fldChar w:fldCharType="end"/>
      </w:r>
      <w:r w:rsidRPr="00FA0C7D">
        <w:t>.</w:t>
      </w:r>
    </w:p>
    <w:p w14:paraId="33187DF8" w14:textId="5A1E695E" w:rsidR="005F5F66" w:rsidRPr="00FA0C7D" w:rsidRDefault="005F5F66" w:rsidP="009F3464">
      <w:pPr>
        <w:pStyle w:val="Heading4"/>
      </w:pPr>
      <w:r w:rsidRPr="00FA0C7D">
        <w:t>Where a project is found to be non-compliant with the SLA</w:t>
      </w:r>
      <w:r w:rsidR="003F5137" w:rsidRPr="00FA0C7D">
        <w:fldChar w:fldCharType="begin"/>
      </w:r>
      <w:r w:rsidR="003F5137" w:rsidRPr="00FA0C7D">
        <w:instrText xml:space="preserve"> XE "Service Level Agreement (SLA)" </w:instrText>
      </w:r>
      <w:r w:rsidR="003F5137" w:rsidRPr="00FA0C7D">
        <w:fldChar w:fldCharType="end"/>
      </w:r>
      <w:r w:rsidRPr="00FA0C7D">
        <w:t xml:space="preserve"> under which the funding was transferred, the project will be brought to the attention of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xml:space="preserve"> and a decision sought as to the appropriate action to be taken. There must be compelling justification for any decision to not pursue recovery of </w:t>
      </w:r>
      <w:r w:rsidR="0098727C" w:rsidRPr="00FA0C7D">
        <w:t>capital grant</w:t>
      </w:r>
      <w:r w:rsidR="00102C15" w:rsidRPr="00FA0C7D">
        <w:fldChar w:fldCharType="begin"/>
      </w:r>
      <w:r w:rsidR="00102C15" w:rsidRPr="00FA0C7D">
        <w:instrText xml:space="preserve"> XE "Local Growth Fund (LGF)" </w:instrText>
      </w:r>
      <w:r w:rsidR="00102C15" w:rsidRPr="00FA0C7D">
        <w:fldChar w:fldCharType="end"/>
      </w:r>
      <w:r w:rsidRPr="00FA0C7D">
        <w:t xml:space="preserve"> spent against the conditions of the SLA</w:t>
      </w:r>
      <w:r w:rsidR="003F5137" w:rsidRPr="00FA0C7D">
        <w:fldChar w:fldCharType="begin"/>
      </w:r>
      <w:r w:rsidR="003F5137" w:rsidRPr="00FA0C7D">
        <w:instrText xml:space="preserve"> XE "Service Level Agreement (SLA)" </w:instrText>
      </w:r>
      <w:r w:rsidR="003F5137" w:rsidRPr="00FA0C7D">
        <w:fldChar w:fldCharType="end"/>
      </w:r>
      <w:r w:rsidRPr="00FA0C7D">
        <w:t xml:space="preserve"> where there are legal grounds to do so. </w:t>
      </w:r>
    </w:p>
    <w:p w14:paraId="45C6BEF1" w14:textId="623A53F0" w:rsidR="005F5F66" w:rsidRPr="00FA0C7D" w:rsidRDefault="005F5F66" w:rsidP="00C149AF">
      <w:pPr>
        <w:pStyle w:val="Heading25"/>
      </w:pPr>
      <w:bookmarkStart w:id="1354" w:name="_Toc29296793"/>
      <w:bookmarkStart w:id="1355" w:name="_Toc102055341"/>
      <w:r w:rsidRPr="00FA0C7D">
        <w:t>GPF</w:t>
      </w:r>
      <w:bookmarkEnd w:id="1354"/>
      <w:bookmarkEnd w:id="1355"/>
      <w:r w:rsidR="00B11DA6" w:rsidRPr="00FA0C7D">
        <w:fldChar w:fldCharType="begin"/>
      </w:r>
      <w:r w:rsidR="00B11DA6" w:rsidRPr="00FA0C7D">
        <w:instrText xml:space="preserve"> XE "Growing Places Fund (GPF)" </w:instrText>
      </w:r>
      <w:r w:rsidR="00B11DA6" w:rsidRPr="00FA0C7D">
        <w:fldChar w:fldCharType="end"/>
      </w:r>
    </w:p>
    <w:p w14:paraId="4A3D0419" w14:textId="78667DCD" w:rsidR="005F5F66" w:rsidRPr="00FA0C7D" w:rsidRDefault="005F5F66" w:rsidP="009F3464">
      <w:pPr>
        <w:pStyle w:val="Heading4"/>
      </w:pPr>
      <w:bookmarkStart w:id="1356" w:name="_Ref7708046"/>
      <w:r w:rsidRPr="00FA0C7D">
        <w:t>Any variations to a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project’s costs, scope, outcomes or outputs from the information specified in the business case must be reported to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 The following changes would require approval by the Accountability Board:</w:t>
      </w:r>
      <w:bookmarkEnd w:id="1356"/>
    </w:p>
    <w:p w14:paraId="21D320DB" w14:textId="5F5F415D" w:rsidR="005F5F66" w:rsidRPr="00FA0C7D" w:rsidRDefault="005F5F66" w:rsidP="00B2386B">
      <w:pPr>
        <w:pStyle w:val="Heading5"/>
      </w:pPr>
      <w:r w:rsidRPr="00FA0C7D">
        <w:t>cancellation of a project</w:t>
      </w:r>
      <w:del w:id="1357" w:author="Helen Dyer" w:date="2023-03-13T11:15:00Z">
        <w:r w:rsidRPr="00FA0C7D">
          <w:delText xml:space="preserve"> that</w:delText>
        </w:r>
      </w:del>
      <w:r w:rsidRPr="00FA0C7D">
        <w:t xml:space="preserve"> which ha</w:t>
      </w:r>
      <w:ins w:id="1358" w:author="Helen Dyer" w:date="2023-03-13T11:15:00Z">
        <w:r w:rsidR="00E75347">
          <w:t>s</w:t>
        </w:r>
      </w:ins>
      <w:del w:id="1359" w:author="Helen Dyer" w:date="2023-03-13T11:15:00Z">
        <w:r w:rsidRPr="00FA0C7D" w:rsidDel="00E75347">
          <w:delText>d</w:delText>
        </w:r>
      </w:del>
      <w:r w:rsidRPr="00FA0C7D">
        <w:t xml:space="preserve"> received a provisional funding allocation;</w:t>
      </w:r>
    </w:p>
    <w:p w14:paraId="3BA02902" w14:textId="77777777" w:rsidR="005F5F66" w:rsidRPr="00FA0C7D" w:rsidRDefault="005F5F66" w:rsidP="00B2386B">
      <w:pPr>
        <w:pStyle w:val="Heading5"/>
      </w:pPr>
      <w:r w:rsidRPr="00FA0C7D">
        <w:t>acceleration of a project previously programmed to start in later years;</w:t>
      </w:r>
    </w:p>
    <w:p w14:paraId="0A51F517" w14:textId="77777777" w:rsidR="005F5F66" w:rsidRPr="00FA0C7D" w:rsidRDefault="005F5F66" w:rsidP="00B2386B">
      <w:pPr>
        <w:pStyle w:val="Heading5"/>
      </w:pPr>
      <w:r w:rsidRPr="00FA0C7D">
        <w:t>delays to project start or end dates of more than six months;</w:t>
      </w:r>
    </w:p>
    <w:p w14:paraId="05343226" w14:textId="23B2A2B8" w:rsidR="005F5F66" w:rsidRPr="00FA0C7D" w:rsidRDefault="005F5F66" w:rsidP="00B2386B">
      <w:pPr>
        <w:pStyle w:val="Heading5"/>
      </w:pPr>
      <w:r w:rsidRPr="00FA0C7D">
        <w:t>all changes to a project’s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allocation;</w:t>
      </w:r>
    </w:p>
    <w:p w14:paraId="3E749786" w14:textId="77777777" w:rsidR="005F5F66" w:rsidRPr="00FA0C7D" w:rsidRDefault="005F5F66" w:rsidP="00B2386B">
      <w:pPr>
        <w:pStyle w:val="Heading5"/>
      </w:pPr>
      <w:r w:rsidRPr="00FA0C7D">
        <w:t>any changes to total project costs above 30% or a £500,000 threshold which are identified prior to the construction contract award;</w:t>
      </w:r>
    </w:p>
    <w:p w14:paraId="19E5C09B" w14:textId="4945DDD8" w:rsidR="005F5F66" w:rsidRPr="00FA0C7D" w:rsidRDefault="005F5F66" w:rsidP="00B2386B">
      <w:pPr>
        <w:pStyle w:val="Heading5"/>
      </w:pPr>
      <w:r w:rsidRPr="00FA0C7D">
        <w:t>any changes to the GPF</w:t>
      </w:r>
      <w:r w:rsidR="00B11DA6" w:rsidRPr="00FA0C7D">
        <w:fldChar w:fldCharType="begin"/>
      </w:r>
      <w:r w:rsidR="00B11DA6" w:rsidRPr="00FA0C7D">
        <w:instrText xml:space="preserve"> XE "Growing Places Fund (GPF)" </w:instrText>
      </w:r>
      <w:r w:rsidR="00B11DA6" w:rsidRPr="00FA0C7D">
        <w:fldChar w:fldCharType="end"/>
      </w:r>
      <w:r w:rsidRPr="00FA0C7D">
        <w:t xml:space="preserve"> repayment schedule;</w:t>
      </w:r>
    </w:p>
    <w:p w14:paraId="1E1AB461" w14:textId="2088A896" w:rsidR="005F5F66" w:rsidRPr="00FA0C7D" w:rsidRDefault="005F5F66" w:rsidP="00B2386B">
      <w:pPr>
        <w:pStyle w:val="Heading5"/>
      </w:pPr>
      <w:r w:rsidRPr="00FA0C7D">
        <w:t>any substantial changes to the expected project benefits, outputs and outcomes as agreed in the business case which may detrimentally impact on the value for money assessment. In such circumstances, it is expected that the business case should be re-evaluated by the ITE</w:t>
      </w:r>
      <w:r w:rsidR="00B9370D" w:rsidRPr="00FA0C7D">
        <w:fldChar w:fldCharType="begin"/>
      </w:r>
      <w:r w:rsidR="00B9370D" w:rsidRPr="00FA0C7D">
        <w:instrText xml:space="preserve"> XE "Independent Technical Evaluator (ITE)" </w:instrText>
      </w:r>
      <w:r w:rsidR="00B9370D" w:rsidRPr="00FA0C7D">
        <w:fldChar w:fldCharType="end"/>
      </w:r>
      <w:r w:rsidRPr="00FA0C7D">
        <w:t>; and</w:t>
      </w:r>
    </w:p>
    <w:p w14:paraId="0186BE51" w14:textId="33ED6068" w:rsidR="005F5F66" w:rsidRPr="00FA0C7D" w:rsidRDefault="005F5F66" w:rsidP="00B2386B">
      <w:pPr>
        <w:pStyle w:val="Heading5"/>
      </w:pPr>
      <w:r w:rsidRPr="00FA0C7D">
        <w:t>any further changes as may be defined by the Government</w:t>
      </w:r>
      <w:r w:rsidR="00157533" w:rsidRPr="00FA0C7D">
        <w:fldChar w:fldCharType="begin"/>
      </w:r>
      <w:r w:rsidR="00157533" w:rsidRPr="00FA0C7D">
        <w:instrText xml:space="preserve"> XE "Government" </w:instrText>
      </w:r>
      <w:r w:rsidR="00157533" w:rsidRPr="00FA0C7D">
        <w:fldChar w:fldCharType="end"/>
      </w:r>
      <w:r w:rsidRPr="00FA0C7D">
        <w:t>.</w:t>
      </w:r>
    </w:p>
    <w:p w14:paraId="293FCB12" w14:textId="6A545AF9" w:rsidR="005F5F66" w:rsidRPr="00FA0C7D" w:rsidRDefault="005F5F66" w:rsidP="009F3464">
      <w:pPr>
        <w:pStyle w:val="Heading4"/>
      </w:pPr>
      <w:r w:rsidRPr="00FA0C7D">
        <w:t xml:space="preserve">The partner shall not make any change to projects, as listed in </w:t>
      </w:r>
      <w:r w:rsidR="00B01A4D" w:rsidRPr="00FA0C7D">
        <w:t>i-viii</w:t>
      </w:r>
      <w:r w:rsidRPr="00FA0C7D">
        <w:t xml:space="preserve"> without the Accountability Board</w:t>
      </w:r>
      <w:r w:rsidR="00DB7FDE" w:rsidRPr="00FA0C7D">
        <w:fldChar w:fldCharType="begin"/>
      </w:r>
      <w:r w:rsidR="00DB7FDE" w:rsidRPr="00FA0C7D">
        <w:instrText xml:space="preserve"> XE "Accountability Board" </w:instrText>
      </w:r>
      <w:r w:rsidR="00DB7FDE" w:rsidRPr="00FA0C7D">
        <w:fldChar w:fldCharType="end"/>
      </w:r>
      <w:r w:rsidRPr="00FA0C7D">
        <w:t>’s prior approval.</w:t>
      </w:r>
    </w:p>
    <w:p w14:paraId="6314DFBC" w14:textId="01D224C1" w:rsidR="005F5F66" w:rsidRPr="00FA0C7D" w:rsidRDefault="005F5F66" w:rsidP="00C149AF">
      <w:pPr>
        <w:pStyle w:val="Heading25"/>
      </w:pPr>
      <w:bookmarkStart w:id="1360" w:name="_Toc29296794"/>
      <w:bookmarkStart w:id="1361" w:name="_Toc102055342"/>
      <w:r w:rsidRPr="00FA0C7D">
        <w:t>SSF</w:t>
      </w:r>
      <w:bookmarkEnd w:id="1360"/>
      <w:bookmarkEnd w:id="1361"/>
      <w:r w:rsidR="00157533" w:rsidRPr="00FA0C7D">
        <w:fldChar w:fldCharType="begin"/>
      </w:r>
      <w:r w:rsidR="00157533" w:rsidRPr="00FA0C7D">
        <w:instrText xml:space="preserve"> XE "Sector Support Fund (SSF)" </w:instrText>
      </w:r>
      <w:r w:rsidR="00157533" w:rsidRPr="00FA0C7D">
        <w:fldChar w:fldCharType="end"/>
      </w:r>
    </w:p>
    <w:p w14:paraId="19DFCD13" w14:textId="7F70B2C8" w:rsidR="005F5F66" w:rsidRPr="00FA0C7D" w:rsidRDefault="005F5F66" w:rsidP="009F3464">
      <w:pPr>
        <w:pStyle w:val="Heading4"/>
      </w:pPr>
      <w:bookmarkStart w:id="1362" w:name="_Ref7708075"/>
      <w:r w:rsidRPr="00FA0C7D">
        <w:t>Any variations to an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project’s costs, scope, outcomes or outputs from the information specified in the application must be reported to the Secretariat prior to implementation.</w:t>
      </w:r>
      <w:bookmarkEnd w:id="1362"/>
      <w:r w:rsidRPr="00FA0C7D">
        <w:t xml:space="preserve"> </w:t>
      </w:r>
    </w:p>
    <w:p w14:paraId="0641C932" w14:textId="560BE1F9" w:rsidR="00161B51" w:rsidRPr="00FA0C7D" w:rsidRDefault="005F5F66" w:rsidP="009F3464">
      <w:pPr>
        <w:pStyle w:val="Heading4"/>
      </w:pPr>
      <w:r w:rsidRPr="00FA0C7D">
        <w:t>Where there are changes to the scope and/or SSF</w:t>
      </w:r>
      <w:r w:rsidR="00157533" w:rsidRPr="00FA0C7D">
        <w:fldChar w:fldCharType="begin"/>
      </w:r>
      <w:r w:rsidR="00157533" w:rsidRPr="00FA0C7D">
        <w:instrText xml:space="preserve"> XE "Sector Support Fund (SSF)" </w:instrText>
      </w:r>
      <w:r w:rsidR="00157533" w:rsidRPr="00FA0C7D">
        <w:fldChar w:fldCharType="end"/>
      </w:r>
      <w:r w:rsidRPr="00FA0C7D">
        <w:t xml:space="preserve"> allocation, the project promoter is required to </w:t>
      </w:r>
      <w:r w:rsidR="00E94AAE" w:rsidRPr="00FA0C7D">
        <w:t xml:space="preserve">complete </w:t>
      </w:r>
      <w:del w:id="1363" w:author="Amy Ferraro" w:date="2023-02-22T10:58:00Z">
        <w:r w:rsidR="00E94AAE" w:rsidRPr="00FA0C7D" w:rsidDel="009F51E4">
          <w:delText>a</w:delText>
        </w:r>
      </w:del>
      <w:ins w:id="1364" w:author="Amy Ferraro" w:date="2023-02-22T10:58:00Z">
        <w:r w:rsidR="009F51E4" w:rsidRPr="00FA0C7D">
          <w:t>an</w:t>
        </w:r>
      </w:ins>
      <w:r w:rsidR="00E94AAE" w:rsidRPr="00FA0C7D">
        <w:t xml:space="preserve"> SSF</w:t>
      </w:r>
      <w:r w:rsidR="00157533" w:rsidRPr="00FA0C7D">
        <w:fldChar w:fldCharType="begin"/>
      </w:r>
      <w:r w:rsidR="00157533" w:rsidRPr="00FA0C7D">
        <w:instrText xml:space="preserve"> XE "Sector Support Fund (SSF)" </w:instrText>
      </w:r>
      <w:r w:rsidR="00157533" w:rsidRPr="00FA0C7D">
        <w:fldChar w:fldCharType="end"/>
      </w:r>
      <w:r w:rsidR="00E94AAE" w:rsidRPr="00FA0C7D">
        <w:t xml:space="preserve"> Change Request Form</w:t>
      </w:r>
      <w:r w:rsidR="00161B51" w:rsidRPr="00FA0C7D">
        <w:t>,</w:t>
      </w:r>
      <w:r w:rsidR="00E94AAE" w:rsidRPr="00FA0C7D">
        <w:t xml:space="preserve"> using the SELEP Ltd</w:t>
      </w:r>
      <w:r w:rsidR="00157533" w:rsidRPr="00FA0C7D">
        <w:fldChar w:fldCharType="begin"/>
      </w:r>
      <w:r w:rsidR="00157533" w:rsidRPr="00FA0C7D">
        <w:instrText xml:space="preserve"> XE "SELEP Ltd" </w:instrText>
      </w:r>
      <w:r w:rsidR="00157533" w:rsidRPr="00FA0C7D">
        <w:fldChar w:fldCharType="end"/>
      </w:r>
      <w:r w:rsidR="00E94AAE" w:rsidRPr="00FA0C7D">
        <w:t xml:space="preserve"> template.</w:t>
      </w:r>
      <w:r w:rsidR="00161B51" w:rsidRPr="00FA0C7D">
        <w:t xml:space="preserve"> For minor changes, which are in keeping with the scope and benefits stated in the original application, the SELEP </w:t>
      </w:r>
      <w:r w:rsidR="00913A3A" w:rsidRPr="00FA0C7D">
        <w:rPr>
          <w:rFonts w:asciiTheme="minorHAnsi" w:hAnsiTheme="minorHAnsi" w:cstheme="minorHAnsi"/>
        </w:rPr>
        <w:t xml:space="preserve">Ltd </w:t>
      </w:r>
      <w:r w:rsidR="00161B51" w:rsidRPr="00FA0C7D">
        <w:t xml:space="preserve">Chief Executive </w:t>
      </w:r>
      <w:r w:rsidR="00FF381B" w:rsidRPr="00FA0C7D">
        <w:t xml:space="preserve">Officer </w:t>
      </w:r>
      <w:r w:rsidR="00161B51" w:rsidRPr="00FA0C7D">
        <w:t>will consider the approval of the change request.</w:t>
      </w:r>
    </w:p>
    <w:p w14:paraId="39CB2333" w14:textId="4AA537F5" w:rsidR="005F5F66" w:rsidRPr="00FA0C7D" w:rsidRDefault="00161B51" w:rsidP="009F3464">
      <w:pPr>
        <w:pStyle w:val="Heading4"/>
      </w:pPr>
      <w:r w:rsidRPr="00FA0C7D">
        <w:t>For more substantial changes to the scope of the project and/or expected benefits</w:t>
      </w:r>
      <w:r w:rsidR="00E94AAE" w:rsidRPr="00FA0C7D">
        <w:t xml:space="preserve"> </w:t>
      </w:r>
      <w:r w:rsidRPr="00FA0C7D">
        <w:t xml:space="preserve">the project promoter is required to update the </w:t>
      </w:r>
      <w:r w:rsidR="005F5F66" w:rsidRPr="00FA0C7D">
        <w:t>SSF</w:t>
      </w:r>
      <w:r w:rsidR="00157533" w:rsidRPr="00FA0C7D">
        <w:fldChar w:fldCharType="begin"/>
      </w:r>
      <w:r w:rsidR="00157533" w:rsidRPr="00FA0C7D">
        <w:instrText xml:space="preserve"> XE "Sector Support Fund (SSF)" </w:instrText>
      </w:r>
      <w:r w:rsidR="00157533" w:rsidRPr="00FA0C7D">
        <w:fldChar w:fldCharType="end"/>
      </w:r>
      <w:r w:rsidR="005F5F66" w:rsidRPr="00FA0C7D">
        <w:t xml:space="preserve"> application template for an updated independent review by the Accountable Body</w:t>
      </w:r>
      <w:r w:rsidR="00DB7FDE" w:rsidRPr="00FA0C7D">
        <w:fldChar w:fldCharType="begin"/>
      </w:r>
      <w:r w:rsidR="00DB7FDE" w:rsidRPr="00FA0C7D">
        <w:instrText xml:space="preserve"> XE "Accountable Body" </w:instrText>
      </w:r>
      <w:r w:rsidR="00DB7FDE" w:rsidRPr="00FA0C7D">
        <w:fldChar w:fldCharType="end"/>
      </w:r>
      <w:r w:rsidR="005F5F66" w:rsidRPr="00FA0C7D">
        <w:t xml:space="preserve"> and endorsement by the Strategic Board</w:t>
      </w:r>
      <w:r w:rsidR="003F5137" w:rsidRPr="00FA0C7D">
        <w:fldChar w:fldCharType="begin"/>
      </w:r>
      <w:r w:rsidR="003F5137" w:rsidRPr="00FA0C7D">
        <w:instrText xml:space="preserve"> XE "Strategic Board" </w:instrText>
      </w:r>
      <w:r w:rsidR="003F5137" w:rsidRPr="00FA0C7D">
        <w:fldChar w:fldCharType="end"/>
      </w:r>
      <w:r w:rsidRPr="00FA0C7D">
        <w:t xml:space="preserve">, prior to the change being agreed by the SELEP </w:t>
      </w:r>
      <w:r w:rsidR="00913A3A" w:rsidRPr="00FA0C7D">
        <w:rPr>
          <w:rFonts w:asciiTheme="minorHAnsi" w:hAnsiTheme="minorHAnsi" w:cstheme="minorHAnsi"/>
        </w:rPr>
        <w:t>Ltd</w:t>
      </w:r>
      <w:r w:rsidR="00157533" w:rsidRPr="00FA0C7D">
        <w:rPr>
          <w:rFonts w:asciiTheme="minorHAnsi" w:hAnsiTheme="minorHAnsi" w:cstheme="minorHAnsi"/>
        </w:rPr>
        <w:fldChar w:fldCharType="begin"/>
      </w:r>
      <w:r w:rsidR="00157533" w:rsidRPr="00FA0C7D">
        <w:instrText xml:space="preserve"> XE "SELEP Ltd" </w:instrText>
      </w:r>
      <w:r w:rsidR="00157533" w:rsidRPr="00FA0C7D">
        <w:rPr>
          <w:rFonts w:asciiTheme="minorHAnsi" w:hAnsiTheme="minorHAnsi" w:cstheme="minorHAnsi"/>
        </w:rPr>
        <w:fldChar w:fldCharType="end"/>
      </w:r>
      <w:r w:rsidR="00913A3A" w:rsidRPr="00FA0C7D">
        <w:rPr>
          <w:rFonts w:asciiTheme="minorHAnsi" w:hAnsiTheme="minorHAnsi" w:cstheme="minorHAnsi"/>
        </w:rPr>
        <w:t xml:space="preserve"> </w:t>
      </w:r>
      <w:r w:rsidRPr="00FA0C7D">
        <w:t>Chief Executive</w:t>
      </w:r>
      <w:r w:rsidR="00FF381B" w:rsidRPr="00FA0C7D">
        <w:t xml:space="preserve"> Officer</w:t>
      </w:r>
      <w:r w:rsidRPr="00FA0C7D">
        <w:t>.</w:t>
      </w:r>
    </w:p>
    <w:p w14:paraId="5731DAE7" w14:textId="542B5C16" w:rsidR="009F3464" w:rsidRPr="00FA0C7D" w:rsidRDefault="00161B51" w:rsidP="009F3464">
      <w:pPr>
        <w:pStyle w:val="Heading4"/>
      </w:pPr>
      <w:r w:rsidRPr="00FA0C7D">
        <w:t>Change request</w:t>
      </w:r>
      <w:ins w:id="1365" w:author="Helen Dyer" w:date="2023-03-13T11:17:00Z">
        <w:r w:rsidR="001D48D6">
          <w:t>s</w:t>
        </w:r>
      </w:ins>
      <w:r w:rsidRPr="00FA0C7D">
        <w:t xml:space="preserve"> must be considered by the lead </w:t>
      </w:r>
      <w:r w:rsidR="000F74DA" w:rsidRPr="00FA0C7D">
        <w:t>Partner Authority</w:t>
      </w:r>
      <w:r w:rsidR="00157533" w:rsidRPr="00FA0C7D">
        <w:fldChar w:fldCharType="begin"/>
      </w:r>
      <w:r w:rsidR="00157533" w:rsidRPr="00FA0C7D">
        <w:instrText xml:space="preserve"> XE "Council" </w:instrText>
      </w:r>
      <w:r w:rsidR="00157533" w:rsidRPr="00FA0C7D">
        <w:fldChar w:fldCharType="end"/>
      </w:r>
      <w:r w:rsidRPr="00FA0C7D">
        <w:t xml:space="preserve"> for the project, prior to submission to </w:t>
      </w:r>
      <w:r w:rsidR="00CF1801" w:rsidRPr="00FA0C7D">
        <w:t>the Secretariat.</w:t>
      </w:r>
    </w:p>
    <w:p w14:paraId="1CB5BDB6" w14:textId="7F5DDBF8" w:rsidR="009F3464" w:rsidRPr="00FA0C7D" w:rsidRDefault="009F3464" w:rsidP="009F3464">
      <w:pPr>
        <w:pStyle w:val="Heading4"/>
      </w:pPr>
      <w:r w:rsidRPr="00FA0C7D">
        <w:t>If the project change is not agreed and the conditions of the grant cannot be satisfied, the applicant will be required to repay the grant to the Accountable Body</w:t>
      </w:r>
      <w:r w:rsidR="00DB7FDE" w:rsidRPr="00FA0C7D">
        <w:fldChar w:fldCharType="begin"/>
      </w:r>
      <w:r w:rsidR="00DB7FDE" w:rsidRPr="00FA0C7D">
        <w:instrText xml:space="preserve"> XE "Accountable Body" </w:instrText>
      </w:r>
      <w:r w:rsidR="00DB7FDE" w:rsidRPr="00FA0C7D">
        <w:fldChar w:fldCharType="end"/>
      </w:r>
      <w:r w:rsidRPr="00FA0C7D">
        <w:t xml:space="preserve"> on behalf of SELEP Ltd</w:t>
      </w:r>
      <w:r w:rsidR="00157533" w:rsidRPr="00FA0C7D">
        <w:fldChar w:fldCharType="begin"/>
      </w:r>
      <w:r w:rsidR="00157533" w:rsidRPr="00FA0C7D">
        <w:instrText xml:space="preserve"> XE "SELEP Ltd" </w:instrText>
      </w:r>
      <w:r w:rsidR="00157533" w:rsidRPr="00FA0C7D">
        <w:fldChar w:fldCharType="end"/>
      </w:r>
      <w:r w:rsidRPr="00FA0C7D">
        <w:t>, as per the conditions of the agreement.</w:t>
      </w:r>
    </w:p>
    <w:p w14:paraId="4ECCC223" w14:textId="5BBD15E3" w:rsidR="001B45F2" w:rsidRPr="00FA0C7D" w:rsidRDefault="001B45F2" w:rsidP="001B45F2">
      <w:pPr>
        <w:pStyle w:val="Heading3"/>
        <w:rPr>
          <w:b/>
          <w:bCs/>
          <w:lang w:eastAsia="en-GB"/>
        </w:rPr>
      </w:pPr>
      <w:r w:rsidRPr="00FA0C7D">
        <w:rPr>
          <w:b/>
          <w:bCs/>
          <w:lang w:eastAsia="en-GB"/>
        </w:rPr>
        <w:t>COVID-19 Recovery Fund</w:t>
      </w:r>
      <w:r w:rsidR="00725CF4" w:rsidRPr="00FA0C7D">
        <w:rPr>
          <w:b/>
          <w:bCs/>
          <w:lang w:eastAsia="en-GB"/>
        </w:rPr>
        <w:t>s</w:t>
      </w:r>
    </w:p>
    <w:p w14:paraId="40051A7C" w14:textId="00CF49B5" w:rsidR="0005669A" w:rsidRPr="00FA0C7D" w:rsidRDefault="0005669A" w:rsidP="009B2AB0">
      <w:pPr>
        <w:pStyle w:val="Heading4"/>
      </w:pPr>
      <w:r w:rsidRPr="00FA0C7D">
        <w:t xml:space="preserve">Any changes to </w:t>
      </w:r>
      <w:r w:rsidR="00F10FE3" w:rsidRPr="00FA0C7D">
        <w:t>a</w:t>
      </w:r>
      <w:r w:rsidRPr="00FA0C7D">
        <w:t xml:space="preserve"> project’s costs, scope, outcomes or outputs </w:t>
      </w:r>
      <w:r w:rsidR="00F10FE3" w:rsidRPr="00FA0C7D">
        <w:t xml:space="preserve">must be reconsidered by the Assessment Panel that originally prioritised the funding. </w:t>
      </w:r>
    </w:p>
    <w:p w14:paraId="2B4B5EC0" w14:textId="0A34B200" w:rsidR="00A2030E" w:rsidRPr="00FA0C7D" w:rsidRDefault="00A2030E" w:rsidP="000A720A">
      <w:pPr>
        <w:pStyle w:val="Heading4"/>
      </w:pPr>
      <w:r w:rsidRPr="00FA0C7D">
        <w:t>If a project is unable to proceed</w:t>
      </w:r>
      <w:r w:rsidR="00C50797" w:rsidRPr="00FA0C7D">
        <w:t xml:space="preserve"> or the Assessment Panel decides that it cannot proceed, the processes will follow the Accountable Body procurement processes for ending a contract. </w:t>
      </w:r>
    </w:p>
    <w:p w14:paraId="229D5E4D" w14:textId="0FEB03C2" w:rsidR="00C50797" w:rsidRPr="00FA0C7D" w:rsidRDefault="008C3C91">
      <w:pPr>
        <w:pStyle w:val="Heading4"/>
      </w:pPr>
      <w:r w:rsidRPr="00FA0C7D">
        <w:t xml:space="preserve">If underspend results in additional funding becoming available, new projects will be selected in alignment with the Accountable Body procurement processes. </w:t>
      </w:r>
    </w:p>
    <w:p w14:paraId="530879C8" w14:textId="77777777" w:rsidR="00AD5B83" w:rsidRPr="00FA0C7D" w:rsidRDefault="00AD5B83">
      <w:pPr>
        <w:rPr>
          <w:rFonts w:ascii="Calibri" w:eastAsiaTheme="majorEastAsia" w:hAnsi="Calibri" w:cstheme="majorBidi"/>
          <w:b/>
          <w:caps/>
          <w:sz w:val="28"/>
          <w:szCs w:val="36"/>
          <w:lang w:eastAsia="en-GB"/>
        </w:rPr>
      </w:pPr>
      <w:r w:rsidRPr="00FA0C7D">
        <w:br w:type="page"/>
      </w:r>
    </w:p>
    <w:p w14:paraId="5A40207F" w14:textId="4BBDFFBB" w:rsidR="009F3464" w:rsidRPr="00FA0C7D" w:rsidRDefault="009F3464" w:rsidP="009F3464">
      <w:pPr>
        <w:pStyle w:val="Heading1"/>
      </w:pPr>
      <w:bookmarkStart w:id="1366" w:name="_Toc102055343"/>
      <w:r w:rsidRPr="00FA0C7D">
        <w:t>Section 8: Glossary</w:t>
      </w:r>
      <w:bookmarkEnd w:id="1366"/>
    </w:p>
    <w:p w14:paraId="2CED1466" w14:textId="77777777" w:rsidR="009F3464" w:rsidRPr="00FA0C7D" w:rsidRDefault="009F3464" w:rsidP="004449AA">
      <w:pPr>
        <w:rPr>
          <w:lang w:eastAsia="en-GB"/>
        </w:rPr>
      </w:pPr>
    </w:p>
    <w:tbl>
      <w:tblPr>
        <w:tblStyle w:val="TableGrid"/>
        <w:tblW w:w="11194" w:type="dxa"/>
        <w:tblBorders>
          <w:top w:val="single" w:sz="4" w:space="0" w:color="B8B8B8" w:themeColor="background2" w:themeShade="BF"/>
          <w:left w:val="none" w:sz="0" w:space="0" w:color="auto"/>
          <w:bottom w:val="none" w:sz="0" w:space="0" w:color="auto"/>
          <w:right w:val="none" w:sz="0" w:space="0" w:color="auto"/>
          <w:insideH w:val="single" w:sz="4" w:space="0" w:color="B8B8B8" w:themeColor="background2" w:themeShade="BF"/>
          <w:insideV w:val="none" w:sz="0" w:space="0" w:color="auto"/>
        </w:tblBorders>
        <w:tblLook w:val="04A0" w:firstRow="1" w:lastRow="0" w:firstColumn="1" w:lastColumn="0" w:noHBand="0" w:noVBand="1"/>
      </w:tblPr>
      <w:tblGrid>
        <w:gridCol w:w="3689"/>
        <w:gridCol w:w="7505"/>
      </w:tblGrid>
      <w:tr w:rsidR="009F3464" w:rsidRPr="00FA0C7D" w14:paraId="63938A21"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5117E918" w14:textId="137F966D"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Accountability Board</w:t>
            </w:r>
            <w:r w:rsidR="00DB7FDE" w:rsidRPr="00FA0C7D">
              <w:rPr>
                <w:rFonts w:asciiTheme="minorHAnsi" w:hAnsiTheme="minorHAnsi" w:cstheme="minorHAnsi"/>
                <w:szCs w:val="24"/>
              </w:rPr>
              <w:fldChar w:fldCharType="begin"/>
            </w:r>
            <w:r w:rsidR="00DB7FDE" w:rsidRPr="00FA0C7D">
              <w:instrText xml:space="preserve"> XE "Accountability Board" </w:instrText>
            </w:r>
            <w:r w:rsidR="00DB7FDE"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1D562E30" w14:textId="22C49451"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Accountability Board</w:t>
            </w:r>
            <w:r w:rsidR="00DB7FDE" w:rsidRPr="00FA0C7D">
              <w:rPr>
                <w:rFonts w:asciiTheme="minorHAnsi" w:hAnsiTheme="minorHAnsi" w:cstheme="minorHAnsi"/>
                <w:szCs w:val="24"/>
              </w:rPr>
              <w:fldChar w:fldCharType="begin"/>
            </w:r>
            <w:r w:rsidR="00DB7FDE" w:rsidRPr="00FA0C7D">
              <w:instrText xml:space="preserve"> XE "Accountability Board" </w:instrText>
            </w:r>
            <w:r w:rsidR="00DB7FDE" w:rsidRPr="00FA0C7D">
              <w:rPr>
                <w:rFonts w:asciiTheme="minorHAnsi" w:hAnsiTheme="minorHAnsi" w:cstheme="minorHAnsi"/>
                <w:szCs w:val="24"/>
              </w:rPr>
              <w:fldChar w:fldCharType="end"/>
            </w:r>
            <w:r w:rsidRPr="00FA0C7D">
              <w:rPr>
                <w:rFonts w:asciiTheme="minorHAnsi" w:hAnsiTheme="minorHAnsi" w:cstheme="minorHAnsi"/>
                <w:szCs w:val="24"/>
              </w:rPr>
              <w:t xml:space="preserve"> provides the accountability structure for decision-making and approval of funding within the overarching vision of the Strategic Board</w:t>
            </w:r>
            <w:r w:rsidR="003F5137" w:rsidRPr="00FA0C7D">
              <w:rPr>
                <w:rFonts w:asciiTheme="minorHAnsi" w:hAnsiTheme="minorHAnsi" w:cstheme="minorHAnsi"/>
                <w:szCs w:val="24"/>
              </w:rPr>
              <w:fldChar w:fldCharType="begin"/>
            </w:r>
            <w:r w:rsidR="003F5137" w:rsidRPr="00FA0C7D">
              <w:instrText xml:space="preserve"> XE "Strategic Board" </w:instrText>
            </w:r>
            <w:r w:rsidR="003F5137" w:rsidRPr="00FA0C7D">
              <w:rPr>
                <w:rFonts w:asciiTheme="minorHAnsi" w:hAnsiTheme="minorHAnsi" w:cstheme="minorHAnsi"/>
                <w:szCs w:val="24"/>
              </w:rPr>
              <w:fldChar w:fldCharType="end"/>
            </w:r>
            <w:r w:rsidRPr="00FA0C7D">
              <w:rPr>
                <w:rFonts w:asciiTheme="minorHAnsi" w:hAnsiTheme="minorHAnsi" w:cstheme="minorHAnsi"/>
                <w:szCs w:val="24"/>
              </w:rPr>
              <w:t>.</w:t>
            </w:r>
          </w:p>
          <w:p w14:paraId="0E36B391" w14:textId="7EFE99D6"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Accountability Board</w:t>
            </w:r>
            <w:r w:rsidR="00DB7FDE" w:rsidRPr="00FA0C7D">
              <w:rPr>
                <w:rFonts w:asciiTheme="minorHAnsi" w:hAnsiTheme="minorHAnsi" w:cstheme="minorHAnsi"/>
                <w:szCs w:val="24"/>
              </w:rPr>
              <w:fldChar w:fldCharType="begin"/>
            </w:r>
            <w:r w:rsidR="00DB7FDE" w:rsidRPr="00FA0C7D">
              <w:instrText xml:space="preserve"> XE "Accountability Board" </w:instrText>
            </w:r>
            <w:r w:rsidR="00DB7FDE" w:rsidRPr="00FA0C7D">
              <w:rPr>
                <w:rFonts w:asciiTheme="minorHAnsi" w:hAnsiTheme="minorHAnsi" w:cstheme="minorHAnsi"/>
                <w:szCs w:val="24"/>
              </w:rPr>
              <w:fldChar w:fldCharType="end"/>
            </w:r>
            <w:r w:rsidRPr="00FA0C7D">
              <w:rPr>
                <w:rFonts w:asciiTheme="minorHAnsi" w:hAnsiTheme="minorHAnsi" w:cstheme="minorHAnsi"/>
                <w:szCs w:val="24"/>
              </w:rPr>
              <w:t xml:space="preserve"> operates under a Joint Committee agreement, agreed by each of the six Partner Authority</w:t>
            </w:r>
            <w:r w:rsidR="00157533" w:rsidRPr="00FA0C7D">
              <w:rPr>
                <w:rFonts w:asciiTheme="minorHAnsi" w:hAnsiTheme="minorHAnsi" w:cstheme="minorHAnsi"/>
                <w:szCs w:val="24"/>
              </w:rPr>
              <w:fldChar w:fldCharType="begin"/>
            </w:r>
            <w:r w:rsidR="00157533" w:rsidRPr="00FA0C7D">
              <w:instrText xml:space="preserve"> XE "Council"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members including</w:t>
            </w:r>
            <w:del w:id="1367" w:author="Helen Dyer - Capital Programme Manager (SELEP)" w:date="2023-03-13T11:29:00Z">
              <w:r w:rsidRPr="00FA0C7D">
                <w:rPr>
                  <w:rFonts w:asciiTheme="minorHAnsi" w:hAnsiTheme="minorHAnsi" w:cstheme="minorHAnsi"/>
                  <w:szCs w:val="24"/>
                </w:rPr>
                <w:delText>,</w:delText>
              </w:r>
            </w:del>
            <w:r w:rsidRPr="00FA0C7D">
              <w:rPr>
                <w:rFonts w:asciiTheme="minorHAnsi" w:hAnsiTheme="minorHAnsi" w:cstheme="minorHAnsi"/>
                <w:szCs w:val="24"/>
              </w:rPr>
              <w:t xml:space="preserve"> East Sussex County Council</w:t>
            </w:r>
            <w:r w:rsidR="00157533" w:rsidRPr="00FA0C7D">
              <w:rPr>
                <w:rFonts w:asciiTheme="minorHAnsi" w:hAnsiTheme="minorHAnsi" w:cstheme="minorHAnsi"/>
                <w:szCs w:val="24"/>
              </w:rPr>
              <w:fldChar w:fldCharType="begin"/>
            </w:r>
            <w:r w:rsidR="00157533" w:rsidRPr="00FA0C7D">
              <w:instrText xml:space="preserve"> XE "Council"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Essex County Council</w:t>
            </w:r>
            <w:r w:rsidR="00157533" w:rsidRPr="00FA0C7D">
              <w:rPr>
                <w:rFonts w:asciiTheme="minorHAnsi" w:hAnsiTheme="minorHAnsi" w:cstheme="minorHAnsi"/>
                <w:szCs w:val="24"/>
              </w:rPr>
              <w:fldChar w:fldCharType="begin"/>
            </w:r>
            <w:r w:rsidR="00157533" w:rsidRPr="00FA0C7D">
              <w:instrText xml:space="preserve"> XE "Accountable Body"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Kent County Council, Medway Council, Southend on Sea </w:t>
            </w:r>
            <w:ins w:id="1368" w:author="Helen Dyer - Capital Programme Manager (SELEP)" w:date="2023-03-13T11:29:00Z">
              <w:r w:rsidR="00A806E9">
                <w:rPr>
                  <w:rFonts w:asciiTheme="minorHAnsi" w:hAnsiTheme="minorHAnsi" w:cstheme="minorHAnsi"/>
                  <w:szCs w:val="24"/>
                </w:rPr>
                <w:t>City</w:t>
              </w:r>
            </w:ins>
            <w:del w:id="1369" w:author="Helen Dyer - Capital Programme Manager (SELEP)" w:date="2023-03-13T11:29:00Z">
              <w:r w:rsidRPr="00FA0C7D">
                <w:rPr>
                  <w:rFonts w:asciiTheme="minorHAnsi" w:hAnsiTheme="minorHAnsi" w:cstheme="minorHAnsi"/>
                  <w:szCs w:val="24"/>
                </w:rPr>
                <w:delText>Borough</w:delText>
              </w:r>
            </w:del>
            <w:r w:rsidRPr="00FA0C7D">
              <w:rPr>
                <w:rFonts w:asciiTheme="minorHAnsi" w:hAnsiTheme="minorHAnsi" w:cstheme="minorHAnsi"/>
                <w:szCs w:val="24"/>
              </w:rPr>
              <w:t xml:space="preserve"> Council and Thurrock Council. </w:t>
            </w:r>
          </w:p>
        </w:tc>
      </w:tr>
      <w:tr w:rsidR="009F3464" w:rsidRPr="00FA0C7D" w14:paraId="7A31B622"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2E2706A1" w14:textId="7531EC25"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Accountable Body</w:t>
            </w:r>
            <w:r w:rsidR="00DB7FDE" w:rsidRPr="00FA0C7D">
              <w:rPr>
                <w:rFonts w:asciiTheme="minorHAnsi" w:hAnsiTheme="minorHAnsi" w:cstheme="minorHAnsi"/>
                <w:szCs w:val="24"/>
              </w:rPr>
              <w:fldChar w:fldCharType="begin"/>
            </w:r>
            <w:r w:rsidR="00DB7FDE" w:rsidRPr="00FA0C7D">
              <w:instrText xml:space="preserve"> XE "Accountable Body" </w:instrText>
            </w:r>
            <w:r w:rsidR="00DB7FDE"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A3624E2" w14:textId="6C50CEBE"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Essex County Council</w:t>
            </w:r>
            <w:r w:rsidR="00157533" w:rsidRPr="00FA0C7D">
              <w:rPr>
                <w:rFonts w:asciiTheme="minorHAnsi" w:hAnsiTheme="minorHAnsi" w:cstheme="minorHAnsi"/>
                <w:szCs w:val="24"/>
              </w:rPr>
              <w:fldChar w:fldCharType="begin"/>
            </w:r>
            <w:r w:rsidR="00157533" w:rsidRPr="00FA0C7D">
              <w:instrText xml:space="preserve"> XE "Accountable Body"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who retains overall legal accountability for the investment programme, supported by Essex’s Section 151</w:t>
            </w:r>
            <w:r w:rsidR="00157533" w:rsidRPr="00FA0C7D">
              <w:rPr>
                <w:rFonts w:asciiTheme="minorHAnsi" w:hAnsiTheme="minorHAnsi" w:cstheme="minorHAnsi"/>
                <w:szCs w:val="24"/>
              </w:rPr>
              <w:fldChar w:fldCharType="begin"/>
            </w:r>
            <w:r w:rsidR="00157533" w:rsidRPr="00FA0C7D">
              <w:instrText xml:space="preserve"> XE "Section 151 Officer"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Officer.</w:t>
            </w:r>
          </w:p>
        </w:tc>
      </w:tr>
      <w:tr w:rsidR="009F3464" w:rsidRPr="00FA0C7D" w14:paraId="4461342C"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602533DB" w14:textId="00A8CAC2"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Additionality</w:t>
            </w:r>
            <w:r w:rsidR="00D3682B" w:rsidRPr="00FA0C7D">
              <w:rPr>
                <w:rFonts w:asciiTheme="minorHAnsi" w:hAnsiTheme="minorHAnsi" w:cstheme="minorHAnsi"/>
                <w:szCs w:val="24"/>
              </w:rPr>
              <w:fldChar w:fldCharType="begin"/>
            </w:r>
            <w:r w:rsidR="00D3682B" w:rsidRPr="00FA0C7D">
              <w:instrText xml:space="preserve"> XE "</w:instrText>
            </w:r>
            <w:r w:rsidR="00D3682B" w:rsidRPr="00FA0C7D">
              <w:rPr>
                <w:rFonts w:asciiTheme="minorHAnsi" w:hAnsiTheme="minorHAnsi" w:cstheme="minorHAnsi"/>
                <w:szCs w:val="24"/>
              </w:rPr>
              <w:instrText>Additionality</w:instrText>
            </w:r>
            <w:r w:rsidR="00D3682B" w:rsidRPr="00FA0C7D">
              <w:instrText xml:space="preserve">" </w:instrText>
            </w:r>
            <w:r w:rsidR="00D3682B"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0E433BFE"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extent to which something happens as a result of an intervention that would not have occurred in the absence of the intervention.</w:t>
            </w:r>
          </w:p>
        </w:tc>
      </w:tr>
      <w:tr w:rsidR="009F3464" w:rsidRPr="00FA0C7D" w14:paraId="2EA32D34"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601B5EF7" w14:textId="635D9047"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Branding</w:t>
            </w:r>
            <w:r w:rsidR="00471E3C" w:rsidRPr="00FA0C7D">
              <w:rPr>
                <w:rFonts w:asciiTheme="minorHAnsi" w:hAnsiTheme="minorHAnsi" w:cstheme="minorHAnsi"/>
                <w:szCs w:val="24"/>
              </w:rPr>
              <w:fldChar w:fldCharType="begin"/>
            </w:r>
            <w:r w:rsidR="00471E3C" w:rsidRPr="00FA0C7D">
              <w:instrText xml:space="preserve"> XE "</w:instrText>
            </w:r>
            <w:r w:rsidR="00471E3C" w:rsidRPr="00FA0C7D">
              <w:rPr>
                <w:rFonts w:asciiTheme="minorHAnsi" w:hAnsiTheme="minorHAnsi" w:cstheme="minorHAnsi"/>
                <w:szCs w:val="24"/>
              </w:rPr>
              <w:instrText>Branding</w:instrText>
            </w:r>
            <w:r w:rsidR="00471E3C" w:rsidRPr="00FA0C7D">
              <w:instrText xml:space="preserve">" </w:instrText>
            </w:r>
            <w:r w:rsidR="00471E3C" w:rsidRPr="00FA0C7D">
              <w:rPr>
                <w:rFonts w:asciiTheme="minorHAnsi" w:hAnsiTheme="minorHAnsi" w:cstheme="minorHAnsi"/>
                <w:szCs w:val="24"/>
              </w:rPr>
              <w:fldChar w:fldCharType="end"/>
            </w:r>
            <w:r w:rsidRPr="00FA0C7D">
              <w:rPr>
                <w:rFonts w:asciiTheme="minorHAnsi" w:hAnsiTheme="minorHAnsi" w:cstheme="minorHAnsi"/>
                <w:szCs w:val="24"/>
              </w:rPr>
              <w:t xml:space="preserve"> Guidelines</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1517018D" w14:textId="1C6B5B50"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 xml:space="preserve">The guidelines issued by the </w:t>
            </w:r>
            <w:r w:rsidRPr="00D527D0">
              <w:rPr>
                <w:rFonts w:asciiTheme="minorHAnsi" w:hAnsiTheme="minorHAnsi" w:cstheme="minorHAnsi"/>
                <w:szCs w:val="24"/>
              </w:rPr>
              <w:t>Ministry of Housing Communities and Local Government</w:t>
            </w:r>
            <w:r w:rsidR="00157533" w:rsidRPr="00FA0C7D">
              <w:rPr>
                <w:rFonts w:asciiTheme="minorHAnsi" w:hAnsiTheme="minorHAnsi" w:cstheme="minorHAnsi"/>
                <w:szCs w:val="24"/>
              </w:rPr>
              <w:fldChar w:fldCharType="begin"/>
            </w:r>
            <w:r w:rsidR="00157533" w:rsidRPr="00FA0C7D">
              <w:instrText xml:space="preserve"> XE "Government"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to provide clarity o</w:t>
            </w:r>
            <w:ins w:id="1370" w:author="Helen Dyer - Capital Programme Manager (SELEP)" w:date="2023-03-13T11:29:00Z">
              <w:r w:rsidR="00A806E9">
                <w:rPr>
                  <w:rFonts w:asciiTheme="minorHAnsi" w:hAnsiTheme="minorHAnsi" w:cstheme="minorHAnsi"/>
                  <w:szCs w:val="24"/>
                </w:rPr>
                <w:t xml:space="preserve">n </w:t>
              </w:r>
            </w:ins>
            <w:del w:id="1371" w:author="Helen Dyer - Capital Programme Manager (SELEP)" w:date="2023-03-13T11:29:00Z">
              <w:r w:rsidRPr="00FA0C7D" w:rsidDel="00A806E9">
                <w:rPr>
                  <w:rFonts w:asciiTheme="minorHAnsi" w:hAnsiTheme="minorHAnsi" w:cstheme="minorHAnsi"/>
                  <w:szCs w:val="24"/>
                </w:rPr>
                <w:delText>f</w:delText>
              </w:r>
            </w:del>
            <w:ins w:id="1372" w:author="Helen Dyer - Capital Programme Manager (SELEP)" w:date="2023-03-13T11:29:00Z">
              <w:r w:rsidR="00A806E9">
                <w:rPr>
                  <w:rFonts w:asciiTheme="minorHAnsi" w:hAnsiTheme="minorHAnsi" w:cstheme="minorHAnsi"/>
                  <w:szCs w:val="24"/>
                </w:rPr>
                <w:t>how</w:t>
              </w:r>
            </w:ins>
            <w:r w:rsidRPr="00FA0C7D">
              <w:rPr>
                <w:rFonts w:asciiTheme="minorHAnsi" w:hAnsiTheme="minorHAnsi" w:cstheme="minorHAnsi"/>
                <w:szCs w:val="24"/>
              </w:rPr>
              <w:t xml:space="preserve"> LEPs should use Government branding</w:t>
            </w:r>
            <w:r w:rsidR="00471E3C" w:rsidRPr="00FA0C7D">
              <w:rPr>
                <w:rFonts w:asciiTheme="minorHAnsi" w:hAnsiTheme="minorHAnsi" w:cstheme="minorHAnsi"/>
                <w:szCs w:val="24"/>
              </w:rPr>
              <w:fldChar w:fldCharType="begin"/>
            </w:r>
            <w:r w:rsidR="00471E3C" w:rsidRPr="00FA0C7D">
              <w:instrText xml:space="preserve"> XE "</w:instrText>
            </w:r>
            <w:r w:rsidR="00471E3C" w:rsidRPr="00FA0C7D">
              <w:rPr>
                <w:rFonts w:asciiTheme="minorHAnsi" w:hAnsiTheme="minorHAnsi" w:cstheme="minorHAnsi"/>
                <w:szCs w:val="24"/>
              </w:rPr>
              <w:instrText>Branding</w:instrText>
            </w:r>
            <w:r w:rsidR="00471E3C" w:rsidRPr="00FA0C7D">
              <w:instrText xml:space="preserve">" </w:instrText>
            </w:r>
            <w:r w:rsidR="00471E3C" w:rsidRPr="00FA0C7D">
              <w:rPr>
                <w:rFonts w:asciiTheme="minorHAnsi" w:hAnsiTheme="minorHAnsi" w:cstheme="minorHAnsi"/>
                <w:szCs w:val="24"/>
              </w:rPr>
              <w:fldChar w:fldCharType="end"/>
            </w:r>
            <w:r w:rsidRPr="00FA0C7D">
              <w:rPr>
                <w:rFonts w:asciiTheme="minorHAnsi" w:hAnsiTheme="minorHAnsi" w:cstheme="minorHAnsi"/>
                <w:szCs w:val="24"/>
              </w:rPr>
              <w:t xml:space="preserve"> to help promote projects via Local Growth Fund</w:t>
            </w:r>
            <w:ins w:id="1373" w:author="Helen Dyer - Capital Programme Manager (SELEP)" w:date="2023-03-13T11:29:00Z">
              <w:r w:rsidRPr="00FA0C7D">
                <w:rPr>
                  <w:rFonts w:asciiTheme="minorHAnsi" w:hAnsiTheme="minorHAnsi" w:cstheme="minorHAnsi"/>
                  <w:szCs w:val="24"/>
                </w:rPr>
                <w:t xml:space="preserve"> </w:t>
              </w:r>
              <w:r w:rsidR="00A806E9">
                <w:rPr>
                  <w:rFonts w:asciiTheme="minorHAnsi" w:hAnsiTheme="minorHAnsi" w:cstheme="minorHAnsi"/>
                  <w:szCs w:val="24"/>
                </w:rPr>
                <w:t>or</w:t>
              </w:r>
            </w:ins>
            <w:r w:rsidRPr="00FA0C7D">
              <w:rPr>
                <w:rFonts w:asciiTheme="minorHAnsi" w:hAnsiTheme="minorHAnsi" w:cstheme="minorHAnsi"/>
                <w:szCs w:val="24"/>
              </w:rPr>
              <w:t xml:space="preserve"> other UK Government funded projects and collaborate on external communications opportunities. </w:t>
            </w:r>
          </w:p>
        </w:tc>
      </w:tr>
      <w:tr w:rsidR="009F3464" w:rsidRPr="00FA0C7D" w14:paraId="26BC6CB2"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4509F975" w14:textId="39B0D278"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Call-in</w:t>
            </w:r>
            <w:r w:rsidR="00305F25" w:rsidRPr="00FA0C7D">
              <w:rPr>
                <w:rFonts w:asciiTheme="minorHAnsi" w:hAnsiTheme="minorHAnsi" w:cstheme="minorHAnsi"/>
                <w:szCs w:val="24"/>
              </w:rPr>
              <w:fldChar w:fldCharType="begin"/>
            </w:r>
            <w:r w:rsidR="00305F25" w:rsidRPr="00FA0C7D">
              <w:instrText xml:space="preserve"> XE "</w:instrText>
            </w:r>
            <w:r w:rsidR="00305F25" w:rsidRPr="00FA0C7D">
              <w:rPr>
                <w:rFonts w:asciiTheme="minorHAnsi" w:hAnsiTheme="minorHAnsi" w:cstheme="minorHAnsi"/>
                <w:szCs w:val="24"/>
              </w:rPr>
              <w:instrText>Call-in</w:instrText>
            </w:r>
            <w:r w:rsidR="00305F25" w:rsidRPr="00FA0C7D">
              <w:instrText xml:space="preserve">" </w:instrText>
            </w:r>
            <w:r w:rsidR="00305F25"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AB3E7FB" w14:textId="2E648D7D"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Call-in</w:t>
            </w:r>
            <w:r w:rsidR="00305F25" w:rsidRPr="00FA0C7D">
              <w:rPr>
                <w:rFonts w:asciiTheme="minorHAnsi" w:hAnsiTheme="minorHAnsi" w:cstheme="minorHAnsi"/>
                <w:szCs w:val="24"/>
              </w:rPr>
              <w:fldChar w:fldCharType="begin"/>
            </w:r>
            <w:r w:rsidR="00305F25" w:rsidRPr="00FA0C7D">
              <w:instrText xml:space="preserve"> XE "</w:instrText>
            </w:r>
            <w:r w:rsidR="00305F25" w:rsidRPr="00FA0C7D">
              <w:rPr>
                <w:rFonts w:asciiTheme="minorHAnsi" w:hAnsiTheme="minorHAnsi" w:cstheme="minorHAnsi"/>
                <w:szCs w:val="24"/>
              </w:rPr>
              <w:instrText>Call-in</w:instrText>
            </w:r>
            <w:r w:rsidR="00305F25" w:rsidRPr="00FA0C7D">
              <w:instrText xml:space="preserve">" </w:instrText>
            </w:r>
            <w:r w:rsidR="00305F25" w:rsidRPr="00FA0C7D">
              <w:rPr>
                <w:rFonts w:asciiTheme="minorHAnsi" w:hAnsiTheme="minorHAnsi" w:cstheme="minorHAnsi"/>
                <w:szCs w:val="24"/>
              </w:rPr>
              <w:fldChar w:fldCharType="end"/>
            </w:r>
            <w:r w:rsidRPr="00FA0C7D">
              <w:rPr>
                <w:rFonts w:asciiTheme="minorHAnsi" w:hAnsiTheme="minorHAnsi" w:cstheme="minorHAnsi"/>
                <w:szCs w:val="24"/>
              </w:rPr>
              <w:t xml:space="preserve"> provides an opportunity to ensure that the SELEP </w:t>
            </w:r>
            <w:r w:rsidR="00AD5B83" w:rsidRPr="00FA0C7D">
              <w:rPr>
                <w:rFonts w:asciiTheme="minorHAnsi" w:hAnsiTheme="minorHAnsi" w:cstheme="minorHAnsi"/>
                <w:szCs w:val="24"/>
              </w:rPr>
              <w:t>Ltd</w:t>
            </w:r>
            <w:r w:rsidR="00157533" w:rsidRPr="00FA0C7D">
              <w:rPr>
                <w:rFonts w:asciiTheme="minorHAnsi" w:hAnsiTheme="minorHAnsi" w:cstheme="minorHAnsi"/>
                <w:szCs w:val="24"/>
              </w:rPr>
              <w:fldChar w:fldCharType="begin"/>
            </w:r>
            <w:r w:rsidR="00157533" w:rsidRPr="00FA0C7D">
              <w:instrText xml:space="preserve"> XE "SELEP Ltd" </w:instrText>
            </w:r>
            <w:r w:rsidR="00157533" w:rsidRPr="00FA0C7D">
              <w:rPr>
                <w:rFonts w:asciiTheme="minorHAnsi" w:hAnsiTheme="minorHAnsi" w:cstheme="minorHAnsi"/>
                <w:szCs w:val="24"/>
              </w:rPr>
              <w:fldChar w:fldCharType="end"/>
            </w:r>
            <w:r w:rsidR="00AD5B83" w:rsidRPr="00FA0C7D">
              <w:rPr>
                <w:rFonts w:asciiTheme="minorHAnsi" w:hAnsiTheme="minorHAnsi" w:cstheme="minorHAnsi"/>
                <w:szCs w:val="24"/>
              </w:rPr>
              <w:t xml:space="preserve"> </w:t>
            </w:r>
            <w:r w:rsidRPr="00FA0C7D">
              <w:rPr>
                <w:rFonts w:asciiTheme="minorHAnsi" w:hAnsiTheme="minorHAnsi" w:cstheme="minorHAnsi"/>
                <w:szCs w:val="24"/>
              </w:rPr>
              <w:t xml:space="preserve">adheres to the principles of good decision-making. Local Authority Scrutiny Committees have the power to call in and scrutinise the decisions before they are implemented. </w:t>
            </w:r>
          </w:p>
          <w:p w14:paraId="52D73FEE" w14:textId="355600CF"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Under the Accountability Board</w:t>
            </w:r>
            <w:r w:rsidR="00DB7FDE" w:rsidRPr="00FA0C7D">
              <w:rPr>
                <w:rFonts w:asciiTheme="minorHAnsi" w:hAnsiTheme="minorHAnsi" w:cstheme="minorHAnsi"/>
                <w:szCs w:val="24"/>
              </w:rPr>
              <w:fldChar w:fldCharType="begin"/>
            </w:r>
            <w:r w:rsidR="00DB7FDE" w:rsidRPr="00FA0C7D">
              <w:instrText xml:space="preserve"> XE "Accountability Board" </w:instrText>
            </w:r>
            <w:r w:rsidR="00DB7FDE" w:rsidRPr="00FA0C7D">
              <w:rPr>
                <w:rFonts w:asciiTheme="minorHAnsi" w:hAnsiTheme="minorHAnsi" w:cstheme="minorHAnsi"/>
                <w:szCs w:val="24"/>
              </w:rPr>
              <w:fldChar w:fldCharType="end"/>
            </w:r>
            <w:r w:rsidRPr="00FA0C7D">
              <w:rPr>
                <w:rFonts w:asciiTheme="minorHAnsi" w:hAnsiTheme="minorHAnsi" w:cstheme="minorHAnsi"/>
                <w:szCs w:val="24"/>
              </w:rPr>
              <w:t xml:space="preserve"> Joint Committee Agreement, each of the six Partner Authorities has the ability to challenge a decision made by the Accountability Board. </w:t>
            </w:r>
          </w:p>
        </w:tc>
      </w:tr>
      <w:tr w:rsidR="009F3464" w:rsidRPr="00FA0C7D" w14:paraId="767CF6B3"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25A2BD56" w14:textId="77777777"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Capital Cost</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6F464975" w14:textId="511D5299" w:rsidR="009F3464" w:rsidRPr="00FA0C7D" w:rsidRDefault="009F3464" w:rsidP="001A1C31">
            <w:pPr>
              <w:rPr>
                <w:rFonts w:asciiTheme="minorHAnsi" w:hAnsiTheme="minorHAnsi" w:cstheme="minorHAnsi"/>
                <w:szCs w:val="24"/>
              </w:rPr>
            </w:pPr>
            <w:r w:rsidRPr="00FA0C7D">
              <w:rPr>
                <w:rFonts w:asciiTheme="minorHAnsi" w:hAnsiTheme="minorHAnsi" w:cstheme="minorHAnsi"/>
              </w:rPr>
              <w:t>Capital grant allocations received by SELEP from Central Government</w:t>
            </w:r>
            <w:r w:rsidR="00157533" w:rsidRPr="00FA0C7D">
              <w:rPr>
                <w:rFonts w:asciiTheme="minorHAnsi" w:hAnsiTheme="minorHAnsi" w:cstheme="minorHAnsi"/>
              </w:rPr>
              <w:fldChar w:fldCharType="begin"/>
            </w:r>
            <w:r w:rsidR="00157533" w:rsidRPr="00FA0C7D">
              <w:instrText xml:space="preserve"> XE "Government" </w:instrText>
            </w:r>
            <w:r w:rsidR="00157533" w:rsidRPr="00FA0C7D">
              <w:rPr>
                <w:rFonts w:asciiTheme="minorHAnsi" w:hAnsiTheme="minorHAnsi" w:cstheme="minorHAnsi"/>
              </w:rPr>
              <w:fldChar w:fldCharType="end"/>
            </w:r>
            <w:r w:rsidRPr="00FA0C7D">
              <w:rPr>
                <w:rFonts w:asciiTheme="minorHAnsi" w:hAnsiTheme="minorHAnsi" w:cstheme="minorHAnsi"/>
              </w:rPr>
              <w:t xml:space="preserve"> may only be used for the purposes that a capital receipt may be used, in accordance with regulations made under section 11 of the Local Government Act 2003.</w:t>
            </w:r>
          </w:p>
        </w:tc>
      </w:tr>
      <w:tr w:rsidR="009F3464" w:rsidRPr="00FA0C7D" w14:paraId="2D0199C2"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33113221" w14:textId="01CA86A1"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Co-opted</w:t>
            </w:r>
            <w:r w:rsidR="0076707B" w:rsidRPr="00FA0C7D">
              <w:rPr>
                <w:rFonts w:asciiTheme="minorHAnsi" w:hAnsiTheme="minorHAnsi" w:cstheme="minorHAnsi"/>
                <w:szCs w:val="24"/>
              </w:rPr>
              <w:fldChar w:fldCharType="begin"/>
            </w:r>
            <w:r w:rsidR="0076707B" w:rsidRPr="00FA0C7D">
              <w:instrText xml:space="preserve"> XE "</w:instrText>
            </w:r>
            <w:r w:rsidR="0076707B" w:rsidRPr="00FA0C7D">
              <w:rPr>
                <w:rFonts w:asciiTheme="minorHAnsi" w:hAnsiTheme="minorHAnsi" w:cstheme="minorHAnsi"/>
                <w:szCs w:val="24"/>
              </w:rPr>
              <w:instrText>Co-opted</w:instrText>
            </w:r>
            <w:r w:rsidR="0076707B" w:rsidRPr="00FA0C7D">
              <w:instrText xml:space="preserve">" </w:instrText>
            </w:r>
            <w:r w:rsidR="0076707B" w:rsidRPr="00FA0C7D">
              <w:rPr>
                <w:rFonts w:asciiTheme="minorHAnsi" w:hAnsiTheme="minorHAnsi" w:cstheme="minorHAnsi"/>
                <w:szCs w:val="24"/>
              </w:rPr>
              <w:fldChar w:fldCharType="end"/>
            </w:r>
            <w:r w:rsidRPr="00FA0C7D">
              <w:rPr>
                <w:rFonts w:asciiTheme="minorHAnsi" w:hAnsiTheme="minorHAnsi" w:cstheme="minorHAnsi"/>
                <w:szCs w:val="24"/>
              </w:rPr>
              <w:t xml:space="preserve"> members</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35BCF4A1"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Board members appointed by the board.</w:t>
            </w:r>
          </w:p>
        </w:tc>
      </w:tr>
      <w:tr w:rsidR="009F3464" w:rsidRPr="00FA0C7D" w14:paraId="20F3D6E0"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31747614" w14:textId="5D7B893F"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Deadweight</w:t>
            </w:r>
            <w:r w:rsidR="002D6B6F" w:rsidRPr="00FA0C7D">
              <w:rPr>
                <w:rFonts w:asciiTheme="minorHAnsi" w:hAnsiTheme="minorHAnsi" w:cstheme="minorHAnsi"/>
                <w:szCs w:val="24"/>
              </w:rPr>
              <w:fldChar w:fldCharType="begin"/>
            </w:r>
            <w:r w:rsidR="002D6B6F" w:rsidRPr="00FA0C7D">
              <w:instrText xml:space="preserve"> XE "D</w:instrText>
            </w:r>
            <w:r w:rsidR="002D6B6F" w:rsidRPr="00FA0C7D">
              <w:rPr>
                <w:rFonts w:asciiTheme="minorHAnsi" w:hAnsiTheme="minorHAnsi" w:cstheme="minorHAnsi"/>
                <w:szCs w:val="24"/>
              </w:rPr>
              <w:instrText>eadweight</w:instrText>
            </w:r>
            <w:r w:rsidR="002D6B6F" w:rsidRPr="00FA0C7D">
              <w:instrText xml:space="preserve">" </w:instrText>
            </w:r>
            <w:r w:rsidR="002D6B6F" w:rsidRPr="00FA0C7D">
              <w:rPr>
                <w:rFonts w:asciiTheme="minorHAnsi" w:hAnsiTheme="minorHAnsi" w:cstheme="minorHAnsi"/>
                <w:szCs w:val="24"/>
              </w:rPr>
              <w:fldChar w:fldCharType="end"/>
            </w:r>
            <w:r w:rsidR="00F06CAB" w:rsidRPr="00FA0C7D">
              <w:rPr>
                <w:rFonts w:asciiTheme="minorHAnsi" w:hAnsiTheme="minorHAnsi" w:cstheme="minorHAnsi"/>
                <w:szCs w:val="24"/>
              </w:rPr>
              <w:fldChar w:fldCharType="begin"/>
            </w:r>
            <w:r w:rsidR="00F06CAB" w:rsidRPr="00FA0C7D">
              <w:instrText xml:space="preserve"> XE "</w:instrText>
            </w:r>
            <w:r w:rsidR="00F06CAB" w:rsidRPr="00FA0C7D">
              <w:rPr>
                <w:rFonts w:asciiTheme="minorHAnsi" w:hAnsiTheme="minorHAnsi" w:cstheme="minorHAnsi"/>
                <w:szCs w:val="24"/>
              </w:rPr>
              <w:instrText>Deadweight</w:instrText>
            </w:r>
            <w:r w:rsidR="00F06CAB" w:rsidRPr="00FA0C7D">
              <w:instrText xml:space="preserve">" </w:instrText>
            </w:r>
            <w:r w:rsidR="00F06CAB"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5BE2A57F"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It is the proportion of total outputs/outcomes that would have been secured without the investment in question.</w:t>
            </w:r>
          </w:p>
        </w:tc>
      </w:tr>
      <w:tr w:rsidR="009F3464" w:rsidRPr="00FA0C7D" w14:paraId="3F51F507"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45870BC4" w14:textId="05830315"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Devolution</w:t>
            </w:r>
            <w:r w:rsidR="00DC0B5C" w:rsidRPr="00FA0C7D">
              <w:rPr>
                <w:rFonts w:asciiTheme="minorHAnsi" w:hAnsiTheme="minorHAnsi" w:cstheme="minorHAnsi"/>
                <w:szCs w:val="24"/>
              </w:rPr>
              <w:fldChar w:fldCharType="begin"/>
            </w:r>
            <w:r w:rsidR="00DC0B5C" w:rsidRPr="00FA0C7D">
              <w:instrText xml:space="preserve"> XE "Devolution" </w:instrText>
            </w:r>
            <w:r w:rsidR="00DC0B5C"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68DB477A" w14:textId="05F02ADD"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transfer or delegation of power to the Federated Boards</w:t>
            </w:r>
            <w:r w:rsidR="009574BE" w:rsidRPr="00FA0C7D">
              <w:rPr>
                <w:rFonts w:asciiTheme="minorHAnsi" w:hAnsiTheme="minorHAnsi" w:cstheme="minorHAnsi"/>
                <w:szCs w:val="24"/>
              </w:rPr>
              <w:fldChar w:fldCharType="begin"/>
            </w:r>
            <w:r w:rsidR="009574BE" w:rsidRPr="00FA0C7D">
              <w:instrText xml:space="preserve"> XE "Federated Boards" </w:instrText>
            </w:r>
            <w:r w:rsidR="009574BE" w:rsidRPr="00FA0C7D">
              <w:rPr>
                <w:rFonts w:asciiTheme="minorHAnsi" w:hAnsiTheme="minorHAnsi" w:cstheme="minorHAnsi"/>
                <w:szCs w:val="24"/>
              </w:rPr>
              <w:fldChar w:fldCharType="end"/>
            </w:r>
            <w:r w:rsidRPr="00FA0C7D">
              <w:rPr>
                <w:rFonts w:asciiTheme="minorHAnsi" w:hAnsiTheme="minorHAnsi" w:cstheme="minorHAnsi"/>
                <w:szCs w:val="24"/>
              </w:rPr>
              <w:t xml:space="preserve"> by the Strategic Board</w:t>
            </w:r>
            <w:r w:rsidR="003F5137" w:rsidRPr="00FA0C7D">
              <w:rPr>
                <w:rFonts w:asciiTheme="minorHAnsi" w:hAnsiTheme="minorHAnsi" w:cstheme="minorHAnsi"/>
                <w:szCs w:val="24"/>
              </w:rPr>
              <w:fldChar w:fldCharType="begin"/>
            </w:r>
            <w:r w:rsidR="003F5137" w:rsidRPr="00FA0C7D">
              <w:instrText xml:space="preserve"> XE "Strategic Board" </w:instrText>
            </w:r>
            <w:r w:rsidR="003F5137" w:rsidRPr="00FA0C7D">
              <w:rPr>
                <w:rFonts w:asciiTheme="minorHAnsi" w:hAnsiTheme="minorHAnsi" w:cstheme="minorHAnsi"/>
                <w:szCs w:val="24"/>
              </w:rPr>
              <w:fldChar w:fldCharType="end"/>
            </w:r>
            <w:r w:rsidRPr="00FA0C7D">
              <w:rPr>
                <w:rFonts w:asciiTheme="minorHAnsi" w:hAnsiTheme="minorHAnsi" w:cstheme="minorHAnsi"/>
                <w:szCs w:val="24"/>
              </w:rPr>
              <w:t>.</w:t>
            </w:r>
          </w:p>
        </w:tc>
      </w:tr>
      <w:tr w:rsidR="009F3464" w:rsidRPr="00FA0C7D" w14:paraId="5326CAB1"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4631E1FD" w14:textId="1005EA3F"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Displacement</w:t>
            </w:r>
            <w:r w:rsidR="00DC0B5C" w:rsidRPr="00FA0C7D">
              <w:rPr>
                <w:rFonts w:asciiTheme="minorHAnsi" w:hAnsiTheme="minorHAnsi" w:cstheme="minorHAnsi"/>
                <w:szCs w:val="24"/>
              </w:rPr>
              <w:fldChar w:fldCharType="begin"/>
            </w:r>
            <w:r w:rsidR="00DC0B5C" w:rsidRPr="00FA0C7D">
              <w:instrText xml:space="preserve"> XE "</w:instrText>
            </w:r>
            <w:r w:rsidR="00DC0B5C" w:rsidRPr="00FA0C7D">
              <w:rPr>
                <w:rFonts w:asciiTheme="minorHAnsi" w:hAnsiTheme="minorHAnsi" w:cstheme="minorHAnsi"/>
                <w:szCs w:val="24"/>
              </w:rPr>
              <w:instrText>Displacement</w:instrText>
            </w:r>
            <w:r w:rsidR="00DC0B5C" w:rsidRPr="00FA0C7D">
              <w:instrText xml:space="preserve">" </w:instrText>
            </w:r>
            <w:r w:rsidR="00DC0B5C"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02B77597" w14:textId="7585708C"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Displacement</w:t>
            </w:r>
            <w:r w:rsidR="00DC0B5C" w:rsidRPr="00FA0C7D">
              <w:rPr>
                <w:rFonts w:asciiTheme="minorHAnsi" w:hAnsiTheme="minorHAnsi" w:cstheme="minorHAnsi"/>
                <w:szCs w:val="24"/>
              </w:rPr>
              <w:fldChar w:fldCharType="begin"/>
            </w:r>
            <w:r w:rsidR="00DC0B5C" w:rsidRPr="00FA0C7D">
              <w:instrText xml:space="preserve"> XE "</w:instrText>
            </w:r>
            <w:r w:rsidR="00DC0B5C" w:rsidRPr="00FA0C7D">
              <w:rPr>
                <w:rFonts w:asciiTheme="minorHAnsi" w:hAnsiTheme="minorHAnsi" w:cstheme="minorHAnsi"/>
                <w:szCs w:val="24"/>
              </w:rPr>
              <w:instrText>Displacement</w:instrText>
            </w:r>
            <w:r w:rsidR="00DC0B5C" w:rsidRPr="00FA0C7D">
              <w:instrText xml:space="preserve">" </w:instrText>
            </w:r>
            <w:r w:rsidR="00DC0B5C" w:rsidRPr="00FA0C7D">
              <w:rPr>
                <w:rFonts w:asciiTheme="minorHAnsi" w:hAnsiTheme="minorHAnsi" w:cstheme="minorHAnsi"/>
                <w:szCs w:val="24"/>
              </w:rPr>
              <w:fldChar w:fldCharType="end"/>
            </w:r>
            <w:r w:rsidRPr="00FA0C7D">
              <w:rPr>
                <w:rFonts w:asciiTheme="minorHAnsi" w:hAnsiTheme="minorHAnsi" w:cstheme="minorHAnsi"/>
                <w:szCs w:val="24"/>
              </w:rPr>
              <w:t xml:space="preserve"> is the number or proportion of outputs/outcomes that reduce outputs/outcomes and economic activity elsewhere.</w:t>
            </w:r>
          </w:p>
        </w:tc>
      </w:tr>
      <w:tr w:rsidR="009F3464" w:rsidRPr="00FA0C7D" w14:paraId="4CC6C9C4"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123AC1EC" w14:textId="285E62C9" w:rsidR="009F3464" w:rsidRPr="008A378F" w:rsidRDefault="009F3464" w:rsidP="001A1C31">
            <w:pPr>
              <w:tabs>
                <w:tab w:val="left" w:pos="1290"/>
              </w:tabs>
              <w:jc w:val="right"/>
              <w:rPr>
                <w:rFonts w:asciiTheme="minorHAnsi" w:hAnsiTheme="minorHAnsi" w:cstheme="minorHAnsi"/>
                <w:szCs w:val="24"/>
              </w:rPr>
            </w:pPr>
            <w:r w:rsidRPr="008A378F">
              <w:rPr>
                <w:rFonts w:asciiTheme="minorHAnsi" w:hAnsiTheme="minorHAnsi" w:cstheme="minorHAnsi"/>
                <w:szCs w:val="24"/>
              </w:rPr>
              <w:t>Economic Strategy Statement</w:t>
            </w:r>
            <w:r w:rsidR="00DC0B5C" w:rsidRPr="008A378F">
              <w:rPr>
                <w:rFonts w:asciiTheme="minorHAnsi" w:hAnsiTheme="minorHAnsi" w:cstheme="minorHAnsi"/>
                <w:szCs w:val="24"/>
              </w:rPr>
              <w:fldChar w:fldCharType="begin"/>
            </w:r>
            <w:r w:rsidR="00DC0B5C" w:rsidRPr="008A378F">
              <w:instrText xml:space="preserve"> XE "</w:instrText>
            </w:r>
            <w:r w:rsidR="00DC0B5C" w:rsidRPr="008A378F">
              <w:rPr>
                <w:rFonts w:asciiTheme="minorHAnsi" w:hAnsiTheme="minorHAnsi" w:cstheme="minorHAnsi"/>
              </w:rPr>
              <w:instrText>Economic Strategy Statement</w:instrText>
            </w:r>
            <w:r w:rsidR="00DC0B5C" w:rsidRPr="008A378F">
              <w:instrText xml:space="preserve">" </w:instrText>
            </w:r>
            <w:r w:rsidR="00DC0B5C" w:rsidRPr="008A378F">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732E2823" w14:textId="0CD62B6C" w:rsidR="009F3464" w:rsidRPr="008A378F" w:rsidRDefault="009F3464" w:rsidP="001A1C31">
            <w:pPr>
              <w:rPr>
                <w:rFonts w:asciiTheme="minorHAnsi" w:hAnsiTheme="minorHAnsi" w:cstheme="minorHAnsi"/>
                <w:szCs w:val="24"/>
              </w:rPr>
            </w:pPr>
            <w:r w:rsidRPr="008A378F">
              <w:rPr>
                <w:rFonts w:asciiTheme="minorHAnsi" w:hAnsiTheme="minorHAnsi" w:cstheme="minorHAnsi"/>
                <w:szCs w:val="24"/>
              </w:rPr>
              <w:t>The South East Local Enterprise Partnership (SELEP</w:t>
            </w:r>
            <w:r w:rsidR="00AD5B83" w:rsidRPr="008A378F">
              <w:rPr>
                <w:rFonts w:asciiTheme="minorHAnsi" w:hAnsiTheme="minorHAnsi" w:cstheme="minorHAnsi"/>
                <w:szCs w:val="24"/>
              </w:rPr>
              <w:t xml:space="preserve"> Ltd</w:t>
            </w:r>
            <w:r w:rsidR="00157533" w:rsidRPr="008A378F">
              <w:rPr>
                <w:rFonts w:asciiTheme="minorHAnsi" w:hAnsiTheme="minorHAnsi" w:cstheme="minorHAnsi"/>
                <w:szCs w:val="24"/>
              </w:rPr>
              <w:fldChar w:fldCharType="begin"/>
            </w:r>
            <w:r w:rsidR="00157533" w:rsidRPr="008A378F">
              <w:instrText xml:space="preserve"> XE "SELEP Ltd" </w:instrText>
            </w:r>
            <w:r w:rsidR="00157533" w:rsidRPr="008A378F">
              <w:rPr>
                <w:rFonts w:asciiTheme="minorHAnsi" w:hAnsiTheme="minorHAnsi" w:cstheme="minorHAnsi"/>
                <w:szCs w:val="24"/>
              </w:rPr>
              <w:fldChar w:fldCharType="end"/>
            </w:r>
            <w:r w:rsidRPr="008A378F">
              <w:rPr>
                <w:rFonts w:asciiTheme="minorHAnsi" w:hAnsiTheme="minorHAnsi" w:cstheme="minorHAnsi"/>
                <w:szCs w:val="24"/>
              </w:rPr>
              <w:t>) has agreed its new Economic Strategy Statement</w:t>
            </w:r>
            <w:r w:rsidR="00DC0B5C" w:rsidRPr="008A378F">
              <w:rPr>
                <w:rFonts w:asciiTheme="minorHAnsi" w:hAnsiTheme="minorHAnsi" w:cstheme="minorHAnsi"/>
                <w:szCs w:val="24"/>
              </w:rPr>
              <w:fldChar w:fldCharType="begin"/>
            </w:r>
            <w:r w:rsidR="00DC0B5C" w:rsidRPr="008A378F">
              <w:instrText xml:space="preserve"> XE "</w:instrText>
            </w:r>
            <w:r w:rsidR="00DC0B5C" w:rsidRPr="008A378F">
              <w:rPr>
                <w:rFonts w:asciiTheme="minorHAnsi" w:hAnsiTheme="minorHAnsi" w:cstheme="minorHAnsi"/>
              </w:rPr>
              <w:instrText>Economic Strategy Statement</w:instrText>
            </w:r>
            <w:r w:rsidR="00DC0B5C" w:rsidRPr="008A378F">
              <w:instrText xml:space="preserve">" </w:instrText>
            </w:r>
            <w:r w:rsidR="00DC0B5C" w:rsidRPr="008A378F">
              <w:rPr>
                <w:rFonts w:asciiTheme="minorHAnsi" w:hAnsiTheme="minorHAnsi" w:cstheme="minorHAnsi"/>
                <w:szCs w:val="24"/>
              </w:rPr>
              <w:fldChar w:fldCharType="end"/>
            </w:r>
            <w:r w:rsidRPr="008A378F">
              <w:rPr>
                <w:rFonts w:asciiTheme="minorHAnsi" w:hAnsiTheme="minorHAnsi" w:cstheme="minorHAnsi"/>
                <w:szCs w:val="24"/>
              </w:rPr>
              <w:t xml:space="preserve"> (ESS), outlining its priorities and aims to drive a more productive and prosperous economy for the area over the next decade. The ESS replaces the previous SELEP Strategic Economic Plan 2014. </w:t>
            </w:r>
          </w:p>
        </w:tc>
      </w:tr>
      <w:tr w:rsidR="009F3464" w:rsidRPr="00FA0C7D" w14:paraId="04C207CA"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01373235" w14:textId="4523E0B0"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Federated Boards</w:t>
            </w:r>
            <w:r w:rsidR="009574BE" w:rsidRPr="00FA0C7D">
              <w:rPr>
                <w:rFonts w:asciiTheme="minorHAnsi" w:hAnsiTheme="minorHAnsi" w:cstheme="minorHAnsi"/>
                <w:szCs w:val="24"/>
              </w:rPr>
              <w:fldChar w:fldCharType="begin"/>
            </w:r>
            <w:r w:rsidR="009574BE" w:rsidRPr="00FA0C7D">
              <w:instrText xml:space="preserve"> XE "Federated Boards" </w:instrText>
            </w:r>
            <w:r w:rsidR="009574BE"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3D8DD21A" w14:textId="2FEC8773"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Federated Boards</w:t>
            </w:r>
            <w:r w:rsidR="009574BE" w:rsidRPr="00FA0C7D">
              <w:rPr>
                <w:rFonts w:asciiTheme="minorHAnsi" w:hAnsiTheme="minorHAnsi" w:cstheme="minorHAnsi"/>
                <w:szCs w:val="24"/>
              </w:rPr>
              <w:fldChar w:fldCharType="begin"/>
            </w:r>
            <w:r w:rsidR="009574BE" w:rsidRPr="00FA0C7D">
              <w:instrText xml:space="preserve"> XE "Federated Boards" </w:instrText>
            </w:r>
            <w:r w:rsidR="009574BE" w:rsidRPr="00FA0C7D">
              <w:rPr>
                <w:rFonts w:asciiTheme="minorHAnsi" w:hAnsiTheme="minorHAnsi" w:cstheme="minorHAnsi"/>
                <w:szCs w:val="24"/>
              </w:rPr>
              <w:fldChar w:fldCharType="end"/>
            </w:r>
            <w:r w:rsidRPr="00FA0C7D">
              <w:rPr>
                <w:rFonts w:asciiTheme="minorHAnsi" w:hAnsiTheme="minorHAnsi" w:cstheme="minorHAnsi"/>
                <w:szCs w:val="24"/>
              </w:rPr>
              <w:t xml:space="preserve"> are the local public/private partnerships which support SELEP</w:t>
            </w:r>
            <w:r w:rsidR="00AD5B83" w:rsidRPr="00FA0C7D">
              <w:rPr>
                <w:rFonts w:asciiTheme="minorHAnsi" w:hAnsiTheme="minorHAnsi" w:cstheme="minorHAnsi"/>
                <w:szCs w:val="24"/>
              </w:rPr>
              <w:t xml:space="preserve"> Ltd</w:t>
            </w:r>
            <w:r w:rsidR="00157533" w:rsidRPr="00FA0C7D">
              <w:rPr>
                <w:rFonts w:asciiTheme="minorHAnsi" w:hAnsiTheme="minorHAnsi" w:cstheme="minorHAnsi"/>
                <w:szCs w:val="24"/>
              </w:rPr>
              <w:fldChar w:fldCharType="begin"/>
            </w:r>
            <w:r w:rsidR="00157533" w:rsidRPr="00FA0C7D">
              <w:instrText xml:space="preserve"> XE "SELEP Ltd"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There are four Federated Boards</w:t>
            </w:r>
            <w:ins w:id="1374" w:author="Helen Dyer - Capital Programme Manager (SELEP)" w:date="2023-03-13T11:31:00Z">
              <w:r w:rsidR="00A806E9">
                <w:rPr>
                  <w:rFonts w:asciiTheme="minorHAnsi" w:hAnsiTheme="minorHAnsi" w:cstheme="minorHAnsi"/>
                  <w:szCs w:val="24"/>
                </w:rPr>
                <w:t>:</w:t>
              </w:r>
            </w:ins>
            <w:del w:id="1375" w:author="Helen Dyer - Capital Programme Manager (SELEP)" w:date="2023-03-13T11:31:00Z">
              <w:r w:rsidRPr="00FA0C7D" w:rsidDel="00A806E9">
                <w:rPr>
                  <w:rFonts w:asciiTheme="minorHAnsi" w:hAnsiTheme="minorHAnsi" w:cstheme="minorHAnsi"/>
                  <w:szCs w:val="24"/>
                </w:rPr>
                <w:delText>;</w:delText>
              </w:r>
            </w:del>
            <w:r w:rsidRPr="00FA0C7D">
              <w:rPr>
                <w:rFonts w:asciiTheme="minorHAnsi" w:hAnsiTheme="minorHAnsi" w:cstheme="minorHAnsi"/>
                <w:szCs w:val="24"/>
              </w:rPr>
              <w:t xml:space="preserve"> </w:t>
            </w:r>
            <w:ins w:id="1376" w:author="Helen Dyer - Capital Programme Manager (SELEP)" w:date="2023-03-13T11:31:00Z">
              <w:r w:rsidR="00A806E9">
                <w:rPr>
                  <w:rFonts w:asciiTheme="minorHAnsi" w:hAnsiTheme="minorHAnsi" w:cstheme="minorHAnsi"/>
                  <w:szCs w:val="24"/>
                </w:rPr>
                <w:t>Success Essex (SEB)</w:t>
              </w:r>
            </w:ins>
            <w:del w:id="1377" w:author="Helen Dyer - Capital Programme Manager (SELEP)" w:date="2023-03-13T11:31:00Z">
              <w:r w:rsidRPr="00FA0C7D">
                <w:rPr>
                  <w:rFonts w:asciiTheme="minorHAnsi" w:hAnsiTheme="minorHAnsi" w:cstheme="minorHAnsi"/>
                  <w:szCs w:val="24"/>
                </w:rPr>
                <w:delText>Essex Business Board (EBB)</w:delText>
              </w:r>
            </w:del>
            <w:r w:rsidRPr="00FA0C7D">
              <w:rPr>
                <w:rFonts w:asciiTheme="minorHAnsi" w:hAnsiTheme="minorHAnsi" w:cstheme="minorHAnsi"/>
                <w:szCs w:val="24"/>
              </w:rPr>
              <w:t>, Kent and Medway Economic Partnership (KMEP), Opportunity South Essex (OSE) and Team East Sussex</w:t>
            </w:r>
            <w:r w:rsidR="008D28A7" w:rsidRPr="00FA0C7D">
              <w:rPr>
                <w:rFonts w:asciiTheme="minorHAnsi" w:hAnsiTheme="minorHAnsi" w:cstheme="minorHAnsi"/>
                <w:szCs w:val="24"/>
              </w:rPr>
              <w:fldChar w:fldCharType="begin"/>
            </w:r>
            <w:r w:rsidR="008D28A7" w:rsidRPr="00FA0C7D">
              <w:instrText xml:space="preserve"> XE "</w:instrText>
            </w:r>
            <w:r w:rsidR="008D28A7" w:rsidRPr="00FA0C7D">
              <w:rPr>
                <w:rFonts w:asciiTheme="minorHAnsi" w:hAnsiTheme="minorHAnsi" w:cstheme="minorHAnsi"/>
                <w:szCs w:val="24"/>
              </w:rPr>
              <w:instrText>Team East Sussex (TES)</w:instrText>
            </w:r>
            <w:r w:rsidR="008D28A7" w:rsidRPr="00FA0C7D">
              <w:instrText xml:space="preserve">" </w:instrText>
            </w:r>
            <w:r w:rsidR="008D28A7" w:rsidRPr="00FA0C7D">
              <w:rPr>
                <w:rFonts w:asciiTheme="minorHAnsi" w:hAnsiTheme="minorHAnsi" w:cstheme="minorHAnsi"/>
                <w:szCs w:val="24"/>
              </w:rPr>
              <w:fldChar w:fldCharType="end"/>
            </w:r>
            <w:r w:rsidRPr="00FA0C7D">
              <w:rPr>
                <w:rFonts w:asciiTheme="minorHAnsi" w:hAnsiTheme="minorHAnsi" w:cstheme="minorHAnsi"/>
                <w:szCs w:val="24"/>
              </w:rPr>
              <w:t xml:space="preserve"> (TES)</w:t>
            </w:r>
            <w:ins w:id="1378" w:author="Helen Dyer - Capital Programme Manager (SELEP)" w:date="2023-03-13T11:31:00Z">
              <w:r w:rsidR="004C4DE5">
                <w:rPr>
                  <w:rFonts w:asciiTheme="minorHAnsi" w:hAnsiTheme="minorHAnsi" w:cstheme="minorHAnsi"/>
                  <w:szCs w:val="24"/>
                </w:rPr>
                <w:t>.</w:t>
              </w:r>
            </w:ins>
          </w:p>
        </w:tc>
      </w:tr>
      <w:tr w:rsidR="009F3464" w:rsidRPr="00FA0C7D" w14:paraId="70BD39F8"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22B1953E" w14:textId="54252E84" w:rsidR="009F3464" w:rsidRPr="00FA0C7D" w:rsidRDefault="005870BE"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Freedom of Information</w:t>
            </w:r>
            <w:r w:rsidR="008D6190" w:rsidRPr="00FA0C7D">
              <w:rPr>
                <w:rFonts w:asciiTheme="minorHAnsi" w:hAnsiTheme="minorHAnsi" w:cstheme="minorHAnsi"/>
                <w:szCs w:val="24"/>
              </w:rPr>
              <w:fldChar w:fldCharType="begin"/>
            </w:r>
            <w:r w:rsidR="008D6190" w:rsidRPr="00FA0C7D">
              <w:instrText xml:space="preserve"> XE "Freedom of Information requests" </w:instrText>
            </w:r>
            <w:r w:rsidR="008D6190" w:rsidRPr="00FA0C7D">
              <w:rPr>
                <w:rFonts w:asciiTheme="minorHAnsi" w:hAnsiTheme="minorHAnsi" w:cstheme="minorHAnsi"/>
                <w:szCs w:val="24"/>
              </w:rPr>
              <w:fldChar w:fldCharType="end"/>
            </w:r>
            <w:r w:rsidRPr="00FA0C7D">
              <w:rPr>
                <w:rFonts w:asciiTheme="minorHAnsi" w:hAnsiTheme="minorHAnsi" w:cstheme="minorHAnsi"/>
                <w:szCs w:val="24"/>
              </w:rPr>
              <w:t xml:space="preserve"> </w:t>
            </w:r>
            <w:r w:rsidR="009F3464" w:rsidRPr="00FA0C7D">
              <w:rPr>
                <w:rFonts w:asciiTheme="minorHAnsi" w:hAnsiTheme="minorHAnsi" w:cstheme="minorHAnsi"/>
                <w:szCs w:val="24"/>
              </w:rPr>
              <w:t>request</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11B74298" w14:textId="47B1B913"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Freedom of Information</w:t>
            </w:r>
            <w:r w:rsidR="008D6190" w:rsidRPr="00FA0C7D">
              <w:rPr>
                <w:rFonts w:asciiTheme="minorHAnsi" w:hAnsiTheme="minorHAnsi" w:cstheme="minorHAnsi"/>
                <w:szCs w:val="24"/>
              </w:rPr>
              <w:fldChar w:fldCharType="begin"/>
            </w:r>
            <w:r w:rsidR="008D6190" w:rsidRPr="00FA0C7D">
              <w:instrText xml:space="preserve"> XE "Freedom of Information requests" </w:instrText>
            </w:r>
            <w:r w:rsidR="008D6190" w:rsidRPr="00FA0C7D">
              <w:rPr>
                <w:rFonts w:asciiTheme="minorHAnsi" w:hAnsiTheme="minorHAnsi" w:cstheme="minorHAnsi"/>
                <w:szCs w:val="24"/>
              </w:rPr>
              <w:fldChar w:fldCharType="end"/>
            </w:r>
            <w:r w:rsidRPr="00FA0C7D">
              <w:rPr>
                <w:rFonts w:asciiTheme="minorHAnsi" w:hAnsiTheme="minorHAnsi" w:cstheme="minorHAnsi"/>
                <w:szCs w:val="24"/>
              </w:rPr>
              <w:t xml:space="preserve"> Act 2000 provides public access to information held by public authorities.</w:t>
            </w:r>
          </w:p>
          <w:p w14:paraId="3E82773E"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It does this in two ways:</w:t>
            </w:r>
          </w:p>
          <w:p w14:paraId="2E255DF1"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public authorities are obliged to publish certain information about their activities; and</w:t>
            </w:r>
          </w:p>
          <w:p w14:paraId="6A91A6E9"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members of the public are entitled to request information from public authorities.</w:t>
            </w:r>
          </w:p>
        </w:tc>
      </w:tr>
      <w:tr w:rsidR="009F3464" w:rsidRPr="00FA0C7D" w14:paraId="169F72C1"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2665CC91" w14:textId="07B4E601" w:rsidR="009F3464" w:rsidRPr="00FA0C7D" w:rsidRDefault="009F3464" w:rsidP="001A1C31">
            <w:pPr>
              <w:tabs>
                <w:tab w:val="left" w:pos="1290"/>
              </w:tabs>
              <w:jc w:val="right"/>
              <w:rPr>
                <w:rFonts w:asciiTheme="minorHAnsi" w:hAnsiTheme="minorHAnsi" w:cstheme="minorHAnsi"/>
                <w:szCs w:val="24"/>
              </w:rPr>
            </w:pPr>
            <w:bookmarkStart w:id="1379" w:name="_Hlk30161371"/>
            <w:r w:rsidRPr="00FA0C7D">
              <w:rPr>
                <w:rFonts w:asciiTheme="minorHAnsi" w:hAnsiTheme="minorHAnsi" w:cstheme="minorHAnsi"/>
                <w:szCs w:val="24"/>
              </w:rPr>
              <w:t>Gate</w:t>
            </w:r>
            <w:r w:rsidR="008E0DC2" w:rsidRPr="00FA0C7D">
              <w:rPr>
                <w:rFonts w:asciiTheme="minorHAnsi" w:hAnsiTheme="minorHAnsi" w:cstheme="minorHAnsi"/>
                <w:szCs w:val="24"/>
              </w:rPr>
              <w:fldChar w:fldCharType="begin"/>
            </w:r>
            <w:r w:rsidR="008E0DC2" w:rsidRPr="00FA0C7D">
              <w:instrText xml:space="preserve"> XE "Gate Process" </w:instrText>
            </w:r>
            <w:r w:rsidR="008E0DC2" w:rsidRPr="00FA0C7D">
              <w:rPr>
                <w:rFonts w:asciiTheme="minorHAnsi" w:hAnsiTheme="minorHAnsi" w:cstheme="minorHAnsi"/>
                <w:szCs w:val="24"/>
              </w:rPr>
              <w:fldChar w:fldCharType="end"/>
            </w:r>
            <w:r w:rsidRPr="00FA0C7D">
              <w:rPr>
                <w:rFonts w:asciiTheme="minorHAnsi" w:hAnsiTheme="minorHAnsi" w:cstheme="minorHAnsi"/>
                <w:szCs w:val="24"/>
              </w:rPr>
              <w:t xml:space="preserve"> Process</w:t>
            </w:r>
            <w:bookmarkEnd w:id="1379"/>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A6598B0" w14:textId="7B8CD01D"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All</w:t>
            </w:r>
            <w:del w:id="1380" w:author="Helen Dyer - Capital Programme Manager (SELEP)" w:date="2023-03-13T11:32:00Z">
              <w:r w:rsidRPr="00FA0C7D">
                <w:rPr>
                  <w:rFonts w:asciiTheme="minorHAnsi" w:hAnsiTheme="minorHAnsi" w:cstheme="minorHAnsi"/>
                  <w:szCs w:val="24"/>
                </w:rPr>
                <w:delText xml:space="preserve"> </w:delText>
              </w:r>
            </w:del>
            <w:r w:rsidR="00102C15" w:rsidRPr="00FA0C7D">
              <w:rPr>
                <w:rFonts w:asciiTheme="minorHAnsi" w:hAnsiTheme="minorHAnsi" w:cstheme="minorHAnsi"/>
                <w:szCs w:val="24"/>
              </w:rPr>
              <w:fldChar w:fldCharType="begin"/>
            </w:r>
            <w:r w:rsidR="00102C15" w:rsidRPr="00FA0C7D">
              <w:instrText xml:space="preserve"> XE "Local Growth Fund (LGF)" </w:instrText>
            </w:r>
            <w:r w:rsidR="00102C15" w:rsidRPr="00FA0C7D">
              <w:rPr>
                <w:rFonts w:asciiTheme="minorHAnsi" w:hAnsiTheme="minorHAnsi" w:cstheme="minorHAnsi"/>
                <w:szCs w:val="24"/>
              </w:rPr>
              <w:fldChar w:fldCharType="end"/>
            </w:r>
            <w:r w:rsidRPr="00FA0C7D">
              <w:rPr>
                <w:rFonts w:asciiTheme="minorHAnsi" w:hAnsiTheme="minorHAnsi" w:cstheme="minorHAnsi"/>
                <w:szCs w:val="24"/>
              </w:rPr>
              <w:t xml:space="preserve"> </w:t>
            </w:r>
            <w:r w:rsidR="00CF22CF" w:rsidRPr="00FA0C7D">
              <w:rPr>
                <w:rFonts w:asciiTheme="minorHAnsi" w:hAnsiTheme="minorHAnsi" w:cstheme="minorHAnsi"/>
                <w:szCs w:val="24"/>
              </w:rPr>
              <w:t xml:space="preserve">capital grant </w:t>
            </w:r>
            <w:r w:rsidRPr="00FA0C7D">
              <w:rPr>
                <w:rFonts w:asciiTheme="minorHAnsi" w:hAnsiTheme="minorHAnsi" w:cstheme="minorHAnsi"/>
                <w:szCs w:val="24"/>
              </w:rPr>
              <w:t>projects which have received a provisional funding allocation and seek funding approval will progress through a business case development pro</w:t>
            </w:r>
            <w:del w:id="1381" w:author="Helen Dyer - Capital Programme Manager (SELEP)" w:date="2023-03-13T11:32:00Z">
              <w:r w:rsidRPr="00FA0C7D" w:rsidDel="004C4DE5">
                <w:rPr>
                  <w:rFonts w:asciiTheme="minorHAnsi" w:hAnsiTheme="minorHAnsi" w:cstheme="minorHAnsi"/>
                  <w:szCs w:val="24"/>
                </w:rPr>
                <w:delText>g</w:delText>
              </w:r>
            </w:del>
            <w:ins w:id="1382" w:author="Helen Dyer - Capital Programme Manager (SELEP)" w:date="2023-03-13T11:32:00Z">
              <w:r w:rsidR="004C4DE5">
                <w:rPr>
                  <w:rFonts w:asciiTheme="minorHAnsi" w:hAnsiTheme="minorHAnsi" w:cstheme="minorHAnsi"/>
                  <w:szCs w:val="24"/>
                </w:rPr>
                <w:t>c</w:t>
              </w:r>
            </w:ins>
            <w:del w:id="1383" w:author="Helen Dyer - Capital Programme Manager (SELEP)" w:date="2023-03-13T11:32:00Z">
              <w:r w:rsidRPr="00FA0C7D" w:rsidDel="004C4DE5">
                <w:rPr>
                  <w:rFonts w:asciiTheme="minorHAnsi" w:hAnsiTheme="minorHAnsi" w:cstheme="minorHAnsi"/>
                  <w:szCs w:val="24"/>
                </w:rPr>
                <w:delText>r</w:delText>
              </w:r>
            </w:del>
            <w:r w:rsidRPr="00FA0C7D">
              <w:rPr>
                <w:rFonts w:asciiTheme="minorHAnsi" w:hAnsiTheme="minorHAnsi" w:cstheme="minorHAnsi"/>
                <w:szCs w:val="24"/>
              </w:rPr>
              <w:t>ess, known as Gates 0 – 5.</w:t>
            </w:r>
          </w:p>
        </w:tc>
      </w:tr>
      <w:tr w:rsidR="009F3464" w:rsidRPr="00FA0C7D" w14:paraId="1E12FF46"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7E020F48" w14:textId="1C022573"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Governance</w:t>
            </w:r>
            <w:r w:rsidR="008E76B8" w:rsidRPr="00FA0C7D">
              <w:rPr>
                <w:rFonts w:asciiTheme="minorHAnsi" w:hAnsiTheme="minorHAnsi" w:cstheme="minorHAnsi"/>
                <w:szCs w:val="24"/>
              </w:rPr>
              <w:fldChar w:fldCharType="begin"/>
            </w:r>
            <w:r w:rsidR="008E76B8" w:rsidRPr="00FA0C7D">
              <w:instrText xml:space="preserve"> XE "</w:instrText>
            </w:r>
            <w:r w:rsidR="008E76B8" w:rsidRPr="00FA0C7D">
              <w:rPr>
                <w:rFonts w:asciiTheme="minorHAnsi" w:hAnsiTheme="minorHAnsi" w:cstheme="minorHAnsi"/>
                <w:szCs w:val="24"/>
              </w:rPr>
              <w:instrText>Governance</w:instrText>
            </w:r>
            <w:r w:rsidR="008E76B8" w:rsidRPr="00FA0C7D">
              <w:instrText xml:space="preserve">" </w:instrText>
            </w:r>
            <w:r w:rsidR="008E76B8"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30112DB3" w14:textId="77777777" w:rsidR="009F3464" w:rsidRPr="00FA0C7D" w:rsidRDefault="009F3464" w:rsidP="001A1C31">
            <w:pPr>
              <w:autoSpaceDE w:val="0"/>
              <w:autoSpaceDN w:val="0"/>
              <w:spacing w:before="40" w:after="40"/>
              <w:rPr>
                <w:rFonts w:asciiTheme="minorHAnsi" w:hAnsiTheme="minorHAnsi" w:cstheme="minorHAnsi"/>
                <w:sz w:val="22"/>
              </w:rPr>
            </w:pPr>
            <w:r w:rsidRPr="00FA0C7D">
              <w:rPr>
                <w:rFonts w:asciiTheme="minorHAnsi" w:hAnsiTheme="minorHAnsi" w:cstheme="minorHAnsi"/>
                <w:szCs w:val="24"/>
              </w:rPr>
              <w:t>The structure, roles, responsibilities and system of decision-making and the process by which decisions are implemented (or not implemented).</w:t>
            </w:r>
            <w:r w:rsidRPr="00FA0C7D">
              <w:rPr>
                <w:rFonts w:asciiTheme="minorHAnsi" w:hAnsiTheme="minorHAnsi" w:cstheme="minorHAnsi"/>
                <w:color w:val="000000"/>
                <w:sz w:val="20"/>
                <w:szCs w:val="20"/>
              </w:rPr>
              <w:t xml:space="preserve"> </w:t>
            </w:r>
          </w:p>
        </w:tc>
      </w:tr>
      <w:tr w:rsidR="00530E3F" w:rsidRPr="00FA0C7D" w14:paraId="70F16659" w14:textId="77777777" w:rsidTr="001A1C31">
        <w:tc>
          <w:tcPr>
            <w:tcW w:w="3689" w:type="dxa"/>
            <w:tcBorders>
              <w:top w:val="single" w:sz="4" w:space="0" w:color="B8B8B8" w:themeColor="background2" w:themeShade="BF"/>
              <w:left w:val="nil"/>
              <w:bottom w:val="single" w:sz="4" w:space="0" w:color="B8B8B8" w:themeColor="background2" w:themeShade="BF"/>
              <w:right w:val="nil"/>
            </w:tcBorders>
          </w:tcPr>
          <w:p w14:paraId="1F82F08C" w14:textId="6718424C" w:rsidR="00530E3F" w:rsidRPr="00FA0C7D" w:rsidRDefault="00530E3F" w:rsidP="001A1C31">
            <w:pPr>
              <w:jc w:val="right"/>
              <w:rPr>
                <w:rFonts w:asciiTheme="minorHAnsi" w:hAnsiTheme="minorHAnsi" w:cstheme="minorHAnsi"/>
                <w:szCs w:val="24"/>
              </w:rPr>
            </w:pPr>
            <w:r w:rsidRPr="00FA0C7D">
              <w:rPr>
                <w:rFonts w:asciiTheme="minorHAnsi" w:hAnsiTheme="minorHAnsi" w:cstheme="minorHAnsi"/>
                <w:szCs w:val="24"/>
              </w:rPr>
              <w:t>G</w:t>
            </w:r>
            <w:r w:rsidR="008C5B36" w:rsidRPr="00FA0C7D">
              <w:rPr>
                <w:rFonts w:asciiTheme="minorHAnsi" w:hAnsiTheme="minorHAnsi" w:cstheme="minorHAnsi"/>
                <w:szCs w:val="24"/>
              </w:rPr>
              <w:t>BF</w:t>
            </w:r>
          </w:p>
        </w:tc>
        <w:tc>
          <w:tcPr>
            <w:tcW w:w="7505" w:type="dxa"/>
            <w:tcBorders>
              <w:top w:val="single" w:sz="4" w:space="0" w:color="B8B8B8" w:themeColor="background2" w:themeShade="BF"/>
              <w:left w:val="nil"/>
              <w:bottom w:val="single" w:sz="4" w:space="0" w:color="B8B8B8" w:themeColor="background2" w:themeShade="BF"/>
              <w:right w:val="nil"/>
            </w:tcBorders>
          </w:tcPr>
          <w:p w14:paraId="7D52EA3F" w14:textId="0E0DF703" w:rsidR="00530E3F" w:rsidRPr="00FA0C7D" w:rsidRDefault="008C5B36" w:rsidP="001A1C31">
            <w:pPr>
              <w:rPr>
                <w:rFonts w:asciiTheme="minorHAnsi" w:hAnsiTheme="minorHAnsi" w:cstheme="minorHAnsi"/>
                <w:szCs w:val="24"/>
              </w:rPr>
            </w:pPr>
            <w:r w:rsidRPr="00FA0C7D">
              <w:rPr>
                <w:rFonts w:asciiTheme="minorHAnsi" w:hAnsiTheme="minorHAnsi" w:cstheme="minorHAnsi"/>
                <w:szCs w:val="24"/>
              </w:rPr>
              <w:t>Getting Building Fund</w:t>
            </w:r>
            <w:r w:rsidR="00762806" w:rsidRPr="00FA0C7D">
              <w:rPr>
                <w:rFonts w:asciiTheme="minorHAnsi" w:hAnsiTheme="minorHAnsi" w:cstheme="minorHAnsi"/>
                <w:szCs w:val="24"/>
              </w:rPr>
              <w:t xml:space="preserve"> to deliver jobs, skills and infrastructure, targeted in areas facing the biggest economic challenges as a result of the pandemic. It supports the delivery of shovel-ready infrastructure projects to boost economic growth, and fuel local recovery and jobs</w:t>
            </w:r>
            <w:r w:rsidR="00081CF3" w:rsidRPr="00FA0C7D">
              <w:rPr>
                <w:rFonts w:asciiTheme="minorHAnsi" w:hAnsiTheme="minorHAnsi" w:cstheme="minorHAnsi"/>
                <w:szCs w:val="24"/>
              </w:rPr>
              <w:t>.</w:t>
            </w:r>
            <w:r w:rsidR="009B79A5" w:rsidRPr="00FA0C7D">
              <w:rPr>
                <w:rFonts w:asciiTheme="minorHAnsi" w:hAnsiTheme="minorHAnsi" w:cstheme="minorHAnsi"/>
                <w:szCs w:val="24"/>
              </w:rPr>
              <w:t xml:space="preserve"> </w:t>
            </w:r>
            <w:r w:rsidR="00CF22CF" w:rsidRPr="00FA0C7D">
              <w:rPr>
                <w:rFonts w:asciiTheme="minorHAnsi" w:hAnsiTheme="minorHAnsi" w:cstheme="minorHAnsi"/>
                <w:szCs w:val="24"/>
              </w:rPr>
              <w:t xml:space="preserve"> </w:t>
            </w:r>
            <w:r w:rsidRPr="00FA0C7D">
              <w:rPr>
                <w:rFonts w:asciiTheme="minorHAnsi" w:hAnsiTheme="minorHAnsi" w:cstheme="minorHAnsi"/>
                <w:szCs w:val="24"/>
              </w:rPr>
              <w:t xml:space="preserve"> </w:t>
            </w:r>
          </w:p>
        </w:tc>
      </w:tr>
      <w:tr w:rsidR="009F3464" w:rsidRPr="00FA0C7D" w14:paraId="64E03717"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59D7F2B3" w14:textId="367FBE2F"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GPF</w:t>
            </w:r>
            <w:r w:rsidR="00B11DA6" w:rsidRPr="00FA0C7D">
              <w:rPr>
                <w:rFonts w:asciiTheme="minorHAnsi" w:hAnsiTheme="minorHAnsi" w:cstheme="minorHAnsi"/>
                <w:szCs w:val="24"/>
              </w:rPr>
              <w:fldChar w:fldCharType="begin"/>
            </w:r>
            <w:r w:rsidR="00B11DA6" w:rsidRPr="00FA0C7D">
              <w:instrText xml:space="preserve"> XE "Growing Places Fund (GPF)" </w:instrText>
            </w:r>
            <w:r w:rsidR="00B11DA6"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4C86A7CD" w14:textId="6DD8F256" w:rsidR="009F3464" w:rsidRPr="00FA0C7D" w:rsidRDefault="00325884" w:rsidP="001A1C31">
            <w:pPr>
              <w:rPr>
                <w:rFonts w:asciiTheme="minorHAnsi" w:hAnsiTheme="minorHAnsi" w:cstheme="minorHAnsi"/>
                <w:szCs w:val="24"/>
              </w:rPr>
            </w:pPr>
            <w:r w:rsidRPr="00FA0C7D">
              <w:rPr>
                <w:rFonts w:asciiTheme="minorHAnsi" w:hAnsiTheme="minorHAnsi" w:cstheme="minorHAnsi"/>
                <w:szCs w:val="24"/>
              </w:rPr>
              <w:t xml:space="preserve">Growing Places Fund. </w:t>
            </w:r>
            <w:r w:rsidR="009F3464" w:rsidRPr="00FA0C7D">
              <w:rPr>
                <w:rFonts w:asciiTheme="minorHAnsi" w:hAnsiTheme="minorHAnsi" w:cstheme="minorHAnsi"/>
                <w:szCs w:val="24"/>
              </w:rPr>
              <w:t>A capital loan, awarded a</w:t>
            </w:r>
            <w:ins w:id="1384" w:author="Helen Dyer - Capital Programme Manager (SELEP)" w:date="2023-03-13T11:32:00Z">
              <w:r w:rsidR="004C4DE5">
                <w:rPr>
                  <w:rFonts w:asciiTheme="minorHAnsi" w:hAnsiTheme="minorHAnsi" w:cstheme="minorHAnsi"/>
                  <w:szCs w:val="24"/>
                </w:rPr>
                <w:t>t</w:t>
              </w:r>
            </w:ins>
            <w:del w:id="1385" w:author="Helen Dyer - Capital Programme Manager (SELEP)" w:date="2023-03-13T11:32:00Z">
              <w:r w:rsidR="009F3464" w:rsidRPr="00FA0C7D" w:rsidDel="004C4DE5">
                <w:rPr>
                  <w:rFonts w:asciiTheme="minorHAnsi" w:hAnsiTheme="minorHAnsi" w:cstheme="minorHAnsi"/>
                  <w:szCs w:val="24"/>
                </w:rPr>
                <w:delText>s</w:delText>
              </w:r>
            </w:del>
            <w:r w:rsidR="009F3464" w:rsidRPr="00FA0C7D">
              <w:rPr>
                <w:rFonts w:asciiTheme="minorHAnsi" w:hAnsiTheme="minorHAnsi" w:cstheme="minorHAnsi"/>
                <w:szCs w:val="24"/>
              </w:rPr>
              <w:t xml:space="preserve"> a low or zero percent interest rate. This funding aims to tackle barriers to economic growth.</w:t>
            </w:r>
          </w:p>
        </w:tc>
      </w:tr>
      <w:tr w:rsidR="009F3464" w:rsidRPr="00FA0C7D" w14:paraId="35A6ED55"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08AE6279" w14:textId="5AC4E6B7"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Growth Deal</w:t>
            </w:r>
            <w:r w:rsidR="004D1445" w:rsidRPr="00FA0C7D">
              <w:rPr>
                <w:rFonts w:asciiTheme="minorHAnsi" w:hAnsiTheme="minorHAnsi" w:cstheme="minorHAnsi"/>
                <w:szCs w:val="24"/>
              </w:rPr>
              <w:fldChar w:fldCharType="begin"/>
            </w:r>
            <w:r w:rsidR="004D1445" w:rsidRPr="00FA0C7D">
              <w:instrText xml:space="preserve"> XE "Growth Deal" </w:instrText>
            </w:r>
            <w:r w:rsidR="004D1445"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5046BC3"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Growth Deals provide funds to LEPs for projects that benefit the local area and economy.</w:t>
            </w:r>
          </w:p>
        </w:tc>
      </w:tr>
      <w:tr w:rsidR="009F3464" w:rsidRPr="00FA0C7D" w14:paraId="6A5FB83C"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5FEBB962" w14:textId="77777777"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Growth Hub</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7133C6D4" w14:textId="02EE2846"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Growth Hubs</w:t>
            </w:r>
            <w:r w:rsidR="005C14A6" w:rsidRPr="00FA0C7D">
              <w:rPr>
                <w:rFonts w:asciiTheme="minorHAnsi" w:hAnsiTheme="minorHAnsi" w:cstheme="minorHAnsi"/>
                <w:szCs w:val="24"/>
              </w:rPr>
              <w:fldChar w:fldCharType="begin"/>
            </w:r>
            <w:r w:rsidR="005C14A6" w:rsidRPr="00FA0C7D">
              <w:instrText xml:space="preserve"> XE "Growth Hubs" </w:instrText>
            </w:r>
            <w:r w:rsidR="005C14A6" w:rsidRPr="00FA0C7D">
              <w:rPr>
                <w:rFonts w:asciiTheme="minorHAnsi" w:hAnsiTheme="minorHAnsi" w:cstheme="minorHAnsi"/>
                <w:szCs w:val="24"/>
              </w:rPr>
              <w:fldChar w:fldCharType="end"/>
            </w:r>
            <w:r w:rsidRPr="00FA0C7D">
              <w:rPr>
                <w:rFonts w:asciiTheme="minorHAnsi" w:hAnsiTheme="minorHAnsi" w:cstheme="minorHAnsi"/>
                <w:szCs w:val="24"/>
              </w:rPr>
              <w:t xml:space="preserve"> are local public and private sector partnerships led by the Local Enterprise Partnership (LEP). They provide a mechanism for integrating national and local business support so it is easier for businesses to access the help and advice they need to thrive and grow.</w:t>
            </w:r>
          </w:p>
        </w:tc>
      </w:tr>
      <w:tr w:rsidR="009F3464" w:rsidRPr="00FA0C7D" w14:paraId="3EBD4D36"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752BD47F" w14:textId="77777777"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Independent Technical Evaluator</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D841243" w14:textId="728FFAFC"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To provide impartial technical advice to the Strategic Board</w:t>
            </w:r>
            <w:r w:rsidR="003F5137" w:rsidRPr="00FA0C7D">
              <w:rPr>
                <w:rFonts w:asciiTheme="minorHAnsi" w:hAnsiTheme="minorHAnsi" w:cstheme="minorHAnsi"/>
                <w:szCs w:val="24"/>
              </w:rPr>
              <w:fldChar w:fldCharType="begin"/>
            </w:r>
            <w:r w:rsidR="003F5137" w:rsidRPr="00FA0C7D">
              <w:instrText xml:space="preserve"> XE "Strategic Board" </w:instrText>
            </w:r>
            <w:r w:rsidR="003F5137" w:rsidRPr="00FA0C7D">
              <w:rPr>
                <w:rFonts w:asciiTheme="minorHAnsi" w:hAnsiTheme="minorHAnsi" w:cstheme="minorHAnsi"/>
                <w:szCs w:val="24"/>
              </w:rPr>
              <w:fldChar w:fldCharType="end"/>
            </w:r>
            <w:r w:rsidRPr="00FA0C7D">
              <w:rPr>
                <w:rFonts w:asciiTheme="minorHAnsi" w:hAnsiTheme="minorHAnsi" w:cstheme="minorHAnsi"/>
                <w:szCs w:val="24"/>
              </w:rPr>
              <w:t>, the Accountability Board</w:t>
            </w:r>
            <w:r w:rsidR="00DB7FDE" w:rsidRPr="00FA0C7D">
              <w:rPr>
                <w:rFonts w:asciiTheme="minorHAnsi" w:hAnsiTheme="minorHAnsi" w:cstheme="minorHAnsi"/>
                <w:szCs w:val="24"/>
              </w:rPr>
              <w:fldChar w:fldCharType="begin"/>
            </w:r>
            <w:r w:rsidR="00DB7FDE" w:rsidRPr="00FA0C7D">
              <w:instrText xml:space="preserve"> XE "Accountability Board" </w:instrText>
            </w:r>
            <w:r w:rsidR="00DB7FDE" w:rsidRPr="00FA0C7D">
              <w:rPr>
                <w:rFonts w:asciiTheme="minorHAnsi" w:hAnsiTheme="minorHAnsi" w:cstheme="minorHAnsi"/>
                <w:szCs w:val="24"/>
              </w:rPr>
              <w:fldChar w:fldCharType="end"/>
            </w:r>
            <w:r w:rsidRPr="00FA0C7D">
              <w:rPr>
                <w:rFonts w:asciiTheme="minorHAnsi" w:hAnsiTheme="minorHAnsi" w:cstheme="minorHAnsi"/>
                <w:szCs w:val="24"/>
              </w:rPr>
              <w:t>, Investment Panel</w:t>
            </w:r>
            <w:r w:rsidR="004F38D4" w:rsidRPr="00FA0C7D">
              <w:rPr>
                <w:rFonts w:asciiTheme="minorHAnsi" w:hAnsiTheme="minorHAnsi" w:cstheme="minorHAnsi"/>
                <w:szCs w:val="24"/>
              </w:rPr>
              <w:fldChar w:fldCharType="begin"/>
            </w:r>
            <w:r w:rsidR="004F38D4" w:rsidRPr="00FA0C7D">
              <w:instrText xml:space="preserve"> XE "Investment Panel" </w:instrText>
            </w:r>
            <w:r w:rsidR="004F38D4" w:rsidRPr="00FA0C7D">
              <w:rPr>
                <w:rFonts w:asciiTheme="minorHAnsi" w:hAnsiTheme="minorHAnsi" w:cstheme="minorHAnsi"/>
                <w:szCs w:val="24"/>
              </w:rPr>
              <w:fldChar w:fldCharType="end"/>
            </w:r>
            <w:r w:rsidRPr="00FA0C7D">
              <w:rPr>
                <w:rFonts w:asciiTheme="minorHAnsi" w:hAnsiTheme="minorHAnsi" w:cstheme="minorHAnsi"/>
                <w:szCs w:val="24"/>
              </w:rPr>
              <w:t xml:space="preserve"> and local project sponsors on value for money and project deliverability.</w:t>
            </w:r>
          </w:p>
        </w:tc>
      </w:tr>
      <w:tr w:rsidR="009F3464" w:rsidRPr="00FA0C7D" w14:paraId="5AB4795B"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7F47E548" w14:textId="6F9BB1EA"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Investment Panel</w:t>
            </w:r>
            <w:r w:rsidR="004F38D4" w:rsidRPr="00FA0C7D">
              <w:rPr>
                <w:rFonts w:asciiTheme="minorHAnsi" w:hAnsiTheme="minorHAnsi" w:cstheme="minorHAnsi"/>
                <w:szCs w:val="24"/>
              </w:rPr>
              <w:fldChar w:fldCharType="begin"/>
            </w:r>
            <w:r w:rsidR="004F38D4" w:rsidRPr="00FA0C7D">
              <w:instrText xml:space="preserve"> XE "Investment Panel" </w:instrText>
            </w:r>
            <w:r w:rsidR="004F38D4"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0434051A" w14:textId="7CAB3AFD"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A sub-committee of the Strategic Board</w:t>
            </w:r>
            <w:r w:rsidR="003F5137" w:rsidRPr="00FA0C7D">
              <w:rPr>
                <w:rFonts w:asciiTheme="minorHAnsi" w:hAnsiTheme="minorHAnsi" w:cstheme="minorHAnsi"/>
                <w:szCs w:val="24"/>
              </w:rPr>
              <w:fldChar w:fldCharType="begin"/>
            </w:r>
            <w:r w:rsidR="003F5137" w:rsidRPr="00FA0C7D">
              <w:instrText xml:space="preserve"> XE "Strategic Board" </w:instrText>
            </w:r>
            <w:r w:rsidR="003F5137" w:rsidRPr="00FA0C7D">
              <w:rPr>
                <w:rFonts w:asciiTheme="minorHAnsi" w:hAnsiTheme="minorHAnsi" w:cstheme="minorHAnsi"/>
                <w:szCs w:val="24"/>
              </w:rPr>
              <w:fldChar w:fldCharType="end"/>
            </w:r>
            <w:r w:rsidRPr="00FA0C7D">
              <w:rPr>
                <w:rFonts w:asciiTheme="minorHAnsi" w:hAnsiTheme="minorHAnsi" w:cstheme="minorHAnsi"/>
                <w:szCs w:val="24"/>
              </w:rPr>
              <w:t>. The Investment Panel</w:t>
            </w:r>
            <w:r w:rsidR="004F38D4" w:rsidRPr="00FA0C7D">
              <w:rPr>
                <w:rFonts w:asciiTheme="minorHAnsi" w:hAnsiTheme="minorHAnsi" w:cstheme="minorHAnsi"/>
                <w:szCs w:val="24"/>
              </w:rPr>
              <w:fldChar w:fldCharType="begin"/>
            </w:r>
            <w:r w:rsidR="004F38D4" w:rsidRPr="00FA0C7D">
              <w:instrText xml:space="preserve"> XE "Investment Panel" </w:instrText>
            </w:r>
            <w:r w:rsidR="004F38D4" w:rsidRPr="00FA0C7D">
              <w:rPr>
                <w:rFonts w:asciiTheme="minorHAnsi" w:hAnsiTheme="minorHAnsi" w:cstheme="minorHAnsi"/>
                <w:szCs w:val="24"/>
              </w:rPr>
              <w:fldChar w:fldCharType="end"/>
            </w:r>
            <w:r w:rsidRPr="00FA0C7D">
              <w:rPr>
                <w:rFonts w:asciiTheme="minorHAnsi" w:hAnsiTheme="minorHAnsi" w:cstheme="minorHAnsi"/>
                <w:szCs w:val="24"/>
              </w:rPr>
              <w:t xml:space="preserve"> has responsibility for the prioritisation of projects following an approach agreed by the Strategic Board.</w:t>
            </w:r>
          </w:p>
        </w:tc>
      </w:tr>
      <w:tr w:rsidR="009F3464" w:rsidRPr="00FA0C7D" w14:paraId="136036FC" w14:textId="77777777" w:rsidTr="001A1C31">
        <w:trPr>
          <w:trHeight w:val="1004"/>
        </w:trPr>
        <w:tc>
          <w:tcPr>
            <w:tcW w:w="3689" w:type="dxa"/>
            <w:tcBorders>
              <w:top w:val="single" w:sz="4" w:space="0" w:color="B8B8B8" w:themeColor="background2" w:themeShade="BF"/>
              <w:left w:val="nil"/>
              <w:bottom w:val="single" w:sz="4" w:space="0" w:color="B8B8B8" w:themeColor="background2" w:themeShade="BF"/>
              <w:right w:val="nil"/>
            </w:tcBorders>
            <w:hideMark/>
          </w:tcPr>
          <w:p w14:paraId="58A079C4" w14:textId="6A293DC5"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LEP Network</w:t>
            </w:r>
            <w:r w:rsidR="00102C15" w:rsidRPr="00FA0C7D">
              <w:rPr>
                <w:rFonts w:asciiTheme="minorHAnsi" w:hAnsiTheme="minorHAnsi" w:cstheme="minorHAnsi"/>
                <w:szCs w:val="24"/>
              </w:rPr>
              <w:fldChar w:fldCharType="begin"/>
            </w:r>
            <w:r w:rsidR="00102C15" w:rsidRPr="00FA0C7D">
              <w:instrText xml:space="preserve"> XE "LEP Network" </w:instrText>
            </w:r>
            <w:r w:rsidR="00102C15"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1F6C28A6" w14:textId="2FD08876"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A membership organisation for LEPs, whose purpose is to enable LEPs to discuss issues of shared importance as a sector, engage with Government</w:t>
            </w:r>
            <w:r w:rsidR="00157533" w:rsidRPr="00FA0C7D">
              <w:rPr>
                <w:rFonts w:asciiTheme="minorHAnsi" w:hAnsiTheme="minorHAnsi" w:cstheme="minorHAnsi"/>
                <w:szCs w:val="24"/>
              </w:rPr>
              <w:fldChar w:fldCharType="begin"/>
            </w:r>
            <w:r w:rsidR="00157533" w:rsidRPr="00FA0C7D">
              <w:instrText xml:space="preserve"> XE "Government"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and share knowledge and good practice.</w:t>
            </w:r>
          </w:p>
        </w:tc>
      </w:tr>
      <w:tr w:rsidR="009F3464" w:rsidRPr="00FA0C7D" w14:paraId="2009D7EE"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6D2A0A61" w14:textId="77777777"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LEPs</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00DD2B38"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Local Enterprise Partnerships (LEPs) are public private partnerships between local authorities and businesses.</w:t>
            </w:r>
          </w:p>
          <w:p w14:paraId="3FCFC01C"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LEPs were set up by the government to be the key body determining strategic economic priorities while making investments and delivering activities to drive growth and create jobs.</w:t>
            </w:r>
          </w:p>
        </w:tc>
      </w:tr>
      <w:tr w:rsidR="009F3464" w:rsidRPr="00FA0C7D" w14:paraId="5CB4A92B"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34AD77AA" w14:textId="7B09E2E9"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LGF</w:t>
            </w:r>
            <w:r w:rsidR="00102C15" w:rsidRPr="00FA0C7D">
              <w:rPr>
                <w:rFonts w:asciiTheme="minorHAnsi" w:hAnsiTheme="minorHAnsi" w:cstheme="minorHAnsi"/>
                <w:szCs w:val="24"/>
              </w:rPr>
              <w:fldChar w:fldCharType="begin"/>
            </w:r>
            <w:r w:rsidR="00102C15" w:rsidRPr="00FA0C7D">
              <w:instrText xml:space="preserve"> XE "Local Growth Fund (LGF)" </w:instrText>
            </w:r>
            <w:r w:rsidR="00102C15"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7DD4830E" w14:textId="54924E07" w:rsidR="009F3464" w:rsidRPr="00FA0C7D" w:rsidRDefault="00077E4D" w:rsidP="001A1C31">
            <w:pPr>
              <w:rPr>
                <w:rFonts w:asciiTheme="minorHAnsi" w:hAnsiTheme="minorHAnsi" w:cstheme="minorHAnsi"/>
                <w:szCs w:val="24"/>
              </w:rPr>
            </w:pPr>
            <w:r w:rsidRPr="00FA0C7D">
              <w:rPr>
                <w:rFonts w:asciiTheme="minorHAnsi" w:hAnsiTheme="minorHAnsi" w:cstheme="minorHAnsi"/>
                <w:szCs w:val="24"/>
              </w:rPr>
              <w:t>Local Growth Fund</w:t>
            </w:r>
            <w:ins w:id="1386" w:author="Helen Dyer - Capital Programme Manager (SELEP)" w:date="2023-03-13T11:33:00Z">
              <w:r w:rsidR="004C4DE5">
                <w:rPr>
                  <w:rFonts w:asciiTheme="minorHAnsi" w:hAnsiTheme="minorHAnsi" w:cstheme="minorHAnsi"/>
                  <w:szCs w:val="24"/>
                </w:rPr>
                <w:t>.</w:t>
              </w:r>
            </w:ins>
            <w:r w:rsidRPr="00FA0C7D">
              <w:rPr>
                <w:rFonts w:asciiTheme="minorHAnsi" w:hAnsiTheme="minorHAnsi" w:cstheme="minorHAnsi"/>
                <w:szCs w:val="24"/>
              </w:rPr>
              <w:t xml:space="preserve"> </w:t>
            </w:r>
            <w:r w:rsidR="009F3464" w:rsidRPr="00FA0C7D">
              <w:rPr>
                <w:rFonts w:asciiTheme="minorHAnsi" w:hAnsiTheme="minorHAnsi" w:cstheme="minorHAnsi"/>
                <w:szCs w:val="24"/>
              </w:rPr>
              <w:t>A capital grant for investment in capital infrastructure projects. This funding aims to support the delivery of jobs, homes, new learners and other economic growth objectives</w:t>
            </w:r>
            <w:r w:rsidRPr="00FA0C7D">
              <w:rPr>
                <w:rFonts w:asciiTheme="minorHAnsi" w:hAnsiTheme="minorHAnsi" w:cstheme="minorHAnsi"/>
                <w:szCs w:val="24"/>
              </w:rPr>
              <w:t xml:space="preserve"> that were identified as part of the Growth Deal</w:t>
            </w:r>
            <w:ins w:id="1387" w:author="Helen Dyer - Capital Programme Manager (SELEP)" w:date="2023-03-13T11:34:00Z">
              <w:r w:rsidR="009A4B7F">
                <w:rPr>
                  <w:rFonts w:asciiTheme="minorHAnsi" w:hAnsiTheme="minorHAnsi" w:cstheme="minorHAnsi"/>
                  <w:szCs w:val="24"/>
                </w:rPr>
                <w:t>.</w:t>
              </w:r>
            </w:ins>
          </w:p>
        </w:tc>
      </w:tr>
      <w:tr w:rsidR="009F3464" w:rsidRPr="00FA0C7D" w14:paraId="5B1AB9C8"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19CAC4D8" w14:textId="77777777" w:rsidR="009F3464" w:rsidRPr="008A378F" w:rsidRDefault="009F3464" w:rsidP="001A1C31">
            <w:pPr>
              <w:tabs>
                <w:tab w:val="left" w:pos="1290"/>
              </w:tabs>
              <w:jc w:val="right"/>
              <w:rPr>
                <w:rFonts w:asciiTheme="minorHAnsi" w:hAnsiTheme="minorHAnsi" w:cstheme="minorHAnsi"/>
                <w:szCs w:val="24"/>
              </w:rPr>
            </w:pPr>
            <w:r w:rsidRPr="008A378F">
              <w:rPr>
                <w:rFonts w:asciiTheme="minorHAnsi" w:hAnsiTheme="minorHAnsi" w:cstheme="minorHAnsi"/>
                <w:szCs w:val="24"/>
              </w:rPr>
              <w:t>LIS</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12EE4D5E" w14:textId="5E103696" w:rsidR="009F3464" w:rsidRPr="008A378F" w:rsidRDefault="009F3464" w:rsidP="001A1C31">
            <w:pPr>
              <w:rPr>
                <w:rFonts w:asciiTheme="minorHAnsi" w:hAnsiTheme="minorHAnsi" w:cstheme="minorHAnsi"/>
                <w:szCs w:val="24"/>
              </w:rPr>
            </w:pPr>
            <w:r w:rsidRPr="008A378F">
              <w:rPr>
                <w:rFonts w:asciiTheme="minorHAnsi" w:hAnsiTheme="minorHAnsi" w:cstheme="minorHAnsi"/>
                <w:szCs w:val="24"/>
              </w:rPr>
              <w:t>Local Industrial Strategy</w:t>
            </w:r>
            <w:ins w:id="1388" w:author="Helen Dyer - Capital Programme Manager (SELEP)" w:date="2023-03-13T11:34:00Z">
              <w:r w:rsidR="009A4B7F" w:rsidRPr="008A378F">
                <w:rPr>
                  <w:rFonts w:asciiTheme="minorHAnsi" w:hAnsiTheme="minorHAnsi" w:cstheme="minorHAnsi"/>
                  <w:szCs w:val="24"/>
                </w:rPr>
                <w:t>.</w:t>
              </w:r>
            </w:ins>
            <w:r w:rsidR="00157533" w:rsidRPr="008A378F">
              <w:rPr>
                <w:rFonts w:asciiTheme="minorHAnsi" w:hAnsiTheme="minorHAnsi" w:cstheme="minorHAnsi"/>
                <w:szCs w:val="24"/>
              </w:rPr>
              <w:fldChar w:fldCharType="begin"/>
            </w:r>
            <w:r w:rsidR="00157533" w:rsidRPr="008A378F">
              <w:instrText xml:space="preserve"> XE "</w:instrText>
            </w:r>
            <w:r w:rsidR="00157533" w:rsidRPr="008A378F">
              <w:rPr>
                <w:rFonts w:asciiTheme="minorHAnsi" w:hAnsiTheme="minorHAnsi" w:cstheme="minorHAnsi"/>
              </w:rPr>
              <w:instrText>Local Industrial Strategy</w:instrText>
            </w:r>
            <w:r w:rsidR="00157533" w:rsidRPr="008A378F">
              <w:instrText xml:space="preserve">" </w:instrText>
            </w:r>
            <w:r w:rsidR="00157533" w:rsidRPr="008A378F">
              <w:rPr>
                <w:rFonts w:asciiTheme="minorHAnsi" w:hAnsiTheme="minorHAnsi" w:cstheme="minorHAnsi"/>
                <w:szCs w:val="24"/>
              </w:rPr>
              <w:fldChar w:fldCharType="end"/>
            </w:r>
          </w:p>
        </w:tc>
      </w:tr>
      <w:tr w:rsidR="009F3464" w:rsidRPr="008A378F" w14:paraId="6A7310CC"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2B56150F" w14:textId="115EA89E" w:rsidR="009F3464" w:rsidRPr="008A378F" w:rsidRDefault="009F3464" w:rsidP="001A1C31">
            <w:pPr>
              <w:tabs>
                <w:tab w:val="left" w:pos="1290"/>
              </w:tabs>
              <w:jc w:val="right"/>
              <w:rPr>
                <w:rFonts w:asciiTheme="minorHAnsi" w:hAnsiTheme="minorHAnsi" w:cstheme="minorHAnsi"/>
                <w:szCs w:val="24"/>
              </w:rPr>
            </w:pPr>
            <w:r w:rsidRPr="008A378F">
              <w:rPr>
                <w:rFonts w:asciiTheme="minorHAnsi" w:hAnsiTheme="minorHAnsi" w:cstheme="minorHAnsi"/>
                <w:szCs w:val="24"/>
              </w:rPr>
              <w:t>MHCLG</w:t>
            </w:r>
            <w:r w:rsidR="00157533" w:rsidRPr="008A378F">
              <w:rPr>
                <w:rFonts w:asciiTheme="minorHAnsi" w:hAnsiTheme="minorHAnsi" w:cstheme="minorHAnsi"/>
                <w:szCs w:val="24"/>
              </w:rPr>
              <w:fldChar w:fldCharType="begin"/>
            </w:r>
            <w:r w:rsidR="00157533" w:rsidRPr="008A378F">
              <w:rPr>
                <w:highlight w:val="yellow"/>
              </w:rPr>
              <w:instrText xml:space="preserve"> XE "Government" </w:instrText>
            </w:r>
            <w:r w:rsidR="00157533" w:rsidRPr="008A378F">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072AD67" w14:textId="0EC78B33" w:rsidR="009F3464" w:rsidRPr="008A378F" w:rsidRDefault="009F3464" w:rsidP="001A1C31">
            <w:pPr>
              <w:rPr>
                <w:rFonts w:asciiTheme="minorHAnsi" w:hAnsiTheme="minorHAnsi" w:cstheme="minorHAnsi"/>
                <w:szCs w:val="24"/>
              </w:rPr>
            </w:pPr>
            <w:r w:rsidRPr="008A378F">
              <w:rPr>
                <w:rFonts w:asciiTheme="minorHAnsi" w:hAnsiTheme="minorHAnsi" w:cstheme="minorHAnsi"/>
                <w:szCs w:val="24"/>
              </w:rPr>
              <w:t>Ministry of Housing, Communities and Local Government</w:t>
            </w:r>
            <w:ins w:id="1389" w:author="Helen Dyer - Capital Programme Manager (SELEP)" w:date="2023-03-13T11:34:00Z">
              <w:r w:rsidR="009A4B7F" w:rsidRPr="008A378F">
                <w:rPr>
                  <w:rFonts w:asciiTheme="minorHAnsi" w:hAnsiTheme="minorHAnsi" w:cstheme="minorHAnsi"/>
                  <w:szCs w:val="24"/>
                </w:rPr>
                <w:t>.</w:t>
              </w:r>
            </w:ins>
            <w:r w:rsidR="00157533" w:rsidRPr="008A378F">
              <w:rPr>
                <w:rFonts w:asciiTheme="minorHAnsi" w:hAnsiTheme="minorHAnsi" w:cstheme="minorHAnsi"/>
                <w:szCs w:val="24"/>
              </w:rPr>
              <w:fldChar w:fldCharType="begin"/>
            </w:r>
            <w:r w:rsidR="00157533" w:rsidRPr="008A378F">
              <w:instrText xml:space="preserve"> XE "Government" </w:instrText>
            </w:r>
            <w:r w:rsidR="00157533" w:rsidRPr="008A378F">
              <w:rPr>
                <w:rFonts w:asciiTheme="minorHAnsi" w:hAnsiTheme="minorHAnsi" w:cstheme="minorHAnsi"/>
                <w:szCs w:val="24"/>
              </w:rPr>
              <w:fldChar w:fldCharType="end"/>
            </w:r>
          </w:p>
        </w:tc>
      </w:tr>
      <w:tr w:rsidR="009F3464" w:rsidRPr="00FA0C7D" w14:paraId="312177A5"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5B584DC8" w14:textId="77777777"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Local Assurance Framework</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65ACCC2B" w14:textId="627FFA4C"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This Assurance Framework reflects the expectations of Government</w:t>
            </w:r>
            <w:r w:rsidR="00157533" w:rsidRPr="00FA0C7D">
              <w:rPr>
                <w:rFonts w:asciiTheme="minorHAnsi" w:hAnsiTheme="minorHAnsi" w:cstheme="minorHAnsi"/>
                <w:szCs w:val="24"/>
              </w:rPr>
              <w:fldChar w:fldCharType="begin"/>
            </w:r>
            <w:r w:rsidR="00157533" w:rsidRPr="00FA0C7D">
              <w:instrText xml:space="preserve"> XE "Government"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as set out in the revised National Assurance Framework published January 2019.</w:t>
            </w:r>
          </w:p>
        </w:tc>
      </w:tr>
      <w:tr w:rsidR="009F3464" w:rsidRPr="00FA0C7D" w14:paraId="7B4E1CC6"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6BF7CF9A" w14:textId="5D3675CF"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Partner Authority</w:t>
            </w:r>
            <w:r w:rsidR="00157533" w:rsidRPr="00FA0C7D">
              <w:rPr>
                <w:rFonts w:asciiTheme="minorHAnsi" w:hAnsiTheme="minorHAnsi" w:cstheme="minorHAnsi"/>
                <w:szCs w:val="24"/>
              </w:rPr>
              <w:fldChar w:fldCharType="begin"/>
            </w:r>
            <w:r w:rsidR="00157533" w:rsidRPr="00FA0C7D">
              <w:instrText xml:space="preserve"> XE "Council" </w:instrText>
            </w:r>
            <w:r w:rsidR="00157533"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1CE43EE8" w14:textId="31FB59E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six County Council</w:t>
            </w:r>
            <w:r w:rsidR="00157533" w:rsidRPr="00FA0C7D">
              <w:rPr>
                <w:rFonts w:asciiTheme="minorHAnsi" w:hAnsiTheme="minorHAnsi" w:cstheme="minorHAnsi"/>
                <w:szCs w:val="24"/>
              </w:rPr>
              <w:fldChar w:fldCharType="begin"/>
            </w:r>
            <w:r w:rsidR="00157533" w:rsidRPr="00FA0C7D">
              <w:instrText xml:space="preserve"> XE "Council"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/Unitary Authorities within the SELEP area, including East Sussex County Council, Essex County Council</w:t>
            </w:r>
            <w:r w:rsidR="00157533" w:rsidRPr="00FA0C7D">
              <w:rPr>
                <w:rFonts w:asciiTheme="minorHAnsi" w:hAnsiTheme="minorHAnsi" w:cstheme="minorHAnsi"/>
                <w:szCs w:val="24"/>
              </w:rPr>
              <w:fldChar w:fldCharType="begin"/>
            </w:r>
            <w:r w:rsidR="00157533" w:rsidRPr="00FA0C7D">
              <w:instrText xml:space="preserve"> XE "Accountable Body"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Kent County Council, Medway Council, Southend – on – Sea</w:t>
            </w:r>
            <w:ins w:id="1390" w:author="Helen Dyer - Capital Programme Manager (SELEP)" w:date="2023-03-13T11:35:00Z">
              <w:r w:rsidRPr="00FA0C7D">
                <w:rPr>
                  <w:rFonts w:asciiTheme="minorHAnsi" w:hAnsiTheme="minorHAnsi" w:cstheme="minorHAnsi"/>
                  <w:szCs w:val="24"/>
                </w:rPr>
                <w:t xml:space="preserve"> </w:t>
              </w:r>
              <w:r w:rsidR="003D17F7">
                <w:rPr>
                  <w:rFonts w:asciiTheme="minorHAnsi" w:hAnsiTheme="minorHAnsi" w:cstheme="minorHAnsi"/>
                  <w:szCs w:val="24"/>
                </w:rPr>
                <w:t>City</w:t>
              </w:r>
            </w:ins>
            <w:del w:id="1391" w:author="Helen Dyer - Capital Programme Manager (SELEP)" w:date="2023-03-13T11:35:00Z">
              <w:r w:rsidRPr="00FA0C7D" w:rsidDel="009A4B7F">
                <w:rPr>
                  <w:rFonts w:asciiTheme="minorHAnsi" w:hAnsiTheme="minorHAnsi" w:cstheme="minorHAnsi"/>
                  <w:szCs w:val="24"/>
                </w:rPr>
                <w:delText xml:space="preserve"> </w:delText>
              </w:r>
              <w:r w:rsidRPr="00FA0C7D">
                <w:rPr>
                  <w:rFonts w:asciiTheme="minorHAnsi" w:hAnsiTheme="minorHAnsi" w:cstheme="minorHAnsi"/>
                  <w:szCs w:val="24"/>
                </w:rPr>
                <w:delText>Borough</w:delText>
              </w:r>
            </w:del>
            <w:r w:rsidRPr="00FA0C7D">
              <w:rPr>
                <w:rFonts w:asciiTheme="minorHAnsi" w:hAnsiTheme="minorHAnsi" w:cstheme="minorHAnsi"/>
                <w:szCs w:val="24"/>
              </w:rPr>
              <w:t xml:space="preserve"> Council and Thurrock Council.</w:t>
            </w:r>
          </w:p>
        </w:tc>
      </w:tr>
      <w:tr w:rsidR="009F3464" w:rsidRPr="00FA0C7D" w14:paraId="41427469"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7EB2D79B" w14:textId="0B6624A8"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Nolan</w:t>
            </w:r>
            <w:r w:rsidR="00157533" w:rsidRPr="00FA0C7D">
              <w:rPr>
                <w:rFonts w:asciiTheme="minorHAnsi" w:hAnsiTheme="minorHAnsi" w:cstheme="minorHAnsi"/>
                <w:szCs w:val="24"/>
              </w:rPr>
              <w:fldChar w:fldCharType="begin"/>
            </w:r>
            <w:r w:rsidR="00157533" w:rsidRPr="00FA0C7D">
              <w:instrText xml:space="preserve"> XE "Nolan Princples of Public Life"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Principles of Public Life</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E0642EE" w14:textId="26C1F98A" w:rsidR="009F3464" w:rsidRPr="00FA0C7D" w:rsidRDefault="003D17F7" w:rsidP="001A1C31">
            <w:pPr>
              <w:rPr>
                <w:rFonts w:asciiTheme="minorHAnsi" w:hAnsiTheme="minorHAnsi" w:cstheme="minorHAnsi"/>
                <w:szCs w:val="24"/>
              </w:rPr>
            </w:pPr>
            <w:ins w:id="1392" w:author="Helen Dyer - Capital Programme Manager (SELEP)" w:date="2023-03-13T11:35:00Z">
              <w:r>
                <w:rPr>
                  <w:rFonts w:asciiTheme="minorHAnsi" w:hAnsiTheme="minorHAnsi" w:cstheme="minorHAnsi"/>
                  <w:szCs w:val="24"/>
                </w:rPr>
                <w:t>T</w:t>
              </w:r>
            </w:ins>
            <w:del w:id="1393" w:author="Helen Dyer - Capital Programme Manager (SELEP)" w:date="2023-03-13T11:35:00Z">
              <w:r w:rsidR="009F3464" w:rsidRPr="00FA0C7D">
                <w:rPr>
                  <w:rFonts w:asciiTheme="minorHAnsi" w:hAnsiTheme="minorHAnsi" w:cstheme="minorHAnsi"/>
                  <w:szCs w:val="24"/>
                </w:rPr>
                <w:delText>t</w:delText>
              </w:r>
            </w:del>
            <w:r w:rsidR="009F3464" w:rsidRPr="00FA0C7D">
              <w:rPr>
                <w:rFonts w:asciiTheme="minorHAnsi" w:hAnsiTheme="minorHAnsi" w:cstheme="minorHAnsi"/>
                <w:szCs w:val="24"/>
              </w:rPr>
              <w:t xml:space="preserve">he seven ethical principles expected of public office holders, including people who are elected or appointed to public office, nationally and locally. </w:t>
            </w:r>
          </w:p>
        </w:tc>
      </w:tr>
      <w:tr w:rsidR="009F3464" w:rsidRPr="00FA0C7D" w14:paraId="11438058"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2D78B2B8" w14:textId="2C921127"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RAG</w:t>
            </w:r>
            <w:r w:rsidR="00157533" w:rsidRPr="00FA0C7D">
              <w:rPr>
                <w:rFonts w:asciiTheme="minorHAnsi" w:hAnsiTheme="minorHAnsi" w:cstheme="minorHAnsi"/>
                <w:szCs w:val="24"/>
              </w:rPr>
              <w:fldChar w:fldCharType="begin"/>
            </w:r>
            <w:r w:rsidR="00157533" w:rsidRPr="00FA0C7D">
              <w:instrText xml:space="preserve"> XE "RAG Rating"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Rating</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0A6CF6C4" w14:textId="6CD8E67B"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RAG</w:t>
            </w:r>
            <w:r w:rsidR="00157533" w:rsidRPr="00FA0C7D">
              <w:rPr>
                <w:rFonts w:asciiTheme="minorHAnsi" w:hAnsiTheme="minorHAnsi" w:cstheme="minorHAnsi"/>
                <w:szCs w:val="24"/>
              </w:rPr>
              <w:fldChar w:fldCharType="begin"/>
            </w:r>
            <w:r w:rsidR="00157533" w:rsidRPr="00FA0C7D">
              <w:instrText xml:space="preserve"> XE "RAG Rating"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system is a popular project management method of rating for issues or status reports, based on Red, Amber, and Green colours used in a traffic light rating system.</w:t>
            </w:r>
          </w:p>
        </w:tc>
      </w:tr>
      <w:tr w:rsidR="009F3464" w:rsidRPr="00FA0C7D" w14:paraId="153DD961"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659F59DA" w14:textId="4C7B6470"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Registers of Interest</w:t>
            </w:r>
            <w:r w:rsidR="00B90BF4" w:rsidRPr="00FA0C7D">
              <w:rPr>
                <w:rFonts w:asciiTheme="minorHAnsi" w:hAnsiTheme="minorHAnsi" w:cstheme="minorHAnsi"/>
                <w:szCs w:val="24"/>
              </w:rPr>
              <w:fldChar w:fldCharType="begin"/>
            </w:r>
            <w:r w:rsidR="00B90BF4" w:rsidRPr="00FA0C7D">
              <w:instrText xml:space="preserve"> XE "</w:instrText>
            </w:r>
            <w:r w:rsidR="00B90BF4" w:rsidRPr="00FA0C7D">
              <w:rPr>
                <w:rFonts w:asciiTheme="minorHAnsi" w:hAnsiTheme="minorHAnsi" w:cstheme="minorHAnsi"/>
              </w:rPr>
              <w:instrText>Interest</w:instrText>
            </w:r>
            <w:r w:rsidR="005B0331" w:rsidRPr="00FA0C7D">
              <w:rPr>
                <w:rFonts w:asciiTheme="minorHAnsi" w:hAnsiTheme="minorHAnsi" w:cstheme="minorHAnsi"/>
              </w:rPr>
              <w:instrText>s</w:instrText>
            </w:r>
            <w:r w:rsidR="00B90BF4" w:rsidRPr="00FA0C7D">
              <w:rPr>
                <w:rFonts w:cstheme="minorHAnsi"/>
              </w:rPr>
              <w:instrText>:</w:instrText>
            </w:r>
            <w:r w:rsidR="00B90BF4" w:rsidRPr="00FA0C7D">
              <w:instrText xml:space="preserve">Register" </w:instrText>
            </w:r>
            <w:r w:rsidR="00B90BF4"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D46EEA4" w14:textId="7AF4CFF3"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All members of the Secretariat, Senior Officer Group and Strategic, Accountability and Federated Boards</w:t>
            </w:r>
            <w:r w:rsidR="009574BE" w:rsidRPr="00FA0C7D">
              <w:rPr>
                <w:rFonts w:asciiTheme="minorHAnsi" w:hAnsiTheme="minorHAnsi" w:cstheme="minorHAnsi"/>
                <w:szCs w:val="24"/>
              </w:rPr>
              <w:fldChar w:fldCharType="begin"/>
            </w:r>
            <w:r w:rsidR="009574BE" w:rsidRPr="00FA0C7D">
              <w:instrText xml:space="preserve"> XE "Federated Boards" </w:instrText>
            </w:r>
            <w:r w:rsidR="009574BE" w:rsidRPr="00FA0C7D">
              <w:rPr>
                <w:rFonts w:asciiTheme="minorHAnsi" w:hAnsiTheme="minorHAnsi" w:cstheme="minorHAnsi"/>
                <w:szCs w:val="24"/>
              </w:rPr>
              <w:fldChar w:fldCharType="end"/>
            </w:r>
            <w:r w:rsidRPr="00FA0C7D">
              <w:rPr>
                <w:rFonts w:asciiTheme="minorHAnsi" w:hAnsiTheme="minorHAnsi" w:cstheme="minorHAnsi"/>
                <w:szCs w:val="24"/>
              </w:rPr>
              <w:t xml:space="preserve"> are required to complete a Register of Interests</w:t>
            </w:r>
            <w:r w:rsidR="00B90BF4" w:rsidRPr="00FA0C7D">
              <w:rPr>
                <w:rFonts w:asciiTheme="minorHAnsi" w:hAnsiTheme="minorHAnsi" w:cstheme="minorHAnsi"/>
                <w:szCs w:val="24"/>
              </w:rPr>
              <w:fldChar w:fldCharType="begin"/>
            </w:r>
            <w:r w:rsidR="00B90BF4" w:rsidRPr="00FA0C7D">
              <w:instrText xml:space="preserve"> XE "</w:instrText>
            </w:r>
            <w:r w:rsidR="00B90BF4" w:rsidRPr="00FA0C7D">
              <w:rPr>
                <w:rFonts w:asciiTheme="minorHAnsi" w:hAnsiTheme="minorHAnsi" w:cstheme="minorHAnsi"/>
              </w:rPr>
              <w:instrText>Interests</w:instrText>
            </w:r>
            <w:r w:rsidR="00B90BF4" w:rsidRPr="00FA0C7D">
              <w:rPr>
                <w:rFonts w:cstheme="minorHAnsi"/>
              </w:rPr>
              <w:instrText>:</w:instrText>
            </w:r>
            <w:r w:rsidR="00B90BF4" w:rsidRPr="00FA0C7D">
              <w:instrText xml:space="preserve">Register" </w:instrText>
            </w:r>
            <w:r w:rsidR="00B90BF4" w:rsidRPr="00FA0C7D">
              <w:rPr>
                <w:rFonts w:asciiTheme="minorHAnsi" w:hAnsiTheme="minorHAnsi" w:cstheme="minorHAnsi"/>
                <w:szCs w:val="24"/>
              </w:rPr>
              <w:fldChar w:fldCharType="end"/>
            </w:r>
            <w:r w:rsidRPr="00FA0C7D">
              <w:rPr>
                <w:rFonts w:asciiTheme="minorHAnsi" w:hAnsiTheme="minorHAnsi" w:cstheme="minorHAnsi"/>
                <w:szCs w:val="24"/>
              </w:rPr>
              <w:t xml:space="preserve"> form, recording details of any relationship or other financial or personal interest which might conflict with their duties to the SELEP</w:t>
            </w:r>
            <w:ins w:id="1394" w:author="Helen Dyer - Capital Programme Manager (SELEP)" w:date="2023-03-13T11:35:00Z">
              <w:r w:rsidR="003D17F7">
                <w:rPr>
                  <w:rFonts w:asciiTheme="minorHAnsi" w:hAnsiTheme="minorHAnsi" w:cstheme="minorHAnsi"/>
                  <w:szCs w:val="24"/>
                </w:rPr>
                <w:t>.</w:t>
              </w:r>
            </w:ins>
          </w:p>
        </w:tc>
      </w:tr>
      <w:tr w:rsidR="009F3464" w:rsidRPr="00FA0C7D" w14:paraId="110A5613"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00C922E0" w14:textId="4CCFB1A1"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Retained schemes</w:t>
            </w:r>
            <w:r w:rsidR="00157533" w:rsidRPr="00FA0C7D">
              <w:rPr>
                <w:rFonts w:asciiTheme="minorHAnsi" w:hAnsiTheme="minorHAnsi" w:cstheme="minorHAnsi"/>
                <w:szCs w:val="24"/>
              </w:rPr>
              <w:fldChar w:fldCharType="begin"/>
            </w:r>
            <w:r w:rsidR="00157533" w:rsidRPr="00FA0C7D">
              <w:instrText xml:space="preserve"> XE "</w:instrText>
            </w:r>
            <w:r w:rsidR="00157533" w:rsidRPr="00FA0C7D">
              <w:rPr>
                <w:rFonts w:asciiTheme="minorHAnsi" w:hAnsiTheme="minorHAnsi" w:cstheme="minorHAnsi"/>
                <w:szCs w:val="24"/>
              </w:rPr>
              <w:instrText>Retained schemes</w:instrText>
            </w:r>
            <w:r w:rsidR="00157533" w:rsidRPr="00FA0C7D">
              <w:instrText xml:space="preserve">" </w:instrText>
            </w:r>
            <w:r w:rsidR="00157533"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3F4BAD89" w14:textId="37F12580"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Projects which are included in the Growth Deal</w:t>
            </w:r>
            <w:r w:rsidR="004D1445" w:rsidRPr="00FA0C7D">
              <w:rPr>
                <w:rFonts w:asciiTheme="minorHAnsi" w:hAnsiTheme="minorHAnsi" w:cstheme="minorHAnsi"/>
                <w:szCs w:val="24"/>
              </w:rPr>
              <w:fldChar w:fldCharType="begin"/>
            </w:r>
            <w:r w:rsidR="004D1445" w:rsidRPr="00FA0C7D">
              <w:instrText xml:space="preserve"> XE "Growth Deal" </w:instrText>
            </w:r>
            <w:r w:rsidR="004D1445" w:rsidRPr="00FA0C7D">
              <w:rPr>
                <w:rFonts w:asciiTheme="minorHAnsi" w:hAnsiTheme="minorHAnsi" w:cstheme="minorHAnsi"/>
                <w:szCs w:val="24"/>
              </w:rPr>
              <w:fldChar w:fldCharType="end"/>
            </w:r>
            <w:r w:rsidRPr="00FA0C7D">
              <w:rPr>
                <w:rFonts w:asciiTheme="minorHAnsi" w:hAnsiTheme="minorHAnsi" w:cstheme="minorHAnsi"/>
                <w:szCs w:val="24"/>
              </w:rPr>
              <w:t xml:space="preserve"> and have been identified for LGF</w:t>
            </w:r>
            <w:r w:rsidR="00102C15" w:rsidRPr="00FA0C7D">
              <w:rPr>
                <w:rFonts w:asciiTheme="minorHAnsi" w:hAnsiTheme="minorHAnsi" w:cstheme="minorHAnsi"/>
                <w:szCs w:val="24"/>
              </w:rPr>
              <w:fldChar w:fldCharType="begin"/>
            </w:r>
            <w:r w:rsidR="00102C15" w:rsidRPr="00FA0C7D">
              <w:instrText xml:space="preserve"> XE "Local Growth Fund (LGF)" </w:instrText>
            </w:r>
            <w:r w:rsidR="00102C15" w:rsidRPr="00FA0C7D">
              <w:rPr>
                <w:rFonts w:asciiTheme="minorHAnsi" w:hAnsiTheme="minorHAnsi" w:cstheme="minorHAnsi"/>
                <w:szCs w:val="24"/>
              </w:rPr>
              <w:fldChar w:fldCharType="end"/>
            </w:r>
            <w:r w:rsidRPr="00FA0C7D">
              <w:rPr>
                <w:rFonts w:asciiTheme="minorHAnsi" w:hAnsiTheme="minorHAnsi" w:cstheme="minorHAnsi"/>
                <w:szCs w:val="24"/>
              </w:rPr>
              <w:t xml:space="preserve"> investment, but where the Department for Transport (DfT</w:t>
            </w:r>
            <w:ins w:id="1395" w:author="Helen Dyer - Capital Programme Manager (SELEP)" w:date="2023-03-13T11:36:00Z">
              <w:r w:rsidR="00FC28CB">
                <w:rPr>
                  <w:rFonts w:asciiTheme="minorHAnsi" w:hAnsiTheme="minorHAnsi" w:cstheme="minorHAnsi"/>
                  <w:szCs w:val="24"/>
                </w:rPr>
                <w:t>)</w:t>
              </w:r>
            </w:ins>
            <w:r w:rsidRPr="00FA0C7D">
              <w:rPr>
                <w:rFonts w:asciiTheme="minorHAnsi" w:hAnsiTheme="minorHAnsi" w:cstheme="minorHAnsi"/>
                <w:szCs w:val="24"/>
              </w:rPr>
              <w:t xml:space="preserve"> requires additional project progress reporting and/or business case approval by the DfT. </w:t>
            </w:r>
          </w:p>
          <w:p w14:paraId="554D4985" w14:textId="3DFA018F"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funding for these projects is received by the Accountable Body</w:t>
            </w:r>
            <w:r w:rsidR="00DB7FDE" w:rsidRPr="00FA0C7D">
              <w:rPr>
                <w:rFonts w:asciiTheme="minorHAnsi" w:hAnsiTheme="minorHAnsi" w:cstheme="minorHAnsi"/>
                <w:szCs w:val="24"/>
              </w:rPr>
              <w:fldChar w:fldCharType="begin"/>
            </w:r>
            <w:r w:rsidR="00DB7FDE" w:rsidRPr="00FA0C7D">
              <w:instrText xml:space="preserve"> XE "Accountable Body" </w:instrText>
            </w:r>
            <w:r w:rsidR="00DB7FDE" w:rsidRPr="00FA0C7D">
              <w:rPr>
                <w:rFonts w:asciiTheme="minorHAnsi" w:hAnsiTheme="minorHAnsi" w:cstheme="minorHAnsi"/>
                <w:szCs w:val="24"/>
              </w:rPr>
              <w:fldChar w:fldCharType="end"/>
            </w:r>
            <w:r w:rsidRPr="00FA0C7D">
              <w:rPr>
                <w:rFonts w:asciiTheme="minorHAnsi" w:hAnsiTheme="minorHAnsi" w:cstheme="minorHAnsi"/>
                <w:szCs w:val="24"/>
              </w:rPr>
              <w:t xml:space="preserve"> from the DfT directly, rather than via </w:t>
            </w:r>
            <w:r w:rsidRPr="008A378F">
              <w:rPr>
                <w:rFonts w:asciiTheme="minorHAnsi" w:hAnsiTheme="minorHAnsi" w:cstheme="minorHAnsi"/>
                <w:szCs w:val="24"/>
              </w:rPr>
              <w:t>MHCLG</w:t>
            </w:r>
            <w:r w:rsidR="00157533" w:rsidRPr="00FA0C7D">
              <w:rPr>
                <w:rFonts w:asciiTheme="minorHAnsi" w:hAnsiTheme="minorHAnsi" w:cstheme="minorHAnsi"/>
                <w:szCs w:val="24"/>
              </w:rPr>
              <w:fldChar w:fldCharType="begin"/>
            </w:r>
            <w:r w:rsidR="00157533" w:rsidRPr="00FA0C7D">
              <w:instrText xml:space="preserve"> XE "Government"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w:t>
            </w:r>
          </w:p>
        </w:tc>
      </w:tr>
      <w:tr w:rsidR="009F3464" w:rsidRPr="00FA0C7D" w14:paraId="38194583"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5494D9D0" w14:textId="767DE225"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Section 151</w:t>
            </w:r>
            <w:r w:rsidR="00157533" w:rsidRPr="00FA0C7D">
              <w:rPr>
                <w:rFonts w:asciiTheme="minorHAnsi" w:hAnsiTheme="minorHAnsi" w:cstheme="minorHAnsi"/>
                <w:szCs w:val="24"/>
              </w:rPr>
              <w:fldChar w:fldCharType="begin"/>
            </w:r>
            <w:r w:rsidR="00157533" w:rsidRPr="00FA0C7D">
              <w:instrText xml:space="preserve"> XE "Section 151 Officer"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Officer</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6D74E244" w14:textId="5FA9F073"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An officer appointed under section 151</w:t>
            </w:r>
            <w:r w:rsidR="00157533" w:rsidRPr="00FA0C7D">
              <w:rPr>
                <w:rFonts w:asciiTheme="minorHAnsi" w:hAnsiTheme="minorHAnsi" w:cstheme="minorHAnsi"/>
                <w:szCs w:val="24"/>
              </w:rPr>
              <w:fldChar w:fldCharType="begin"/>
            </w:r>
            <w:r w:rsidR="00157533" w:rsidRPr="00FA0C7D">
              <w:instrText xml:space="preserve"> XE "Section 151 Officer"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of the Local Government</w:t>
            </w:r>
            <w:r w:rsidR="00157533" w:rsidRPr="00FA0C7D">
              <w:rPr>
                <w:rFonts w:asciiTheme="minorHAnsi" w:hAnsiTheme="minorHAnsi" w:cstheme="minorHAnsi"/>
                <w:szCs w:val="24"/>
              </w:rPr>
              <w:fldChar w:fldCharType="begin"/>
            </w:r>
            <w:r w:rsidR="00157533" w:rsidRPr="00FA0C7D">
              <w:instrText xml:space="preserve"> XE "Government"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Act 1972 which requires every Local Authority to appoint a suitably qualified officer responsible for the proper administration of its affairs.</w:t>
            </w:r>
          </w:p>
        </w:tc>
      </w:tr>
      <w:tr w:rsidR="009F3464" w:rsidRPr="00FA0C7D" w14:paraId="4F38CD6C"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3C8C8157" w14:textId="447B00D2"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Sector Support</w:t>
            </w:r>
            <w:r w:rsidR="00157533" w:rsidRPr="00FA0C7D">
              <w:rPr>
                <w:rFonts w:asciiTheme="minorHAnsi" w:hAnsiTheme="minorHAnsi" w:cstheme="minorHAnsi"/>
                <w:szCs w:val="24"/>
              </w:rPr>
              <w:fldChar w:fldCharType="begin"/>
            </w:r>
            <w:r w:rsidR="00157533" w:rsidRPr="00FA0C7D">
              <w:instrText xml:space="preserve"> XE "Sector Support Fund (SSF)"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Fund</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754ABCC5" w14:textId="1625611B"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A revenue grant, funded through Growing Places Fund revenue, aimed at supporting the work of the SELEP sector working groups</w:t>
            </w:r>
            <w:r w:rsidR="007A2C72" w:rsidRPr="00FA0C7D">
              <w:rPr>
                <w:rFonts w:asciiTheme="minorHAnsi" w:hAnsiTheme="minorHAnsi" w:cstheme="minorHAnsi"/>
                <w:szCs w:val="24"/>
              </w:rPr>
              <w:fldChar w:fldCharType="begin"/>
            </w:r>
            <w:r w:rsidR="007A2C72" w:rsidRPr="00FA0C7D">
              <w:instrText xml:space="preserve"> XE "</w:instrText>
            </w:r>
            <w:r w:rsidR="007A2C72" w:rsidRPr="00FA0C7D">
              <w:rPr>
                <w:rFonts w:asciiTheme="minorHAnsi" w:hAnsiTheme="minorHAnsi" w:cstheme="minorHAnsi"/>
                <w:szCs w:val="24"/>
              </w:rPr>
              <w:instrText>Working Groups</w:instrText>
            </w:r>
            <w:r w:rsidR="007A2C72" w:rsidRPr="00FA0C7D">
              <w:instrText xml:space="preserve">" </w:instrText>
            </w:r>
            <w:r w:rsidR="007A2C72" w:rsidRPr="00FA0C7D">
              <w:rPr>
                <w:rFonts w:asciiTheme="minorHAnsi" w:hAnsiTheme="minorHAnsi" w:cstheme="minorHAnsi"/>
                <w:szCs w:val="24"/>
              </w:rPr>
              <w:fldChar w:fldCharType="end"/>
            </w:r>
            <w:r w:rsidRPr="00FA0C7D">
              <w:rPr>
                <w:rFonts w:asciiTheme="minorHAnsi" w:hAnsiTheme="minorHAnsi" w:cstheme="minorHAnsi"/>
                <w:szCs w:val="24"/>
              </w:rPr>
              <w:t>.</w:t>
            </w:r>
          </w:p>
        </w:tc>
      </w:tr>
      <w:tr w:rsidR="009F3464" w:rsidRPr="00FA0C7D" w14:paraId="16867A95"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512D8BD0" w14:textId="77777777"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SELEP</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5B5993C3" w14:textId="675C4AB8"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South East Local Enterprise Partnership (SELEP</w:t>
            </w:r>
            <w:r w:rsidR="00AD5B83" w:rsidRPr="00FA0C7D">
              <w:rPr>
                <w:rFonts w:asciiTheme="minorHAnsi" w:hAnsiTheme="minorHAnsi" w:cstheme="minorHAnsi"/>
                <w:szCs w:val="24"/>
              </w:rPr>
              <w:t xml:space="preserve"> Ltd</w:t>
            </w:r>
            <w:r w:rsidR="00157533" w:rsidRPr="00FA0C7D">
              <w:rPr>
                <w:rFonts w:asciiTheme="minorHAnsi" w:hAnsiTheme="minorHAnsi" w:cstheme="minorHAnsi"/>
                <w:szCs w:val="24"/>
              </w:rPr>
              <w:fldChar w:fldCharType="begin"/>
            </w:r>
            <w:r w:rsidR="00157533" w:rsidRPr="00FA0C7D">
              <w:instrText xml:space="preserve"> XE "SELEP Ltd"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is one of 38 LEPs, established to provide the clear vision and strategic leadership to drive sustainable private sector-led growth and job creation in their area.</w:t>
            </w:r>
          </w:p>
        </w:tc>
      </w:tr>
      <w:tr w:rsidR="009F3464" w:rsidRPr="00FA0C7D" w14:paraId="6FDB4E6E"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40195855" w14:textId="65DFE8F8"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SLA</w:t>
            </w:r>
            <w:r w:rsidR="003F5137" w:rsidRPr="00FA0C7D">
              <w:rPr>
                <w:rFonts w:asciiTheme="minorHAnsi" w:hAnsiTheme="minorHAnsi" w:cstheme="minorHAnsi"/>
                <w:szCs w:val="24"/>
              </w:rPr>
              <w:fldChar w:fldCharType="begin"/>
            </w:r>
            <w:r w:rsidR="003F5137" w:rsidRPr="00FA0C7D">
              <w:instrText xml:space="preserve"> XE "Service Level Agreement (SLA)" </w:instrText>
            </w:r>
            <w:r w:rsidR="003F5137"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75E832E" w14:textId="4F32133A"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A service-level agreement (SLA</w:t>
            </w:r>
            <w:r w:rsidR="003F5137" w:rsidRPr="00FA0C7D">
              <w:rPr>
                <w:rFonts w:asciiTheme="minorHAnsi" w:hAnsiTheme="minorHAnsi" w:cstheme="minorHAnsi"/>
                <w:szCs w:val="24"/>
              </w:rPr>
              <w:fldChar w:fldCharType="begin"/>
            </w:r>
            <w:r w:rsidR="003F5137" w:rsidRPr="00FA0C7D">
              <w:instrText xml:space="preserve"> XE "Service Level Agreement (SLA)" </w:instrText>
            </w:r>
            <w:r w:rsidR="003F5137" w:rsidRPr="00FA0C7D">
              <w:rPr>
                <w:rFonts w:asciiTheme="minorHAnsi" w:hAnsiTheme="minorHAnsi" w:cstheme="minorHAnsi"/>
                <w:szCs w:val="24"/>
              </w:rPr>
              <w:fldChar w:fldCharType="end"/>
            </w:r>
            <w:r w:rsidRPr="00FA0C7D">
              <w:rPr>
                <w:rFonts w:asciiTheme="minorHAnsi" w:hAnsiTheme="minorHAnsi" w:cstheme="minorHAnsi"/>
                <w:szCs w:val="24"/>
              </w:rPr>
              <w:t xml:space="preserve">) is the agreement under </w:t>
            </w:r>
            <w:r w:rsidR="00793ABF" w:rsidRPr="00FA0C7D">
              <w:rPr>
                <w:rFonts w:asciiTheme="minorHAnsi" w:hAnsiTheme="minorHAnsi" w:cstheme="minorHAnsi"/>
                <w:szCs w:val="24"/>
              </w:rPr>
              <w:t>which funding</w:t>
            </w:r>
            <w:r w:rsidRPr="00FA0C7D">
              <w:rPr>
                <w:rFonts w:asciiTheme="minorHAnsi" w:hAnsiTheme="minorHAnsi" w:cstheme="minorHAnsi"/>
                <w:szCs w:val="24"/>
              </w:rPr>
              <w:t xml:space="preserve"> is transferred between the Accountable Body</w:t>
            </w:r>
            <w:r w:rsidR="00DB7FDE" w:rsidRPr="00FA0C7D">
              <w:rPr>
                <w:rFonts w:asciiTheme="minorHAnsi" w:hAnsiTheme="minorHAnsi" w:cstheme="minorHAnsi"/>
                <w:szCs w:val="24"/>
              </w:rPr>
              <w:fldChar w:fldCharType="begin"/>
            </w:r>
            <w:r w:rsidR="00DB7FDE" w:rsidRPr="00FA0C7D">
              <w:instrText xml:space="preserve"> XE "Accountable Body" </w:instrText>
            </w:r>
            <w:r w:rsidR="00DB7FDE" w:rsidRPr="00FA0C7D">
              <w:rPr>
                <w:rFonts w:asciiTheme="minorHAnsi" w:hAnsiTheme="minorHAnsi" w:cstheme="minorHAnsi"/>
                <w:szCs w:val="24"/>
              </w:rPr>
              <w:fldChar w:fldCharType="end"/>
            </w:r>
            <w:r w:rsidRPr="00FA0C7D">
              <w:rPr>
                <w:rFonts w:asciiTheme="minorHAnsi" w:hAnsiTheme="minorHAnsi" w:cstheme="minorHAnsi"/>
                <w:szCs w:val="24"/>
              </w:rPr>
              <w:t>, Essex County Council</w:t>
            </w:r>
            <w:r w:rsidR="00157533" w:rsidRPr="00FA0C7D">
              <w:rPr>
                <w:rFonts w:asciiTheme="minorHAnsi" w:hAnsiTheme="minorHAnsi" w:cstheme="minorHAnsi"/>
                <w:szCs w:val="24"/>
              </w:rPr>
              <w:fldChar w:fldCharType="begin"/>
            </w:r>
            <w:r w:rsidR="00157533" w:rsidRPr="00FA0C7D">
              <w:instrText xml:space="preserve"> XE "Accountable Body" </w:instrText>
            </w:r>
            <w:r w:rsidR="00157533" w:rsidRPr="00FA0C7D">
              <w:rPr>
                <w:rFonts w:asciiTheme="minorHAnsi" w:hAnsiTheme="minorHAnsi" w:cstheme="minorHAnsi"/>
                <w:szCs w:val="24"/>
              </w:rPr>
              <w:fldChar w:fldCharType="end"/>
            </w:r>
            <w:r w:rsidRPr="00FA0C7D">
              <w:rPr>
                <w:rFonts w:asciiTheme="minorHAnsi" w:hAnsiTheme="minorHAnsi" w:cstheme="minorHAnsi"/>
                <w:szCs w:val="24"/>
              </w:rPr>
              <w:t xml:space="preserve"> and the Partner Authorities. </w:t>
            </w:r>
          </w:p>
        </w:tc>
      </w:tr>
      <w:tr w:rsidR="009F3464" w:rsidRPr="00FA0C7D" w14:paraId="46342BF6"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4B5CC02E" w14:textId="77777777"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Slippage</w:t>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4045860B" w14:textId="473E7C0B"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Slippage refers to the amount of grant funding which is no</w:t>
            </w:r>
            <w:ins w:id="1396" w:author="Helen Dyer - Capital Programme Manager (SELEP)" w:date="2023-03-13T11:37:00Z">
              <w:r w:rsidR="00B55933">
                <w:rPr>
                  <w:rFonts w:asciiTheme="minorHAnsi" w:hAnsiTheme="minorHAnsi" w:cstheme="minorHAnsi"/>
                  <w:szCs w:val="24"/>
                </w:rPr>
                <w:t>t</w:t>
              </w:r>
            </w:ins>
            <w:r w:rsidRPr="00FA0C7D">
              <w:rPr>
                <w:rFonts w:asciiTheme="minorHAnsi" w:hAnsiTheme="minorHAnsi" w:cstheme="minorHAnsi"/>
                <w:szCs w:val="24"/>
              </w:rPr>
              <w:t xml:space="preserve"> spent within the financial year in which it was received. </w:t>
            </w:r>
          </w:p>
        </w:tc>
      </w:tr>
      <w:tr w:rsidR="009F3464" w:rsidRPr="00FA0C7D" w14:paraId="75EF7BB5"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5A875FA5" w14:textId="3D960F33"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SME</w:t>
            </w:r>
            <w:r w:rsidR="003F5137" w:rsidRPr="00FA0C7D">
              <w:rPr>
                <w:rFonts w:asciiTheme="minorHAnsi" w:hAnsiTheme="minorHAnsi" w:cstheme="minorHAnsi"/>
                <w:szCs w:val="24"/>
              </w:rPr>
              <w:fldChar w:fldCharType="begin"/>
            </w:r>
            <w:r w:rsidR="003F5137" w:rsidRPr="00FA0C7D">
              <w:instrText xml:space="preserve"> XE "Small and Medium Enterprise (SME)" </w:instrText>
            </w:r>
            <w:r w:rsidR="003F5137"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166D30A2" w14:textId="5CF09FD0"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Small and medium sized enterprises</w:t>
            </w:r>
            <w:r w:rsidR="00AF646E" w:rsidRPr="00FA0C7D">
              <w:rPr>
                <w:rFonts w:asciiTheme="minorHAnsi" w:hAnsiTheme="minorHAnsi" w:cstheme="minorHAnsi"/>
                <w:szCs w:val="24"/>
              </w:rPr>
              <w:t xml:space="preserve"> or subject matter expert</w:t>
            </w:r>
            <w:ins w:id="1397" w:author="Helen Dyer - Capital Programme Manager (SELEP)" w:date="2023-03-13T11:37:00Z">
              <w:r w:rsidR="00B930EB">
                <w:rPr>
                  <w:rFonts w:asciiTheme="minorHAnsi" w:hAnsiTheme="minorHAnsi" w:cstheme="minorHAnsi"/>
                  <w:szCs w:val="24"/>
                </w:rPr>
                <w:t>.</w:t>
              </w:r>
            </w:ins>
          </w:p>
        </w:tc>
      </w:tr>
      <w:tr w:rsidR="009F3464" w:rsidRPr="00FA0C7D" w14:paraId="3F565E19"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7F69CC2E" w14:textId="23FCEA49"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Social Value</w:t>
            </w:r>
            <w:r w:rsidR="003F5137" w:rsidRPr="00FA0C7D">
              <w:rPr>
                <w:rFonts w:asciiTheme="minorHAnsi" w:hAnsiTheme="minorHAnsi" w:cstheme="minorHAnsi"/>
                <w:szCs w:val="24"/>
              </w:rPr>
              <w:fldChar w:fldCharType="begin"/>
            </w:r>
            <w:r w:rsidR="003F5137" w:rsidRPr="00FA0C7D">
              <w:instrText xml:space="preserve"> XE "</w:instrText>
            </w:r>
            <w:r w:rsidR="003F5137" w:rsidRPr="00FA0C7D">
              <w:rPr>
                <w:rFonts w:asciiTheme="minorHAnsi" w:hAnsiTheme="minorHAnsi" w:cstheme="minorHAnsi"/>
                <w:szCs w:val="24"/>
              </w:rPr>
              <w:instrText>Social Value</w:instrText>
            </w:r>
            <w:r w:rsidR="003F5137" w:rsidRPr="00FA0C7D">
              <w:instrText xml:space="preserve">" </w:instrText>
            </w:r>
            <w:r w:rsidR="003F5137"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18CB039D"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Added economic, social or environmental benefits.</w:t>
            </w:r>
          </w:p>
        </w:tc>
      </w:tr>
      <w:tr w:rsidR="009F3464" w:rsidRPr="00FA0C7D" w14:paraId="7F98CD4B"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6F64CA88" w14:textId="20F6F748"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Strategic Board</w:t>
            </w:r>
            <w:r w:rsidR="003F5137" w:rsidRPr="00FA0C7D">
              <w:rPr>
                <w:rFonts w:asciiTheme="minorHAnsi" w:hAnsiTheme="minorHAnsi" w:cstheme="minorHAnsi"/>
                <w:szCs w:val="24"/>
              </w:rPr>
              <w:fldChar w:fldCharType="begin"/>
            </w:r>
            <w:r w:rsidR="003F5137" w:rsidRPr="00FA0C7D">
              <w:instrText xml:space="preserve"> XE "Strategic Board" </w:instrText>
            </w:r>
            <w:r w:rsidR="003F5137"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08BAC15D" w14:textId="0CBF4E4F"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primary private/public partnership board within the SELEP structure. It is responsible for providing clear strategic direction and leadership</w:t>
            </w:r>
            <w:ins w:id="1398" w:author="Helen Dyer - Capital Programme Manager (SELEP)" w:date="2023-03-13T11:38:00Z">
              <w:r w:rsidR="00B930EB">
                <w:rPr>
                  <w:rFonts w:asciiTheme="minorHAnsi" w:hAnsiTheme="minorHAnsi" w:cstheme="minorHAnsi"/>
                  <w:szCs w:val="24"/>
                </w:rPr>
                <w:t>.</w:t>
              </w:r>
            </w:ins>
          </w:p>
        </w:tc>
      </w:tr>
      <w:tr w:rsidR="009F3464" w:rsidRPr="00FA0C7D" w14:paraId="0374D832"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2408C583" w14:textId="1468C0D3"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Terms of Reference</w:t>
            </w:r>
            <w:r w:rsidR="008D28A7" w:rsidRPr="00FA0C7D">
              <w:rPr>
                <w:rFonts w:asciiTheme="minorHAnsi" w:hAnsiTheme="minorHAnsi" w:cstheme="minorHAnsi"/>
                <w:szCs w:val="24"/>
              </w:rPr>
              <w:fldChar w:fldCharType="begin"/>
            </w:r>
            <w:r w:rsidR="008D28A7" w:rsidRPr="00FA0C7D">
              <w:instrText xml:space="preserve"> XE "</w:instrText>
            </w:r>
            <w:r w:rsidR="008D28A7" w:rsidRPr="00FA0C7D">
              <w:rPr>
                <w:rFonts w:asciiTheme="minorHAnsi" w:hAnsiTheme="minorHAnsi" w:cstheme="minorHAnsi"/>
              </w:rPr>
              <w:instrText>Terms of Reference</w:instrText>
            </w:r>
            <w:r w:rsidR="008D28A7" w:rsidRPr="00FA0C7D">
              <w:instrText xml:space="preserve">" </w:instrText>
            </w:r>
            <w:r w:rsidR="008D28A7"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7F8DF173"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The scope and limitations of an activity or area of knowledge.</w:t>
            </w:r>
          </w:p>
        </w:tc>
      </w:tr>
      <w:tr w:rsidR="009F3464" w:rsidRPr="00FA0C7D" w14:paraId="096AAD73"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34969CC1" w14:textId="368A9D92"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VCSE</w:t>
            </w:r>
            <w:r w:rsidR="008D28A7" w:rsidRPr="00FA0C7D">
              <w:rPr>
                <w:rFonts w:asciiTheme="minorHAnsi" w:hAnsiTheme="minorHAnsi" w:cstheme="minorHAnsi"/>
                <w:szCs w:val="24"/>
              </w:rPr>
              <w:fldChar w:fldCharType="begin"/>
            </w:r>
            <w:r w:rsidR="008D28A7" w:rsidRPr="00FA0C7D">
              <w:instrText xml:space="preserve"> XE "Voluntary, Charity and Social Enterprise (VCSE)" </w:instrText>
            </w:r>
            <w:r w:rsidR="008D28A7"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1108607F" w14:textId="77777777"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Voluntary Community and Social Enterprise.</w:t>
            </w:r>
          </w:p>
        </w:tc>
      </w:tr>
      <w:tr w:rsidR="009F3464" w:rsidRPr="00FA0C7D" w14:paraId="7E2E7DEC" w14:textId="77777777" w:rsidTr="001A1C31">
        <w:tc>
          <w:tcPr>
            <w:tcW w:w="3689" w:type="dxa"/>
            <w:tcBorders>
              <w:top w:val="single" w:sz="4" w:space="0" w:color="B8B8B8" w:themeColor="background2" w:themeShade="BF"/>
              <w:left w:val="nil"/>
              <w:bottom w:val="single" w:sz="4" w:space="0" w:color="B8B8B8" w:themeColor="background2" w:themeShade="BF"/>
              <w:right w:val="nil"/>
            </w:tcBorders>
            <w:hideMark/>
          </w:tcPr>
          <w:p w14:paraId="5C8CC8ED" w14:textId="45F7BE03" w:rsidR="009F3464" w:rsidRPr="00FA0C7D" w:rsidRDefault="009F3464" w:rsidP="001A1C31">
            <w:pPr>
              <w:tabs>
                <w:tab w:val="left" w:pos="1290"/>
              </w:tabs>
              <w:jc w:val="right"/>
              <w:rPr>
                <w:rFonts w:asciiTheme="minorHAnsi" w:hAnsiTheme="minorHAnsi" w:cstheme="minorHAnsi"/>
                <w:szCs w:val="24"/>
              </w:rPr>
            </w:pPr>
            <w:r w:rsidRPr="00FA0C7D">
              <w:rPr>
                <w:rFonts w:asciiTheme="minorHAnsi" w:hAnsiTheme="minorHAnsi" w:cstheme="minorHAnsi"/>
                <w:szCs w:val="24"/>
              </w:rPr>
              <w:t>WebTAG</w:t>
            </w:r>
            <w:r w:rsidR="007A2C72" w:rsidRPr="00FA0C7D">
              <w:rPr>
                <w:rFonts w:asciiTheme="minorHAnsi" w:hAnsiTheme="minorHAnsi" w:cstheme="minorHAnsi"/>
                <w:szCs w:val="24"/>
              </w:rPr>
              <w:fldChar w:fldCharType="begin"/>
            </w:r>
            <w:r w:rsidR="007A2C72" w:rsidRPr="00FA0C7D">
              <w:instrText xml:space="preserve"> XE "WebTAG" </w:instrText>
            </w:r>
            <w:r w:rsidR="007A2C72"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single" w:sz="4" w:space="0" w:color="B8B8B8" w:themeColor="background2" w:themeShade="BF"/>
              <w:right w:val="nil"/>
            </w:tcBorders>
            <w:hideMark/>
          </w:tcPr>
          <w:p w14:paraId="20051620" w14:textId="6906081D"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WebTAG</w:t>
            </w:r>
            <w:r w:rsidR="007A2C72" w:rsidRPr="00FA0C7D">
              <w:rPr>
                <w:rFonts w:asciiTheme="minorHAnsi" w:hAnsiTheme="minorHAnsi" w:cstheme="minorHAnsi"/>
                <w:szCs w:val="24"/>
              </w:rPr>
              <w:fldChar w:fldCharType="begin"/>
            </w:r>
            <w:r w:rsidR="007A2C72" w:rsidRPr="00FA0C7D">
              <w:instrText xml:space="preserve"> XE "WebTAG" </w:instrText>
            </w:r>
            <w:r w:rsidR="007A2C72" w:rsidRPr="00FA0C7D">
              <w:rPr>
                <w:rFonts w:asciiTheme="minorHAnsi" w:hAnsiTheme="minorHAnsi" w:cstheme="minorHAnsi"/>
                <w:szCs w:val="24"/>
              </w:rPr>
              <w:fldChar w:fldCharType="end"/>
            </w:r>
            <w:r w:rsidRPr="00FA0C7D">
              <w:rPr>
                <w:rFonts w:asciiTheme="minorHAnsi" w:hAnsiTheme="minorHAnsi" w:cstheme="minorHAnsi"/>
                <w:szCs w:val="24"/>
              </w:rPr>
              <w:t xml:space="preserve"> is the Department for Transport web-based transport analysis guidance (TAG) which provides information on the role of transport modelling and appraisal.</w:t>
            </w:r>
          </w:p>
        </w:tc>
      </w:tr>
      <w:tr w:rsidR="009F3464" w:rsidRPr="00FA0C7D" w14:paraId="178A4F36" w14:textId="77777777" w:rsidTr="001A1C31">
        <w:tc>
          <w:tcPr>
            <w:tcW w:w="3689" w:type="dxa"/>
            <w:tcBorders>
              <w:top w:val="single" w:sz="4" w:space="0" w:color="B8B8B8" w:themeColor="background2" w:themeShade="BF"/>
              <w:left w:val="nil"/>
              <w:bottom w:val="nil"/>
              <w:right w:val="nil"/>
            </w:tcBorders>
            <w:hideMark/>
          </w:tcPr>
          <w:p w14:paraId="58A1BEB2" w14:textId="52A0E430" w:rsidR="009F3464" w:rsidRPr="00FA0C7D" w:rsidRDefault="009F3464" w:rsidP="001A1C31">
            <w:pPr>
              <w:jc w:val="right"/>
              <w:rPr>
                <w:rFonts w:asciiTheme="minorHAnsi" w:hAnsiTheme="minorHAnsi" w:cstheme="minorHAnsi"/>
                <w:szCs w:val="24"/>
              </w:rPr>
            </w:pPr>
            <w:r w:rsidRPr="00FA0C7D">
              <w:rPr>
                <w:rFonts w:asciiTheme="minorHAnsi" w:hAnsiTheme="minorHAnsi" w:cstheme="minorHAnsi"/>
                <w:szCs w:val="24"/>
              </w:rPr>
              <w:t>Working Groups</w:t>
            </w:r>
            <w:r w:rsidR="007A2C72" w:rsidRPr="00FA0C7D">
              <w:rPr>
                <w:rFonts w:asciiTheme="minorHAnsi" w:hAnsiTheme="minorHAnsi" w:cstheme="minorHAnsi"/>
                <w:szCs w:val="24"/>
              </w:rPr>
              <w:fldChar w:fldCharType="begin"/>
            </w:r>
            <w:r w:rsidR="007A2C72" w:rsidRPr="00FA0C7D">
              <w:instrText xml:space="preserve"> XE "</w:instrText>
            </w:r>
            <w:r w:rsidR="007A2C72" w:rsidRPr="00FA0C7D">
              <w:rPr>
                <w:rFonts w:asciiTheme="minorHAnsi" w:hAnsiTheme="minorHAnsi" w:cstheme="minorHAnsi"/>
                <w:szCs w:val="24"/>
              </w:rPr>
              <w:instrText>Working Groups</w:instrText>
            </w:r>
            <w:r w:rsidR="007A2C72" w:rsidRPr="00FA0C7D">
              <w:instrText xml:space="preserve">" </w:instrText>
            </w:r>
            <w:r w:rsidR="007A2C72" w:rsidRPr="00FA0C7D">
              <w:rPr>
                <w:rFonts w:asciiTheme="minorHAnsi" w:hAnsiTheme="minorHAnsi" w:cstheme="minorHAnsi"/>
                <w:szCs w:val="24"/>
              </w:rPr>
              <w:fldChar w:fldCharType="end"/>
            </w:r>
          </w:p>
        </w:tc>
        <w:tc>
          <w:tcPr>
            <w:tcW w:w="7505" w:type="dxa"/>
            <w:tcBorders>
              <w:top w:val="single" w:sz="4" w:space="0" w:color="B8B8B8" w:themeColor="background2" w:themeShade="BF"/>
              <w:left w:val="nil"/>
              <w:bottom w:val="nil"/>
              <w:right w:val="nil"/>
            </w:tcBorders>
            <w:hideMark/>
          </w:tcPr>
          <w:p w14:paraId="501D8529" w14:textId="07BBD5B8" w:rsidR="009F3464" w:rsidRPr="00FA0C7D" w:rsidRDefault="009F3464" w:rsidP="001A1C31">
            <w:pPr>
              <w:rPr>
                <w:rFonts w:asciiTheme="minorHAnsi" w:hAnsiTheme="minorHAnsi" w:cstheme="minorHAnsi"/>
                <w:szCs w:val="24"/>
              </w:rPr>
            </w:pPr>
            <w:r w:rsidRPr="00FA0C7D">
              <w:rPr>
                <w:rFonts w:asciiTheme="minorHAnsi" w:hAnsiTheme="minorHAnsi" w:cstheme="minorHAnsi"/>
                <w:szCs w:val="24"/>
              </w:rPr>
              <w:t>Informal non-decision-making groups intended to provide expertise and support to the Strategic and Accountability Board</w:t>
            </w:r>
            <w:ins w:id="1399" w:author="Helen Dyer - Capital Programme Manager (SELEP)" w:date="2023-03-13T11:38:00Z">
              <w:r w:rsidR="00B930EB">
                <w:rPr>
                  <w:rFonts w:asciiTheme="minorHAnsi" w:hAnsiTheme="minorHAnsi" w:cstheme="minorHAnsi"/>
                  <w:szCs w:val="24"/>
                </w:rPr>
                <w:t>s.</w:t>
              </w:r>
            </w:ins>
            <w:r w:rsidR="00DB7FDE" w:rsidRPr="00FA0C7D">
              <w:rPr>
                <w:rFonts w:asciiTheme="minorHAnsi" w:hAnsiTheme="minorHAnsi" w:cstheme="minorHAnsi"/>
                <w:szCs w:val="24"/>
              </w:rPr>
              <w:fldChar w:fldCharType="begin"/>
            </w:r>
            <w:r w:rsidR="00DB7FDE" w:rsidRPr="00FA0C7D">
              <w:instrText xml:space="preserve"> XE "Accountability Board" </w:instrText>
            </w:r>
            <w:r w:rsidR="00DB7FDE" w:rsidRPr="00FA0C7D">
              <w:rPr>
                <w:rFonts w:asciiTheme="minorHAnsi" w:hAnsiTheme="minorHAnsi" w:cstheme="minorHAnsi"/>
                <w:szCs w:val="24"/>
              </w:rPr>
              <w:fldChar w:fldCharType="end"/>
            </w:r>
          </w:p>
        </w:tc>
      </w:tr>
    </w:tbl>
    <w:p w14:paraId="35672332" w14:textId="77777777" w:rsidR="009F3464" w:rsidRPr="00FA0C7D" w:rsidRDefault="009F3464" w:rsidP="009F3464">
      <w:pPr>
        <w:rPr>
          <w:lang w:eastAsia="en-GB"/>
        </w:rPr>
      </w:pPr>
    </w:p>
    <w:p w14:paraId="05787E8A" w14:textId="36028BE7" w:rsidR="009F3464" w:rsidRPr="00FA0C7D" w:rsidRDefault="009F3464" w:rsidP="004449AA">
      <w:pPr>
        <w:pStyle w:val="Heading3"/>
        <w:numPr>
          <w:ilvl w:val="0"/>
          <w:numId w:val="0"/>
        </w:numPr>
        <w:ind w:left="851"/>
        <w:sectPr w:rsidR="009F3464" w:rsidRPr="00FA0C7D" w:rsidSect="001B63BB">
          <w:headerReference w:type="default" r:id="rId97"/>
          <w:pgSz w:w="11906" w:h="16838"/>
          <w:pgMar w:top="567" w:right="425" w:bottom="567" w:left="425" w:header="1474" w:footer="1077" w:gutter="0"/>
          <w:cols w:space="708"/>
          <w:docGrid w:linePitch="360"/>
        </w:sectPr>
      </w:pPr>
      <w:bookmarkStart w:id="1400" w:name="G"/>
      <w:bookmarkStart w:id="1401" w:name="H"/>
      <w:bookmarkEnd w:id="1400"/>
      <w:bookmarkEnd w:id="1401"/>
    </w:p>
    <w:p w14:paraId="5C53F5E0" w14:textId="07619046" w:rsidR="000A51BA" w:rsidRPr="00FA0C7D" w:rsidRDefault="009407EF" w:rsidP="009407EF">
      <w:pPr>
        <w:pStyle w:val="Heading1"/>
      </w:pPr>
      <w:bookmarkStart w:id="1402" w:name="_Toc25839146"/>
      <w:bookmarkStart w:id="1403" w:name="_Toc29296795"/>
      <w:bookmarkStart w:id="1404" w:name="_Toc102055344"/>
      <w:r w:rsidRPr="00FA0C7D">
        <w:t>Section 9: Index</w:t>
      </w:r>
      <w:bookmarkEnd w:id="1402"/>
      <w:bookmarkEnd w:id="1403"/>
      <w:bookmarkEnd w:id="1404"/>
    </w:p>
    <w:p w14:paraId="0A3793A8" w14:textId="77777777" w:rsidR="00924358" w:rsidRPr="00FA0C7D" w:rsidRDefault="00924358" w:rsidP="00F94DDF">
      <w:pPr>
        <w:pStyle w:val="Index1"/>
        <w:rPr>
          <w:lang w:eastAsia="en-GB"/>
        </w:rPr>
        <w:sectPr w:rsidR="00924358" w:rsidRPr="00FA0C7D" w:rsidSect="007A2C72">
          <w:headerReference w:type="default" r:id="rId98"/>
          <w:footerReference w:type="default" r:id="rId99"/>
          <w:pgSz w:w="11906" w:h="16838"/>
          <w:pgMar w:top="567" w:right="425" w:bottom="567" w:left="425" w:header="1474" w:footer="1077" w:gutter="0"/>
          <w:cols w:space="708"/>
          <w:docGrid w:linePitch="360"/>
        </w:sectPr>
      </w:pPr>
    </w:p>
    <w:p w14:paraId="45EA9171" w14:textId="72217FFA" w:rsidR="007A2C72" w:rsidRPr="00FA0C7D" w:rsidRDefault="007A2C72" w:rsidP="00F94DDF">
      <w:pPr>
        <w:pStyle w:val="Index1"/>
      </w:pPr>
      <w:r w:rsidRPr="00FA0C7D">
        <w:rPr>
          <w:lang w:eastAsia="en-GB"/>
        </w:rPr>
        <w:t>Accountability Board</w:t>
      </w:r>
      <w:r w:rsidRPr="00FA0C7D">
        <w:rPr>
          <w:lang w:eastAsia="en-GB"/>
        </w:rPr>
        <w:tab/>
      </w:r>
      <w:r w:rsidRPr="00FA0C7D">
        <w:t>2-3, 6, 9-11, 13, 17</w:t>
      </w:r>
      <w:r w:rsidR="00924358" w:rsidRPr="00FA0C7D">
        <w:t>-</w:t>
      </w:r>
      <w:r w:rsidRPr="00FA0C7D">
        <w:t>19, 22</w:t>
      </w:r>
      <w:r w:rsidR="00924358" w:rsidRPr="00FA0C7D">
        <w:t>-</w:t>
      </w:r>
      <w:r w:rsidRPr="00FA0C7D">
        <w:t>23, 25</w:t>
      </w:r>
      <w:r w:rsidR="00924358" w:rsidRPr="00FA0C7D">
        <w:t>-</w:t>
      </w:r>
      <w:r w:rsidRPr="00FA0C7D">
        <w:t>27, 29, 34, 36</w:t>
      </w:r>
      <w:r w:rsidR="00924358" w:rsidRPr="00FA0C7D">
        <w:t>-</w:t>
      </w:r>
      <w:r w:rsidRPr="00FA0C7D">
        <w:t>39, 43</w:t>
      </w:r>
      <w:r w:rsidR="00924358" w:rsidRPr="00FA0C7D">
        <w:t>-</w:t>
      </w:r>
      <w:r w:rsidRPr="00FA0C7D">
        <w:t>46, 48</w:t>
      </w:r>
      <w:r w:rsidR="00924358" w:rsidRPr="00FA0C7D">
        <w:t>-</w:t>
      </w:r>
      <w:r w:rsidRPr="00FA0C7D">
        <w:t>50, 52</w:t>
      </w:r>
      <w:r w:rsidR="00924358" w:rsidRPr="00FA0C7D">
        <w:t>-</w:t>
      </w:r>
      <w:r w:rsidRPr="00FA0C7D">
        <w:t xml:space="preserve"> 62, 64</w:t>
      </w:r>
      <w:r w:rsidR="00924358" w:rsidRPr="00FA0C7D">
        <w:t>-</w:t>
      </w:r>
      <w:r w:rsidRPr="00FA0C7D">
        <w:t xml:space="preserve"> 66</w:t>
      </w:r>
    </w:p>
    <w:p w14:paraId="78FBF261" w14:textId="61E235F5" w:rsidR="00924358" w:rsidRPr="00FA0C7D" w:rsidRDefault="00924358" w:rsidP="00F94DDF">
      <w:pPr>
        <w:pStyle w:val="Index1"/>
      </w:pPr>
      <w:r w:rsidRPr="00FA0C7D">
        <w:t>Accountable Body</w:t>
      </w:r>
      <w:r w:rsidRPr="00FA0C7D">
        <w:tab/>
        <w:t>2, 6, 8, 18</w:t>
      </w:r>
      <w:r w:rsidR="00EA62CF" w:rsidRPr="00FA0C7D">
        <w:t>-</w:t>
      </w:r>
      <w:r w:rsidRPr="00FA0C7D">
        <w:t>19, 22, 25</w:t>
      </w:r>
      <w:r w:rsidR="00EA62CF" w:rsidRPr="00FA0C7D">
        <w:t>-</w:t>
      </w:r>
      <w:r w:rsidRPr="00FA0C7D">
        <w:t>30, 32, 34, 36</w:t>
      </w:r>
      <w:r w:rsidR="00EA62CF" w:rsidRPr="00FA0C7D">
        <w:t>-</w:t>
      </w:r>
      <w:r w:rsidRPr="00FA0C7D">
        <w:t>40, 44</w:t>
      </w:r>
      <w:r w:rsidR="00EA62CF" w:rsidRPr="00FA0C7D">
        <w:t>-</w:t>
      </w:r>
      <w:r w:rsidRPr="00FA0C7D">
        <w:t>45, 50, 52</w:t>
      </w:r>
      <w:r w:rsidR="00EA62CF" w:rsidRPr="00FA0C7D">
        <w:t>-</w:t>
      </w:r>
      <w:r w:rsidRPr="00FA0C7D">
        <w:t>55, 57, 59</w:t>
      </w:r>
      <w:r w:rsidR="00EA62CF" w:rsidRPr="00FA0C7D">
        <w:t>-</w:t>
      </w:r>
      <w:r w:rsidRPr="00FA0C7D">
        <w:t>60, 62</w:t>
      </w:r>
      <w:r w:rsidR="00EA62CF" w:rsidRPr="00FA0C7D">
        <w:t>-</w:t>
      </w:r>
      <w:r w:rsidRPr="00FA0C7D">
        <w:t>66</w:t>
      </w:r>
    </w:p>
    <w:p w14:paraId="096E259F" w14:textId="77777777" w:rsidR="00924358" w:rsidRPr="00FA0C7D" w:rsidRDefault="00924358" w:rsidP="00F94DDF">
      <w:pPr>
        <w:pStyle w:val="Index1"/>
      </w:pPr>
      <w:r w:rsidRPr="00FA0C7D">
        <w:t>Additionality</w:t>
      </w:r>
      <w:r w:rsidRPr="00FA0C7D">
        <w:tab/>
        <w:t>51, 64</w:t>
      </w:r>
    </w:p>
    <w:p w14:paraId="61A5F803" w14:textId="77777777" w:rsidR="00924358" w:rsidRPr="00FA0C7D" w:rsidRDefault="00924358" w:rsidP="00F94DDF">
      <w:pPr>
        <w:pStyle w:val="Index1"/>
      </w:pPr>
      <w:r w:rsidRPr="00FA0C7D">
        <w:t>Branding</w:t>
      </w:r>
      <w:r w:rsidRPr="00FA0C7D">
        <w:tab/>
        <w:t>23, 34, 56, 64</w:t>
      </w:r>
    </w:p>
    <w:p w14:paraId="37286E39" w14:textId="77777777" w:rsidR="00924358" w:rsidRPr="00FA0C7D" w:rsidRDefault="00924358" w:rsidP="00F94DDF">
      <w:pPr>
        <w:pStyle w:val="Index1"/>
      </w:pPr>
      <w:r w:rsidRPr="00FA0C7D">
        <w:t>Call-in</w:t>
      </w:r>
      <w:r w:rsidRPr="00FA0C7D">
        <w:tab/>
        <w:t>38, 64</w:t>
      </w:r>
    </w:p>
    <w:p w14:paraId="25194019" w14:textId="77777777" w:rsidR="00924358" w:rsidRPr="00FA0C7D" w:rsidRDefault="00924358" w:rsidP="00F94DDF">
      <w:pPr>
        <w:pStyle w:val="Index1"/>
      </w:pPr>
      <w:r w:rsidRPr="00FA0C7D">
        <w:t>Capital cost</w:t>
      </w:r>
      <w:r w:rsidRPr="00FA0C7D">
        <w:tab/>
        <w:t>60</w:t>
      </w:r>
    </w:p>
    <w:p w14:paraId="54BCCC2F" w14:textId="33BB0D78" w:rsidR="00924358" w:rsidRPr="00FA0C7D" w:rsidRDefault="00924358" w:rsidP="00F94DDF">
      <w:pPr>
        <w:pStyle w:val="Index1"/>
      </w:pPr>
      <w:r w:rsidRPr="00FA0C7D">
        <w:t>Chair</w:t>
      </w:r>
      <w:r w:rsidRPr="00FA0C7D">
        <w:tab/>
        <w:t>2, 10, 14, 15, 17, 19, 22, 34, 37</w:t>
      </w:r>
      <w:r w:rsidR="00D33F8A" w:rsidRPr="00FA0C7D">
        <w:t>-</w:t>
      </w:r>
      <w:r w:rsidRPr="00FA0C7D">
        <w:t>39</w:t>
      </w:r>
    </w:p>
    <w:p w14:paraId="69F1FD64" w14:textId="46BEAAEB" w:rsidR="00924358" w:rsidRPr="00FA0C7D" w:rsidRDefault="00924358" w:rsidP="00F94DDF">
      <w:pPr>
        <w:pStyle w:val="Index1"/>
      </w:pPr>
      <w:r w:rsidRPr="00FA0C7D">
        <w:t>Co-opted</w:t>
      </w:r>
      <w:r w:rsidRPr="00FA0C7D">
        <w:tab/>
        <w:t>14</w:t>
      </w:r>
      <w:r w:rsidR="00D33F8A" w:rsidRPr="00FA0C7D">
        <w:t>-</w:t>
      </w:r>
      <w:r w:rsidRPr="00FA0C7D">
        <w:t>16, 19, 32, 64</w:t>
      </w:r>
    </w:p>
    <w:p w14:paraId="0392C8C3" w14:textId="7F306685" w:rsidR="00924358" w:rsidRPr="00FA0C7D" w:rsidRDefault="00924358" w:rsidP="00F94DDF">
      <w:pPr>
        <w:pStyle w:val="Index1"/>
      </w:pPr>
      <w:r w:rsidRPr="00FA0C7D">
        <w:t>Council</w:t>
      </w:r>
      <w:r w:rsidRPr="00FA0C7D">
        <w:tab/>
        <w:t>16</w:t>
      </w:r>
      <w:r w:rsidR="00D33F8A" w:rsidRPr="00FA0C7D">
        <w:t>-</w:t>
      </w:r>
      <w:r w:rsidRPr="00FA0C7D">
        <w:t>17, 32, 34, 39, 43</w:t>
      </w:r>
      <w:r w:rsidR="00D33F8A" w:rsidRPr="00FA0C7D">
        <w:t>-</w:t>
      </w:r>
      <w:r w:rsidRPr="00FA0C7D">
        <w:t>44, 53</w:t>
      </w:r>
      <w:r w:rsidR="00D33F8A" w:rsidRPr="00FA0C7D">
        <w:t>-</w:t>
      </w:r>
      <w:r w:rsidRPr="00FA0C7D">
        <w:t>55, 58</w:t>
      </w:r>
      <w:r w:rsidR="00D33F8A" w:rsidRPr="00FA0C7D">
        <w:t>-</w:t>
      </w:r>
      <w:r w:rsidRPr="00FA0C7D">
        <w:t>60, 62</w:t>
      </w:r>
      <w:r w:rsidR="00D33F8A" w:rsidRPr="00FA0C7D">
        <w:t>-</w:t>
      </w:r>
      <w:r w:rsidRPr="00FA0C7D">
        <w:t>65</w:t>
      </w:r>
    </w:p>
    <w:p w14:paraId="312C95BE" w14:textId="77777777" w:rsidR="00924358" w:rsidRPr="00FA0C7D" w:rsidRDefault="00924358" w:rsidP="00F94DDF">
      <w:pPr>
        <w:pStyle w:val="Index1"/>
      </w:pPr>
      <w:r w:rsidRPr="00FA0C7D">
        <w:t>Deadweight</w:t>
      </w:r>
      <w:r w:rsidRPr="00FA0C7D">
        <w:tab/>
        <w:t>51, 64</w:t>
      </w:r>
    </w:p>
    <w:p w14:paraId="167956A5" w14:textId="4065612C" w:rsidR="00924358" w:rsidRPr="00FA0C7D" w:rsidRDefault="00924358" w:rsidP="00F94DDF">
      <w:pPr>
        <w:pStyle w:val="Index1"/>
      </w:pPr>
      <w:r w:rsidRPr="00FA0C7D">
        <w:t>Devolution</w:t>
      </w:r>
      <w:r w:rsidRPr="00FA0C7D">
        <w:tab/>
        <w:t>3, 13, 53</w:t>
      </w:r>
      <w:r w:rsidR="00D33F8A" w:rsidRPr="00FA0C7D">
        <w:t>-</w:t>
      </w:r>
      <w:r w:rsidRPr="00FA0C7D">
        <w:t>54, 64</w:t>
      </w:r>
    </w:p>
    <w:p w14:paraId="47FDA965" w14:textId="77777777" w:rsidR="00924358" w:rsidRPr="00FA0C7D" w:rsidRDefault="00924358" w:rsidP="00F94DDF">
      <w:pPr>
        <w:pStyle w:val="Index1"/>
      </w:pPr>
      <w:r w:rsidRPr="00FA0C7D">
        <w:t>Displacement</w:t>
      </w:r>
      <w:r w:rsidRPr="00FA0C7D">
        <w:tab/>
        <w:t>51, 64</w:t>
      </w:r>
    </w:p>
    <w:p w14:paraId="69585D08" w14:textId="15863792" w:rsidR="00924358" w:rsidRPr="00FA0C7D" w:rsidRDefault="00924358" w:rsidP="00F94DDF">
      <w:pPr>
        <w:pStyle w:val="Index1"/>
      </w:pPr>
      <w:r w:rsidRPr="00FA0C7D">
        <w:t>Diversity</w:t>
      </w:r>
      <w:r w:rsidRPr="00FA0C7D">
        <w:tab/>
        <w:t>2, 11, 20</w:t>
      </w:r>
      <w:r w:rsidR="00D33F8A" w:rsidRPr="00FA0C7D">
        <w:t>-</w:t>
      </w:r>
      <w:r w:rsidRPr="00FA0C7D">
        <w:t>21, 23</w:t>
      </w:r>
    </w:p>
    <w:p w14:paraId="7DF5F7D6" w14:textId="77777777" w:rsidR="00924358" w:rsidRPr="00FA0C7D" w:rsidRDefault="00924358" w:rsidP="00F94DDF">
      <w:pPr>
        <w:pStyle w:val="Index1"/>
      </w:pPr>
      <w:r w:rsidRPr="008A378F">
        <w:rPr>
          <w:rFonts w:cs="Arial"/>
          <w:noProof/>
          <w:szCs w:val="24"/>
        </w:rPr>
        <w:t>Economic Strategy Statement</w:t>
      </w:r>
      <w:r w:rsidRPr="00FA0C7D">
        <w:tab/>
        <w:t>14, 17, 20, 34, 43, 51, 64</w:t>
      </w:r>
    </w:p>
    <w:p w14:paraId="6031B737" w14:textId="77777777" w:rsidR="00924358" w:rsidRPr="00FA0C7D" w:rsidRDefault="00924358" w:rsidP="00F94DDF">
      <w:pPr>
        <w:pStyle w:val="Index1"/>
      </w:pPr>
      <w:r w:rsidRPr="00FA0C7D">
        <w:t>Essex County Council</w:t>
      </w:r>
      <w:r w:rsidRPr="00FA0C7D">
        <w:tab/>
      </w:r>
      <w:r w:rsidRPr="00FA0C7D">
        <w:rPr>
          <w:i/>
        </w:rPr>
        <w:t>See</w:t>
      </w:r>
      <w:r w:rsidRPr="00FA0C7D">
        <w:t xml:space="preserve"> Accountable Body</w:t>
      </w:r>
    </w:p>
    <w:p w14:paraId="6E4E972A" w14:textId="4E39FA1F" w:rsidR="00924358" w:rsidRPr="00FA0C7D" w:rsidRDefault="00924358" w:rsidP="00F94DDF">
      <w:pPr>
        <w:pStyle w:val="Index1"/>
      </w:pPr>
      <w:r w:rsidRPr="00FA0C7D">
        <w:t>Federated Boards</w:t>
      </w:r>
      <w:r w:rsidRPr="00FA0C7D">
        <w:tab/>
        <w:t>2, 6, 9, 10, 13</w:t>
      </w:r>
      <w:r w:rsidR="00C9664E" w:rsidRPr="00FA0C7D">
        <w:t>-</w:t>
      </w:r>
      <w:r w:rsidRPr="00FA0C7D">
        <w:t>18, 20</w:t>
      </w:r>
      <w:r w:rsidR="00C9664E" w:rsidRPr="00FA0C7D">
        <w:t>-</w:t>
      </w:r>
      <w:r w:rsidRPr="00FA0C7D">
        <w:t>22, 24</w:t>
      </w:r>
      <w:r w:rsidR="00C9664E" w:rsidRPr="00FA0C7D">
        <w:t>-</w:t>
      </w:r>
      <w:r w:rsidRPr="00FA0C7D">
        <w:t>25, 31</w:t>
      </w:r>
      <w:r w:rsidR="00C9664E" w:rsidRPr="00FA0C7D">
        <w:t>-</w:t>
      </w:r>
      <w:r w:rsidRPr="00FA0C7D">
        <w:t>32, 36, 38, 42</w:t>
      </w:r>
      <w:r w:rsidR="00C9664E" w:rsidRPr="00FA0C7D">
        <w:t>-</w:t>
      </w:r>
      <w:r w:rsidRPr="00FA0C7D">
        <w:t>44, 57</w:t>
      </w:r>
      <w:r w:rsidR="00C9664E" w:rsidRPr="00FA0C7D">
        <w:t>-</w:t>
      </w:r>
      <w:r w:rsidRPr="00FA0C7D">
        <w:t>59, 64, 66</w:t>
      </w:r>
    </w:p>
    <w:p w14:paraId="6511FC40" w14:textId="77777777" w:rsidR="00924358" w:rsidRPr="00FA0C7D" w:rsidRDefault="00924358" w:rsidP="00F94DDF">
      <w:pPr>
        <w:pStyle w:val="Index1"/>
      </w:pPr>
      <w:r w:rsidRPr="00FA0C7D">
        <w:t>Freedom of Information requests</w:t>
      </w:r>
      <w:r w:rsidRPr="00FA0C7D">
        <w:tab/>
        <w:t>27, 34, 65</w:t>
      </w:r>
    </w:p>
    <w:p w14:paraId="7E072147" w14:textId="0B9A7363" w:rsidR="00924358" w:rsidRPr="00FA0C7D" w:rsidRDefault="00924358" w:rsidP="00F94DDF">
      <w:pPr>
        <w:pStyle w:val="Index1"/>
      </w:pPr>
      <w:r w:rsidRPr="00FA0C7D">
        <w:t>Gate Process</w:t>
      </w:r>
      <w:r w:rsidRPr="00FA0C7D">
        <w:tab/>
        <w:t>3, 44</w:t>
      </w:r>
      <w:r w:rsidR="00C9664E" w:rsidRPr="00FA0C7D">
        <w:t>-</w:t>
      </w:r>
      <w:r w:rsidRPr="00FA0C7D">
        <w:t>50, 60, 65</w:t>
      </w:r>
    </w:p>
    <w:p w14:paraId="72948E8F" w14:textId="07CD7BA2" w:rsidR="00924358" w:rsidRPr="00FA0C7D" w:rsidRDefault="00924358" w:rsidP="00F94DDF">
      <w:pPr>
        <w:pStyle w:val="Index1"/>
      </w:pPr>
      <w:r w:rsidRPr="00FA0C7D">
        <w:t>Governance</w:t>
      </w:r>
      <w:r w:rsidRPr="00FA0C7D">
        <w:tab/>
        <w:t>2, 4, 6, 8</w:t>
      </w:r>
      <w:r w:rsidR="00C9664E" w:rsidRPr="00FA0C7D">
        <w:t>-</w:t>
      </w:r>
      <w:r w:rsidRPr="00FA0C7D">
        <w:t>11, 13, 15, 19, 21</w:t>
      </w:r>
      <w:r w:rsidR="00C9664E" w:rsidRPr="00FA0C7D">
        <w:t>-</w:t>
      </w:r>
      <w:r w:rsidRPr="00FA0C7D">
        <w:t>22, 27</w:t>
      </w:r>
      <w:r w:rsidR="00C9664E" w:rsidRPr="00FA0C7D">
        <w:t>-</w:t>
      </w:r>
      <w:r w:rsidRPr="00FA0C7D">
        <w:t>29, 34, 40, 65</w:t>
      </w:r>
    </w:p>
    <w:p w14:paraId="482E0833" w14:textId="4DABC19D" w:rsidR="00924358" w:rsidRPr="00FA0C7D" w:rsidRDefault="00924358" w:rsidP="00F94DDF">
      <w:pPr>
        <w:pStyle w:val="Index1"/>
      </w:pPr>
      <w:r w:rsidRPr="00FA0C7D">
        <w:t>Government</w:t>
      </w:r>
      <w:r w:rsidRPr="00FA0C7D">
        <w:tab/>
        <w:t>6, 8</w:t>
      </w:r>
      <w:r w:rsidR="00C9664E" w:rsidRPr="00FA0C7D">
        <w:t>-</w:t>
      </w:r>
      <w:r w:rsidRPr="00FA0C7D">
        <w:t>9, 11, 13, 17</w:t>
      </w:r>
      <w:r w:rsidR="00C9664E" w:rsidRPr="00FA0C7D">
        <w:t>-</w:t>
      </w:r>
      <w:r w:rsidRPr="00FA0C7D">
        <w:t>25, 27</w:t>
      </w:r>
      <w:r w:rsidR="00C9664E" w:rsidRPr="00FA0C7D">
        <w:t>-2</w:t>
      </w:r>
      <w:r w:rsidRPr="00FA0C7D">
        <w:t>8, 34, 36</w:t>
      </w:r>
      <w:r w:rsidR="00C9664E" w:rsidRPr="00FA0C7D">
        <w:t>-</w:t>
      </w:r>
      <w:r w:rsidRPr="00FA0C7D">
        <w:t>37, 39</w:t>
      </w:r>
      <w:r w:rsidR="00C9664E" w:rsidRPr="00FA0C7D">
        <w:t>-</w:t>
      </w:r>
      <w:r w:rsidRPr="00FA0C7D">
        <w:t>40, 42</w:t>
      </w:r>
      <w:r w:rsidR="00C9664E" w:rsidRPr="00FA0C7D">
        <w:t>-</w:t>
      </w:r>
      <w:r w:rsidRPr="00FA0C7D">
        <w:t>43, 45</w:t>
      </w:r>
      <w:r w:rsidR="00C9664E" w:rsidRPr="00FA0C7D">
        <w:t>-</w:t>
      </w:r>
      <w:r w:rsidRPr="00FA0C7D">
        <w:t>46, 48, 50</w:t>
      </w:r>
      <w:r w:rsidR="00C9664E" w:rsidRPr="00FA0C7D">
        <w:t>-</w:t>
      </w:r>
      <w:r w:rsidRPr="00FA0C7D">
        <w:t>51, 53</w:t>
      </w:r>
      <w:r w:rsidR="00C9664E" w:rsidRPr="00FA0C7D">
        <w:t>-</w:t>
      </w:r>
      <w:r w:rsidRPr="00FA0C7D">
        <w:t>54, 57</w:t>
      </w:r>
      <w:r w:rsidR="00C9664E" w:rsidRPr="00FA0C7D">
        <w:t>-</w:t>
      </w:r>
      <w:r w:rsidRPr="00FA0C7D">
        <w:t>58, 61</w:t>
      </w:r>
      <w:r w:rsidR="00C9664E" w:rsidRPr="00FA0C7D">
        <w:t>-</w:t>
      </w:r>
      <w:r w:rsidRPr="00FA0C7D">
        <w:t>62, 64</w:t>
      </w:r>
      <w:r w:rsidR="00C9664E" w:rsidRPr="00FA0C7D">
        <w:t>-</w:t>
      </w:r>
      <w:r w:rsidRPr="00FA0C7D">
        <w:t>66</w:t>
      </w:r>
    </w:p>
    <w:p w14:paraId="28FD56EF" w14:textId="5DDDFFD0" w:rsidR="00924358" w:rsidRPr="00FA0C7D" w:rsidRDefault="00924358" w:rsidP="00F94DDF">
      <w:pPr>
        <w:pStyle w:val="Index1"/>
      </w:pPr>
      <w:r w:rsidRPr="00FA0C7D">
        <w:t>Growing Places Fund (GPF)</w:t>
      </w:r>
      <w:r w:rsidRPr="00FA0C7D">
        <w:tab/>
        <w:t>3, 11, 14, 34, 44, 50, 52, 54, 56</w:t>
      </w:r>
      <w:r w:rsidR="00A07305" w:rsidRPr="00FA0C7D">
        <w:t>-</w:t>
      </w:r>
      <w:r w:rsidRPr="00FA0C7D">
        <w:t>59, 62, 65</w:t>
      </w:r>
    </w:p>
    <w:p w14:paraId="19FCD077" w14:textId="35484E24" w:rsidR="00924358" w:rsidRPr="00FA0C7D" w:rsidRDefault="00924358" w:rsidP="00F94DDF">
      <w:pPr>
        <w:pStyle w:val="Index1"/>
      </w:pPr>
      <w:r w:rsidRPr="00FA0C7D">
        <w:t>Growth Deal</w:t>
      </w:r>
      <w:r w:rsidRPr="00FA0C7D">
        <w:tab/>
        <w:t>20, 23, 34, 50, 56</w:t>
      </w:r>
      <w:r w:rsidR="00A07305" w:rsidRPr="00FA0C7D">
        <w:t>-</w:t>
      </w:r>
      <w:r w:rsidRPr="00FA0C7D">
        <w:t>57, 61, 65</w:t>
      </w:r>
      <w:r w:rsidR="00A07305" w:rsidRPr="00FA0C7D">
        <w:t>-</w:t>
      </w:r>
      <w:r w:rsidRPr="00FA0C7D">
        <w:t>66</w:t>
      </w:r>
    </w:p>
    <w:p w14:paraId="12D61D34" w14:textId="2A766A4A" w:rsidR="00924358" w:rsidRPr="00FA0C7D" w:rsidRDefault="00924358" w:rsidP="00F94DDF">
      <w:pPr>
        <w:pStyle w:val="Index1"/>
      </w:pPr>
      <w:r w:rsidRPr="00FA0C7D">
        <w:t>Growth Hubs</w:t>
      </w:r>
      <w:r w:rsidRPr="00FA0C7D">
        <w:tab/>
        <w:t>24</w:t>
      </w:r>
      <w:r w:rsidR="00A07305" w:rsidRPr="00FA0C7D">
        <w:t>-</w:t>
      </w:r>
      <w:r w:rsidRPr="00FA0C7D">
        <w:t>25, 65</w:t>
      </w:r>
    </w:p>
    <w:p w14:paraId="3B2B21AB" w14:textId="27F08822" w:rsidR="00924358" w:rsidRPr="00FA0C7D" w:rsidRDefault="00924358" w:rsidP="00F94DDF">
      <w:pPr>
        <w:pStyle w:val="Index1"/>
      </w:pPr>
      <w:r w:rsidRPr="00FA0C7D">
        <w:t>Independent Technical Evaluator (ITE)</w:t>
      </w:r>
      <w:r w:rsidRPr="00FA0C7D">
        <w:tab/>
        <w:t>3, 8, 17</w:t>
      </w:r>
      <w:r w:rsidR="00A07305" w:rsidRPr="00FA0C7D">
        <w:t>-</w:t>
      </w:r>
      <w:r w:rsidRPr="00FA0C7D">
        <w:t>18, 42</w:t>
      </w:r>
      <w:r w:rsidR="00A07305" w:rsidRPr="00FA0C7D">
        <w:t>-</w:t>
      </w:r>
      <w:r w:rsidRPr="00FA0C7D">
        <w:t>46, 48</w:t>
      </w:r>
      <w:r w:rsidR="00A07305" w:rsidRPr="00FA0C7D">
        <w:t>-</w:t>
      </w:r>
      <w:r w:rsidRPr="00FA0C7D">
        <w:t>50, 52</w:t>
      </w:r>
      <w:r w:rsidR="00A07305" w:rsidRPr="00FA0C7D">
        <w:t>-</w:t>
      </w:r>
      <w:r w:rsidRPr="00FA0C7D">
        <w:t>53, 61</w:t>
      </w:r>
      <w:r w:rsidR="00A07305" w:rsidRPr="00FA0C7D">
        <w:t>-</w:t>
      </w:r>
      <w:r w:rsidRPr="00FA0C7D">
        <w:t>62</w:t>
      </w:r>
    </w:p>
    <w:p w14:paraId="00B7656E" w14:textId="77777777" w:rsidR="00924358" w:rsidRPr="00FA0C7D" w:rsidRDefault="00924358" w:rsidP="00F94DDF">
      <w:pPr>
        <w:pStyle w:val="Index1"/>
      </w:pPr>
      <w:r w:rsidRPr="00FA0C7D">
        <w:t>Interests</w:t>
      </w:r>
    </w:p>
    <w:p w14:paraId="16BAEB4E" w14:textId="77777777" w:rsidR="00924358" w:rsidRPr="00FA0C7D" w:rsidRDefault="00924358" w:rsidP="00924358">
      <w:pPr>
        <w:pStyle w:val="Index2"/>
        <w:tabs>
          <w:tab w:val="right" w:leader="dot" w:pos="11046"/>
        </w:tabs>
        <w:rPr>
          <w:rFonts w:asciiTheme="minorHAnsi" w:hAnsiTheme="minorHAnsi" w:cstheme="minorHAnsi"/>
          <w:noProof/>
          <w:sz w:val="20"/>
          <w:szCs w:val="20"/>
        </w:rPr>
      </w:pPr>
      <w:r w:rsidRPr="00FA0C7D">
        <w:rPr>
          <w:rFonts w:asciiTheme="minorHAnsi" w:hAnsiTheme="minorHAnsi" w:cstheme="minorHAnsi"/>
          <w:noProof/>
          <w:sz w:val="20"/>
          <w:szCs w:val="20"/>
        </w:rPr>
        <w:t>Conflict</w:t>
      </w:r>
      <w:r w:rsidRPr="00FA0C7D">
        <w:rPr>
          <w:rFonts w:asciiTheme="minorHAnsi" w:hAnsiTheme="minorHAnsi" w:cstheme="minorHAnsi"/>
          <w:noProof/>
          <w:sz w:val="20"/>
          <w:szCs w:val="20"/>
        </w:rPr>
        <w:tab/>
        <w:t>10, 32</w:t>
      </w:r>
    </w:p>
    <w:p w14:paraId="1BE1C79C" w14:textId="77777777" w:rsidR="00924358" w:rsidRPr="00FA0C7D" w:rsidRDefault="00924358" w:rsidP="00924358">
      <w:pPr>
        <w:pStyle w:val="Index2"/>
        <w:tabs>
          <w:tab w:val="right" w:leader="dot" w:pos="11046"/>
        </w:tabs>
        <w:rPr>
          <w:rFonts w:asciiTheme="minorHAnsi" w:hAnsiTheme="minorHAnsi" w:cstheme="minorHAnsi"/>
          <w:noProof/>
          <w:sz w:val="20"/>
          <w:szCs w:val="20"/>
        </w:rPr>
      </w:pPr>
      <w:r w:rsidRPr="00FA0C7D">
        <w:rPr>
          <w:rFonts w:asciiTheme="minorHAnsi" w:hAnsiTheme="minorHAnsi" w:cstheme="minorHAnsi"/>
          <w:noProof/>
          <w:sz w:val="20"/>
          <w:szCs w:val="20"/>
        </w:rPr>
        <w:t>Declaration</w:t>
      </w:r>
      <w:r w:rsidRPr="00FA0C7D">
        <w:rPr>
          <w:rFonts w:asciiTheme="minorHAnsi" w:hAnsiTheme="minorHAnsi" w:cstheme="minorHAnsi"/>
          <w:noProof/>
          <w:sz w:val="20"/>
          <w:szCs w:val="20"/>
        </w:rPr>
        <w:tab/>
        <w:t>10, 19, 32, 35, 38</w:t>
      </w:r>
    </w:p>
    <w:p w14:paraId="3FB37A76" w14:textId="36ED0A50" w:rsidR="00924358" w:rsidRPr="00FA0C7D" w:rsidRDefault="00924358" w:rsidP="00924358">
      <w:pPr>
        <w:pStyle w:val="Index2"/>
        <w:tabs>
          <w:tab w:val="right" w:leader="dot" w:pos="11046"/>
        </w:tabs>
        <w:rPr>
          <w:rFonts w:asciiTheme="minorHAnsi" w:hAnsiTheme="minorHAnsi" w:cstheme="minorHAnsi"/>
          <w:noProof/>
          <w:sz w:val="20"/>
          <w:szCs w:val="20"/>
        </w:rPr>
      </w:pPr>
      <w:r w:rsidRPr="00FA0C7D">
        <w:rPr>
          <w:rFonts w:asciiTheme="minorHAnsi" w:hAnsiTheme="minorHAnsi" w:cstheme="minorHAnsi"/>
          <w:noProof/>
          <w:sz w:val="20"/>
          <w:szCs w:val="20"/>
        </w:rPr>
        <w:t>Register</w:t>
      </w:r>
      <w:r w:rsidRPr="00FA0C7D">
        <w:rPr>
          <w:rFonts w:asciiTheme="minorHAnsi" w:hAnsiTheme="minorHAnsi" w:cstheme="minorHAnsi"/>
          <w:noProof/>
          <w:sz w:val="20"/>
          <w:szCs w:val="20"/>
        </w:rPr>
        <w:tab/>
        <w:t>10, 16, 21, 32, 34</w:t>
      </w:r>
      <w:r w:rsidR="00A07305" w:rsidRPr="00FA0C7D">
        <w:rPr>
          <w:rFonts w:asciiTheme="minorHAnsi" w:hAnsiTheme="minorHAnsi" w:cstheme="minorHAnsi"/>
          <w:noProof/>
          <w:sz w:val="20"/>
          <w:szCs w:val="20"/>
        </w:rPr>
        <w:t>-</w:t>
      </w:r>
      <w:r w:rsidRPr="00FA0C7D">
        <w:rPr>
          <w:rFonts w:asciiTheme="minorHAnsi" w:hAnsiTheme="minorHAnsi" w:cstheme="minorHAnsi"/>
          <w:noProof/>
          <w:sz w:val="20"/>
          <w:szCs w:val="20"/>
        </w:rPr>
        <w:t>35, 38, 66</w:t>
      </w:r>
    </w:p>
    <w:p w14:paraId="636DC756" w14:textId="1497843B" w:rsidR="00924358" w:rsidRPr="00FA0C7D" w:rsidRDefault="00924358" w:rsidP="00F94DDF">
      <w:pPr>
        <w:pStyle w:val="Index1"/>
      </w:pPr>
      <w:r w:rsidRPr="00FA0C7D">
        <w:t>Investment Panel</w:t>
      </w:r>
      <w:r w:rsidRPr="00FA0C7D">
        <w:tab/>
        <w:t>2, 8, 14, 17</w:t>
      </w:r>
      <w:r w:rsidR="00356A3E" w:rsidRPr="00FA0C7D">
        <w:t>-</w:t>
      </w:r>
      <w:r w:rsidRPr="00FA0C7D">
        <w:t>20, 37, 42</w:t>
      </w:r>
      <w:r w:rsidR="00356A3E" w:rsidRPr="00FA0C7D">
        <w:t>-</w:t>
      </w:r>
      <w:r w:rsidRPr="00FA0C7D">
        <w:t>45, 58, 60</w:t>
      </w:r>
      <w:r w:rsidR="00356A3E" w:rsidRPr="00FA0C7D">
        <w:t>-</w:t>
      </w:r>
      <w:r w:rsidRPr="00FA0C7D">
        <w:t>61, 65</w:t>
      </w:r>
    </w:p>
    <w:p w14:paraId="058514E6" w14:textId="77777777" w:rsidR="00924358" w:rsidRPr="00FA0C7D" w:rsidRDefault="00924358" w:rsidP="00F94DDF">
      <w:pPr>
        <w:pStyle w:val="Index1"/>
      </w:pPr>
      <w:r w:rsidRPr="00FA0C7D">
        <w:t>LEP Network</w:t>
      </w:r>
      <w:r w:rsidRPr="00FA0C7D">
        <w:tab/>
        <w:t>25, 65</w:t>
      </w:r>
    </w:p>
    <w:p w14:paraId="5D7F692F" w14:textId="62223CBF" w:rsidR="00924358" w:rsidRPr="00FA0C7D" w:rsidRDefault="00924358" w:rsidP="00F94DDF">
      <w:pPr>
        <w:pStyle w:val="Index1"/>
      </w:pPr>
      <w:r w:rsidRPr="00FA0C7D">
        <w:t>Local Growth Fund (LGF)</w:t>
      </w:r>
      <w:r w:rsidRPr="00FA0C7D">
        <w:tab/>
        <w:t>3, 11</w:t>
      </w:r>
      <w:r w:rsidR="00356A3E" w:rsidRPr="00FA0C7D">
        <w:t>-</w:t>
      </w:r>
      <w:r w:rsidRPr="00FA0C7D">
        <w:t>12, 14, 25, 27, 34, 41</w:t>
      </w:r>
      <w:r w:rsidR="00356A3E" w:rsidRPr="00FA0C7D">
        <w:t>-</w:t>
      </w:r>
      <w:r w:rsidRPr="00FA0C7D">
        <w:t>42, 46, 48</w:t>
      </w:r>
      <w:r w:rsidR="00356A3E" w:rsidRPr="00FA0C7D">
        <w:t>-</w:t>
      </w:r>
      <w:r w:rsidRPr="00FA0C7D">
        <w:t>62, 65</w:t>
      </w:r>
      <w:r w:rsidR="00356A3E" w:rsidRPr="00FA0C7D">
        <w:t>-</w:t>
      </w:r>
      <w:r w:rsidRPr="00FA0C7D">
        <w:t>66</w:t>
      </w:r>
    </w:p>
    <w:p w14:paraId="7BF321AA" w14:textId="77777777" w:rsidR="00924358" w:rsidRPr="00FA0C7D" w:rsidRDefault="00924358" w:rsidP="00F94DDF">
      <w:pPr>
        <w:pStyle w:val="Index1"/>
      </w:pPr>
      <w:r w:rsidRPr="008A378F">
        <w:rPr>
          <w:rFonts w:cs="Arial"/>
          <w:noProof/>
          <w:szCs w:val="24"/>
        </w:rPr>
        <w:t>Local Industrial Strategy</w:t>
      </w:r>
      <w:r w:rsidRPr="00FA0C7D">
        <w:tab/>
        <w:t>11, 14, 17, 20, 34, 36, 65</w:t>
      </w:r>
    </w:p>
    <w:p w14:paraId="395F5EAF" w14:textId="77777777" w:rsidR="00924358" w:rsidRPr="00FA0C7D" w:rsidRDefault="00924358" w:rsidP="00F94DDF">
      <w:pPr>
        <w:pStyle w:val="Index1"/>
      </w:pPr>
      <w:r w:rsidRPr="008A378F">
        <w:rPr>
          <w:rFonts w:cs="Arial"/>
          <w:noProof/>
          <w:szCs w:val="24"/>
        </w:rPr>
        <w:t>MHCLG</w:t>
      </w:r>
      <w:r w:rsidRPr="00FA0C7D">
        <w:tab/>
      </w:r>
      <w:r w:rsidRPr="00FA0C7D">
        <w:rPr>
          <w:i/>
        </w:rPr>
        <w:t>See</w:t>
      </w:r>
      <w:r w:rsidRPr="00FA0C7D">
        <w:t xml:space="preserve"> Government</w:t>
      </w:r>
    </w:p>
    <w:p w14:paraId="1AC03705" w14:textId="1F252B98" w:rsidR="00924358" w:rsidRPr="00FA0C7D" w:rsidRDefault="00924358" w:rsidP="00F94DDF">
      <w:pPr>
        <w:pStyle w:val="Index1"/>
      </w:pPr>
      <w:r w:rsidRPr="00FA0C7D">
        <w:t xml:space="preserve">Nolan </w:t>
      </w:r>
      <w:del w:id="1405" w:author="Helen Dyer" w:date="2023-04-03T10:35:00Z">
        <w:r w:rsidRPr="00FA0C7D" w:rsidDel="00F94DDF">
          <w:delText>Princples</w:delText>
        </w:r>
      </w:del>
      <w:ins w:id="1406" w:author="Helen Dyer" w:date="2023-04-03T10:35:00Z">
        <w:r w:rsidR="00F94DDF" w:rsidRPr="00FA0C7D">
          <w:t>Principles</w:t>
        </w:r>
      </w:ins>
      <w:r w:rsidRPr="00FA0C7D">
        <w:t xml:space="preserve"> of Public Life</w:t>
      </w:r>
      <w:r w:rsidRPr="00FA0C7D">
        <w:tab/>
        <w:t>31</w:t>
      </w:r>
      <w:r w:rsidR="00356A3E" w:rsidRPr="00FA0C7D">
        <w:t>-</w:t>
      </w:r>
      <w:r w:rsidRPr="00FA0C7D">
        <w:t>32, 66</w:t>
      </w:r>
    </w:p>
    <w:p w14:paraId="5B0B6D51" w14:textId="77777777" w:rsidR="00924358" w:rsidRPr="00FA0C7D" w:rsidRDefault="00924358" w:rsidP="00F94DDF">
      <w:pPr>
        <w:pStyle w:val="Index1"/>
      </w:pPr>
      <w:r w:rsidRPr="00FA0C7D">
        <w:t>Partner Authority</w:t>
      </w:r>
      <w:r w:rsidRPr="00FA0C7D">
        <w:tab/>
      </w:r>
      <w:r w:rsidRPr="00FA0C7D">
        <w:rPr>
          <w:i/>
        </w:rPr>
        <w:t>See</w:t>
      </w:r>
      <w:r w:rsidRPr="00FA0C7D">
        <w:t xml:space="preserve"> Council</w:t>
      </w:r>
    </w:p>
    <w:p w14:paraId="606DA699" w14:textId="77777777" w:rsidR="00924358" w:rsidRPr="00FA0C7D" w:rsidRDefault="00924358" w:rsidP="00F94DDF">
      <w:pPr>
        <w:pStyle w:val="Index1"/>
      </w:pPr>
      <w:r w:rsidRPr="00FA0C7D">
        <w:t>RAG Rating</w:t>
      </w:r>
      <w:r w:rsidRPr="00FA0C7D">
        <w:tab/>
        <w:t>45, 66</w:t>
      </w:r>
    </w:p>
    <w:p w14:paraId="699D242E" w14:textId="77777777" w:rsidR="00924358" w:rsidRPr="00FA0C7D" w:rsidRDefault="00924358" w:rsidP="00F94DDF">
      <w:pPr>
        <w:pStyle w:val="Index1"/>
      </w:pPr>
      <w:r w:rsidRPr="00FA0C7D">
        <w:t>Retained schemes</w:t>
      </w:r>
      <w:r w:rsidRPr="00FA0C7D">
        <w:tab/>
        <w:t>66</w:t>
      </w:r>
    </w:p>
    <w:p w14:paraId="6ADDB7B1" w14:textId="68808059" w:rsidR="00924358" w:rsidRPr="00FA0C7D" w:rsidRDefault="00924358" w:rsidP="00F94DDF">
      <w:pPr>
        <w:pStyle w:val="Index1"/>
      </w:pPr>
      <w:r w:rsidRPr="00FA0C7D">
        <w:t>Section 151 Officer</w:t>
      </w:r>
      <w:r w:rsidRPr="00FA0C7D">
        <w:tab/>
        <w:t>6, 8, 18, 22, 26</w:t>
      </w:r>
      <w:r w:rsidR="00356A3E" w:rsidRPr="00FA0C7D">
        <w:t>-</w:t>
      </w:r>
      <w:r w:rsidRPr="00FA0C7D">
        <w:t>29, 39</w:t>
      </w:r>
      <w:r w:rsidR="00356A3E" w:rsidRPr="00FA0C7D">
        <w:t>-</w:t>
      </w:r>
      <w:r w:rsidRPr="00FA0C7D">
        <w:t>40, 43</w:t>
      </w:r>
      <w:r w:rsidR="00356A3E" w:rsidRPr="00FA0C7D">
        <w:t>-</w:t>
      </w:r>
      <w:r w:rsidRPr="00FA0C7D">
        <w:t>44, 46, 53</w:t>
      </w:r>
      <w:r w:rsidR="00356A3E" w:rsidRPr="00FA0C7D">
        <w:t>-</w:t>
      </w:r>
      <w:r w:rsidRPr="00FA0C7D">
        <w:t>55, 64, 66</w:t>
      </w:r>
    </w:p>
    <w:p w14:paraId="56DCF91C" w14:textId="3E8D3620" w:rsidR="00924358" w:rsidRPr="00FA0C7D" w:rsidRDefault="00924358" w:rsidP="00F94DDF">
      <w:pPr>
        <w:pStyle w:val="Index1"/>
      </w:pPr>
      <w:r w:rsidRPr="00FA0C7D">
        <w:t>Sector Support Fund (SSF)</w:t>
      </w:r>
      <w:r w:rsidRPr="00FA0C7D">
        <w:tab/>
        <w:t>3, 11, 34, 44</w:t>
      </w:r>
      <w:r w:rsidR="00356A3E" w:rsidRPr="00FA0C7D">
        <w:t>-</w:t>
      </w:r>
      <w:r w:rsidRPr="00FA0C7D">
        <w:t>45, 50, 55, 58, 62, 63, 66</w:t>
      </w:r>
    </w:p>
    <w:p w14:paraId="32D2C907" w14:textId="70C2DCB2" w:rsidR="00924358" w:rsidRPr="00FA0C7D" w:rsidRDefault="00924358" w:rsidP="00F94DDF">
      <w:pPr>
        <w:pStyle w:val="Index1"/>
      </w:pPr>
      <w:r w:rsidRPr="00FA0C7D">
        <w:t>SELEP Ltd</w:t>
      </w:r>
      <w:r w:rsidRPr="00FA0C7D">
        <w:tab/>
        <w:t>4, 6</w:t>
      </w:r>
      <w:r w:rsidR="00356A3E" w:rsidRPr="00FA0C7D">
        <w:t>-</w:t>
      </w:r>
      <w:r w:rsidRPr="00FA0C7D">
        <w:t>29, 31</w:t>
      </w:r>
      <w:r w:rsidR="004721C7" w:rsidRPr="00FA0C7D">
        <w:t>-</w:t>
      </w:r>
      <w:r w:rsidRPr="00FA0C7D">
        <w:t>38, 40, 42</w:t>
      </w:r>
      <w:r w:rsidR="004721C7" w:rsidRPr="00FA0C7D">
        <w:t>-</w:t>
      </w:r>
      <w:r w:rsidRPr="00FA0C7D">
        <w:t>46, 51</w:t>
      </w:r>
      <w:r w:rsidR="004721C7" w:rsidRPr="00FA0C7D">
        <w:t>-</w:t>
      </w:r>
      <w:r w:rsidRPr="00FA0C7D">
        <w:t>56, 58</w:t>
      </w:r>
      <w:r w:rsidR="004721C7" w:rsidRPr="00FA0C7D">
        <w:t>-</w:t>
      </w:r>
      <w:r w:rsidRPr="00FA0C7D">
        <w:t xml:space="preserve">64, 66, </w:t>
      </w:r>
      <w:r w:rsidRPr="00FA0C7D">
        <w:rPr>
          <w:i/>
        </w:rPr>
        <w:t>See</w:t>
      </w:r>
      <w:r w:rsidRPr="00FA0C7D">
        <w:t xml:space="preserve"> Strategic Board</w:t>
      </w:r>
    </w:p>
    <w:p w14:paraId="5B76EE3A" w14:textId="2DED673B" w:rsidR="00924358" w:rsidRPr="00FA0C7D" w:rsidRDefault="00924358" w:rsidP="00F94DDF">
      <w:pPr>
        <w:pStyle w:val="Index1"/>
      </w:pPr>
      <w:r w:rsidRPr="00FA0C7D">
        <w:t>Service Level Agreement (SLA)</w:t>
      </w:r>
      <w:r w:rsidRPr="00FA0C7D">
        <w:tab/>
        <w:t>25</w:t>
      </w:r>
      <w:r w:rsidR="004721C7" w:rsidRPr="00FA0C7D">
        <w:t>-</w:t>
      </w:r>
      <w:r w:rsidRPr="00FA0C7D">
        <w:t>26, 34, 39, 53</w:t>
      </w:r>
      <w:r w:rsidR="004721C7" w:rsidRPr="00FA0C7D">
        <w:t>-</w:t>
      </w:r>
      <w:r w:rsidRPr="00FA0C7D">
        <w:t>56, 60, 62, 66</w:t>
      </w:r>
    </w:p>
    <w:p w14:paraId="7C9E1B5B" w14:textId="0556A195" w:rsidR="00924358" w:rsidRPr="00FA0C7D" w:rsidRDefault="00924358" w:rsidP="00F94DDF">
      <w:pPr>
        <w:pStyle w:val="Index1"/>
      </w:pPr>
      <w:r w:rsidRPr="00FA0C7D">
        <w:t>Slippage</w:t>
      </w:r>
      <w:r w:rsidRPr="00FA0C7D">
        <w:tab/>
        <w:t>58</w:t>
      </w:r>
      <w:r w:rsidR="004721C7" w:rsidRPr="00FA0C7D">
        <w:t>-</w:t>
      </w:r>
      <w:r w:rsidRPr="00FA0C7D">
        <w:t>59</w:t>
      </w:r>
    </w:p>
    <w:p w14:paraId="588C6EAA" w14:textId="77777777" w:rsidR="00924358" w:rsidRPr="00FA0C7D" w:rsidRDefault="00924358" w:rsidP="00F94DDF">
      <w:pPr>
        <w:pStyle w:val="Index1"/>
      </w:pPr>
      <w:r w:rsidRPr="00FA0C7D">
        <w:t>Small and Medium Enterprise (SME)</w:t>
      </w:r>
      <w:r w:rsidRPr="00FA0C7D">
        <w:tab/>
        <w:t>15, 19, 66</w:t>
      </w:r>
    </w:p>
    <w:p w14:paraId="1E7E4C4C" w14:textId="77777777" w:rsidR="00924358" w:rsidRPr="00FA0C7D" w:rsidRDefault="00924358" w:rsidP="00F94DDF">
      <w:pPr>
        <w:pStyle w:val="Index1"/>
      </w:pPr>
      <w:r w:rsidRPr="00FA0C7D">
        <w:t>Social Value</w:t>
      </w:r>
      <w:r w:rsidRPr="00FA0C7D">
        <w:tab/>
        <w:t>12, 66</w:t>
      </w:r>
    </w:p>
    <w:p w14:paraId="6E41BF98" w14:textId="2755276E" w:rsidR="00924358" w:rsidRPr="00FA0C7D" w:rsidRDefault="00924358" w:rsidP="00F94DDF">
      <w:pPr>
        <w:pStyle w:val="Index1"/>
      </w:pPr>
      <w:r w:rsidRPr="00FA0C7D">
        <w:t>Strategic Board</w:t>
      </w:r>
      <w:r w:rsidRPr="00FA0C7D">
        <w:tab/>
        <w:t>2, 4, 6, 8</w:t>
      </w:r>
      <w:r w:rsidR="004721C7" w:rsidRPr="00FA0C7D">
        <w:t>-</w:t>
      </w:r>
      <w:r w:rsidRPr="00FA0C7D">
        <w:t>10, 13</w:t>
      </w:r>
      <w:r w:rsidR="004721C7" w:rsidRPr="00FA0C7D">
        <w:t>-</w:t>
      </w:r>
      <w:r w:rsidRPr="00FA0C7D">
        <w:t>27, 29, 34, 37, 39, 42</w:t>
      </w:r>
      <w:r w:rsidR="004721C7" w:rsidRPr="00FA0C7D">
        <w:t>-</w:t>
      </w:r>
      <w:r w:rsidRPr="00FA0C7D">
        <w:t>45, 50, 52, 58, 61, 63</w:t>
      </w:r>
      <w:r w:rsidR="004721C7" w:rsidRPr="00FA0C7D">
        <w:t>-</w:t>
      </w:r>
      <w:r w:rsidRPr="00FA0C7D">
        <w:t xml:space="preserve">66, </w:t>
      </w:r>
      <w:r w:rsidRPr="00FA0C7D">
        <w:rPr>
          <w:i/>
        </w:rPr>
        <w:t>See</w:t>
      </w:r>
      <w:r w:rsidRPr="00FA0C7D">
        <w:t xml:space="preserve"> SELEP Ltd</w:t>
      </w:r>
    </w:p>
    <w:p w14:paraId="6B602F10" w14:textId="77777777" w:rsidR="00924358" w:rsidRPr="00FA0C7D" w:rsidRDefault="00924358" w:rsidP="00F94DDF">
      <w:pPr>
        <w:pStyle w:val="Index1"/>
      </w:pPr>
      <w:r w:rsidRPr="00FA0C7D">
        <w:t>Success Essex</w:t>
      </w:r>
      <w:r w:rsidRPr="00FA0C7D">
        <w:tab/>
        <w:t>13, 15</w:t>
      </w:r>
    </w:p>
    <w:p w14:paraId="63FA7AF6" w14:textId="77777777" w:rsidR="00924358" w:rsidRPr="00FA0C7D" w:rsidRDefault="00924358" w:rsidP="00F94DDF">
      <w:pPr>
        <w:pStyle w:val="Index1"/>
      </w:pPr>
      <w:r w:rsidRPr="00FA0C7D">
        <w:t>Succession Plan</w:t>
      </w:r>
      <w:r w:rsidRPr="00FA0C7D">
        <w:tab/>
        <w:t>15</w:t>
      </w:r>
    </w:p>
    <w:p w14:paraId="1B4C1CD7" w14:textId="77777777" w:rsidR="00924358" w:rsidRPr="00FA0C7D" w:rsidRDefault="00924358" w:rsidP="00F94DDF">
      <w:pPr>
        <w:pStyle w:val="Index1"/>
      </w:pPr>
      <w:r w:rsidRPr="00FA0C7D">
        <w:t>Team East Sussex (TES)</w:t>
      </w:r>
      <w:r w:rsidRPr="00FA0C7D">
        <w:tab/>
        <w:t>13, 15, 64</w:t>
      </w:r>
    </w:p>
    <w:p w14:paraId="51FB260B" w14:textId="04DD9F27" w:rsidR="00924358" w:rsidRPr="00FA0C7D" w:rsidRDefault="00924358" w:rsidP="00F94DDF">
      <w:pPr>
        <w:pStyle w:val="Index1"/>
      </w:pPr>
      <w:r w:rsidRPr="00FA0C7D">
        <w:t>Terms of Reference</w:t>
      </w:r>
      <w:r w:rsidRPr="00FA0C7D">
        <w:tab/>
        <w:t>9</w:t>
      </w:r>
      <w:r w:rsidR="004721C7" w:rsidRPr="00FA0C7D">
        <w:t>-</w:t>
      </w:r>
      <w:r w:rsidRPr="00FA0C7D">
        <w:t>10, 13, 15</w:t>
      </w:r>
      <w:r w:rsidR="004721C7" w:rsidRPr="00FA0C7D">
        <w:t>-</w:t>
      </w:r>
      <w:r w:rsidRPr="00FA0C7D">
        <w:t>17, 19, 21, 23</w:t>
      </w:r>
      <w:r w:rsidR="004721C7" w:rsidRPr="00FA0C7D">
        <w:t>-</w:t>
      </w:r>
      <w:r w:rsidRPr="00FA0C7D">
        <w:t>24, 37, 58, 66</w:t>
      </w:r>
    </w:p>
    <w:p w14:paraId="2AEF47D8" w14:textId="77777777" w:rsidR="00924358" w:rsidRPr="00FA0C7D" w:rsidRDefault="00924358" w:rsidP="00F94DDF">
      <w:pPr>
        <w:pStyle w:val="Index1"/>
      </w:pPr>
      <w:r w:rsidRPr="00FA0C7D">
        <w:t>Voluntary, Charity and Social Enterprise (VCSE)</w:t>
      </w:r>
      <w:r w:rsidRPr="00FA0C7D">
        <w:tab/>
        <w:t>12, 66</w:t>
      </w:r>
    </w:p>
    <w:p w14:paraId="38A3E6C3" w14:textId="2C255DF3" w:rsidR="00924358" w:rsidRPr="00FA0C7D" w:rsidRDefault="00924358" w:rsidP="00F94DDF">
      <w:pPr>
        <w:pStyle w:val="Index1"/>
      </w:pPr>
      <w:r w:rsidRPr="00FA0C7D">
        <w:t>WebTAG</w:t>
      </w:r>
      <w:r w:rsidRPr="00FA0C7D">
        <w:tab/>
        <w:t>45</w:t>
      </w:r>
      <w:r w:rsidR="004721C7" w:rsidRPr="00FA0C7D">
        <w:t>-</w:t>
      </w:r>
      <w:r w:rsidRPr="00FA0C7D">
        <w:t>46, 66</w:t>
      </w:r>
    </w:p>
    <w:p w14:paraId="5351809E" w14:textId="49BBD4EC" w:rsidR="00EB0BC4" w:rsidRPr="00FA0C7D" w:rsidRDefault="00EB0BC4" w:rsidP="00EB0BC4">
      <w:pPr>
        <w:tabs>
          <w:tab w:val="right" w:leader="dot" w:pos="11045"/>
        </w:tabs>
        <w:rPr>
          <w:rFonts w:asciiTheme="minorHAnsi" w:hAnsiTheme="minorHAnsi" w:cstheme="minorHAnsi"/>
          <w:noProof/>
          <w:sz w:val="20"/>
          <w:szCs w:val="20"/>
        </w:rPr>
        <w:sectPr w:rsidR="00EB0BC4" w:rsidRPr="00FA0C7D" w:rsidSect="00924358">
          <w:type w:val="continuous"/>
          <w:pgSz w:w="11906" w:h="16838"/>
          <w:pgMar w:top="567" w:right="425" w:bottom="567" w:left="425" w:header="1474" w:footer="1077" w:gutter="0"/>
          <w:cols w:num="2" w:space="708"/>
          <w:docGrid w:linePitch="360"/>
        </w:sectPr>
      </w:pPr>
      <w:r w:rsidRPr="00FA0C7D">
        <w:rPr>
          <w:rFonts w:asciiTheme="minorHAnsi" w:hAnsiTheme="minorHAnsi" w:cstheme="minorHAnsi"/>
          <w:noProof/>
          <w:sz w:val="20"/>
          <w:szCs w:val="20"/>
        </w:rPr>
        <w:t>Working Groups</w:t>
      </w:r>
      <w:r w:rsidRPr="00FA0C7D">
        <w:rPr>
          <w:rFonts w:asciiTheme="minorHAnsi" w:hAnsiTheme="minorHAnsi" w:cstheme="minorHAnsi"/>
          <w:noProof/>
          <w:sz w:val="20"/>
          <w:szCs w:val="20"/>
        </w:rPr>
        <w:tab/>
        <w:t>2, 11, 14, 16, 22</w:t>
      </w:r>
      <w:r w:rsidR="004721C7" w:rsidRPr="00FA0C7D">
        <w:rPr>
          <w:rFonts w:asciiTheme="minorHAnsi" w:hAnsiTheme="minorHAnsi" w:cstheme="minorHAnsi"/>
          <w:noProof/>
          <w:sz w:val="20"/>
          <w:szCs w:val="20"/>
        </w:rPr>
        <w:t>-</w:t>
      </w:r>
      <w:r w:rsidRPr="00FA0C7D">
        <w:rPr>
          <w:rFonts w:asciiTheme="minorHAnsi" w:hAnsiTheme="minorHAnsi" w:cstheme="minorHAnsi"/>
          <w:noProof/>
          <w:sz w:val="20"/>
          <w:szCs w:val="20"/>
        </w:rPr>
        <w:t>25, 44, 58, 66</w:t>
      </w:r>
    </w:p>
    <w:p w14:paraId="7430144D" w14:textId="77777777" w:rsidR="007A2C72" w:rsidRPr="00FA0C7D" w:rsidRDefault="007A2C72" w:rsidP="00D87FC5">
      <w:pPr>
        <w:rPr>
          <w:rFonts w:asciiTheme="minorHAnsi" w:hAnsiTheme="minorHAnsi" w:cstheme="minorHAnsi"/>
          <w:sz w:val="20"/>
          <w:szCs w:val="20"/>
          <w:lang w:eastAsia="en-GB"/>
        </w:rPr>
      </w:pPr>
    </w:p>
    <w:p w14:paraId="4F68D381" w14:textId="77777777" w:rsidR="00F9696F" w:rsidRPr="00FA0C7D" w:rsidRDefault="00F9696F">
      <w:pPr>
        <w:rPr>
          <w:rFonts w:ascii="Calibri" w:eastAsiaTheme="majorEastAsia" w:hAnsi="Calibri" w:cstheme="majorBidi"/>
          <w:b/>
          <w:caps/>
          <w:sz w:val="28"/>
          <w:szCs w:val="36"/>
          <w:lang w:eastAsia="en-GB"/>
        </w:rPr>
      </w:pPr>
      <w:r w:rsidRPr="00FA0C7D">
        <w:br w:type="page"/>
      </w:r>
    </w:p>
    <w:p w14:paraId="7E038511" w14:textId="7DF8DDFB" w:rsidR="00DB7FDE" w:rsidRPr="00FA0C7D" w:rsidRDefault="00DB7FDE">
      <w:pPr>
        <w:pStyle w:val="Heading1"/>
      </w:pPr>
      <w:bookmarkStart w:id="1407" w:name="_Toc102055345"/>
      <w:r w:rsidRPr="00FA0C7D">
        <w:t>Index working out- delete this section</w:t>
      </w:r>
      <w:bookmarkEnd w:id="1407"/>
    </w:p>
    <w:p w14:paraId="4CC66B70" w14:textId="77777777" w:rsidR="007A2C72" w:rsidRPr="00FA0C7D" w:rsidRDefault="00DB7FDE" w:rsidP="00DB7FDE">
      <w:pPr>
        <w:rPr>
          <w:noProof/>
          <w:lang w:eastAsia="en-GB"/>
        </w:rPr>
        <w:sectPr w:rsidR="007A2C72" w:rsidRPr="00FA0C7D" w:rsidSect="00924358">
          <w:type w:val="continuous"/>
          <w:pgSz w:w="11906" w:h="16838"/>
          <w:pgMar w:top="567" w:right="425" w:bottom="567" w:left="425" w:header="1474" w:footer="1077" w:gutter="0"/>
          <w:cols w:space="708"/>
          <w:docGrid w:linePitch="360"/>
        </w:sectPr>
      </w:pPr>
      <w:r w:rsidRPr="00FA0C7D">
        <w:rPr>
          <w:lang w:eastAsia="en-GB"/>
        </w:rPr>
        <w:fldChar w:fldCharType="begin"/>
      </w:r>
      <w:r w:rsidRPr="00FA0C7D">
        <w:rPr>
          <w:lang w:eastAsia="en-GB"/>
        </w:rPr>
        <w:instrText xml:space="preserve"> INDEX \e "</w:instrText>
      </w:r>
      <w:r w:rsidRPr="00FA0C7D">
        <w:rPr>
          <w:lang w:eastAsia="en-GB"/>
        </w:rPr>
        <w:tab/>
        <w:instrText xml:space="preserve">" \c "1" \z "2057" </w:instrText>
      </w:r>
      <w:r w:rsidRPr="00FA0C7D">
        <w:rPr>
          <w:lang w:eastAsia="en-GB"/>
        </w:rPr>
        <w:fldChar w:fldCharType="separate"/>
      </w:r>
    </w:p>
    <w:p w14:paraId="731480ED" w14:textId="77777777" w:rsidR="007A2C72" w:rsidRPr="00FA0C7D" w:rsidRDefault="007A2C72" w:rsidP="00F94DDF">
      <w:pPr>
        <w:pStyle w:val="Index1"/>
        <w:rPr>
          <w:noProof/>
        </w:rPr>
      </w:pPr>
      <w:r w:rsidRPr="00FA0C7D">
        <w:rPr>
          <w:noProof/>
        </w:rPr>
        <w:t>Accountability Board</w:t>
      </w:r>
      <w:r w:rsidRPr="00FA0C7D">
        <w:rPr>
          <w:noProof/>
        </w:rPr>
        <w:tab/>
        <w:t>2, 3, 6, 9, 10, 11, 13, 17, 18, 19, 22, 23, 25, 26, 27, 29, 34, 36, 37, 38, 39, 43, 44, 45, 46, 48, 49, 50, 52, 53, 54, 55, 56, 57, 58, 59, 60, 61, 62, 64, 65, 66</w:t>
      </w:r>
    </w:p>
    <w:p w14:paraId="74A2EABF" w14:textId="77777777" w:rsidR="007A2C72" w:rsidRPr="00FA0C7D" w:rsidRDefault="007A2C72" w:rsidP="00F94DDF">
      <w:pPr>
        <w:pStyle w:val="Index1"/>
        <w:rPr>
          <w:noProof/>
        </w:rPr>
      </w:pPr>
      <w:r w:rsidRPr="00FA0C7D">
        <w:rPr>
          <w:noProof/>
        </w:rPr>
        <w:t>Accountable Body</w:t>
      </w:r>
      <w:r w:rsidRPr="00FA0C7D">
        <w:rPr>
          <w:noProof/>
        </w:rPr>
        <w:tab/>
        <w:t>2, 6, 8, 18, 19, 22, 25, 26, 27, 28, 29, 30, 32, 34, 36, 37, 38, 39, 40, 44, 45, 50, 52, 53, 54, 55, 57, 59, 60, 62, 63, 64, 65, 66</w:t>
      </w:r>
    </w:p>
    <w:p w14:paraId="29149BE5" w14:textId="77777777" w:rsidR="007A2C72" w:rsidRPr="00FA0C7D" w:rsidRDefault="007A2C72" w:rsidP="00F94DDF">
      <w:pPr>
        <w:pStyle w:val="Index1"/>
        <w:rPr>
          <w:noProof/>
        </w:rPr>
      </w:pPr>
      <w:r w:rsidRPr="00FA0C7D">
        <w:rPr>
          <w:noProof/>
        </w:rPr>
        <w:t>Additionality</w:t>
      </w:r>
      <w:r w:rsidRPr="00FA0C7D">
        <w:rPr>
          <w:noProof/>
        </w:rPr>
        <w:tab/>
        <w:t>51, 64</w:t>
      </w:r>
    </w:p>
    <w:p w14:paraId="16AD796F" w14:textId="77777777" w:rsidR="007A2C72" w:rsidRPr="00FA0C7D" w:rsidRDefault="007A2C72" w:rsidP="00F94DDF">
      <w:pPr>
        <w:pStyle w:val="Index1"/>
        <w:rPr>
          <w:noProof/>
        </w:rPr>
      </w:pPr>
      <w:r w:rsidRPr="00FA0C7D">
        <w:rPr>
          <w:rFonts w:cstheme="minorHAnsi"/>
          <w:noProof/>
        </w:rPr>
        <w:t>Branding</w:t>
      </w:r>
      <w:r w:rsidRPr="00FA0C7D">
        <w:rPr>
          <w:noProof/>
        </w:rPr>
        <w:tab/>
        <w:t>23, 34, 56, 64</w:t>
      </w:r>
    </w:p>
    <w:p w14:paraId="1818579E" w14:textId="77777777" w:rsidR="007A2C72" w:rsidRPr="00FA0C7D" w:rsidRDefault="007A2C72" w:rsidP="00F94DDF">
      <w:pPr>
        <w:pStyle w:val="Index1"/>
        <w:rPr>
          <w:noProof/>
        </w:rPr>
      </w:pPr>
      <w:r w:rsidRPr="00FA0C7D">
        <w:rPr>
          <w:noProof/>
        </w:rPr>
        <w:t>Call-in</w:t>
      </w:r>
      <w:r w:rsidRPr="00FA0C7D">
        <w:rPr>
          <w:noProof/>
        </w:rPr>
        <w:tab/>
        <w:t>38, 64</w:t>
      </w:r>
    </w:p>
    <w:p w14:paraId="78E5F607" w14:textId="77777777" w:rsidR="007A2C72" w:rsidRPr="00FA0C7D" w:rsidRDefault="007A2C72" w:rsidP="00F94DDF">
      <w:pPr>
        <w:pStyle w:val="Index1"/>
        <w:rPr>
          <w:noProof/>
        </w:rPr>
      </w:pPr>
      <w:r w:rsidRPr="00FA0C7D">
        <w:rPr>
          <w:noProof/>
        </w:rPr>
        <w:t>Capital cost</w:t>
      </w:r>
      <w:r w:rsidRPr="00FA0C7D">
        <w:rPr>
          <w:noProof/>
        </w:rPr>
        <w:tab/>
        <w:t>60</w:t>
      </w:r>
    </w:p>
    <w:p w14:paraId="291C5C23" w14:textId="77777777" w:rsidR="007A2C72" w:rsidRPr="00FA0C7D" w:rsidRDefault="007A2C72" w:rsidP="00F94DDF">
      <w:pPr>
        <w:pStyle w:val="Index1"/>
        <w:rPr>
          <w:noProof/>
        </w:rPr>
      </w:pPr>
      <w:r w:rsidRPr="00FA0C7D">
        <w:rPr>
          <w:noProof/>
        </w:rPr>
        <w:t>Chair</w:t>
      </w:r>
      <w:r w:rsidRPr="00FA0C7D">
        <w:rPr>
          <w:noProof/>
        </w:rPr>
        <w:tab/>
        <w:t>2, 10, 14, 15, 17, 19, 22, 34, 37, 38, 39</w:t>
      </w:r>
    </w:p>
    <w:p w14:paraId="40076C47" w14:textId="77777777" w:rsidR="007A2C72" w:rsidRPr="00FA0C7D" w:rsidRDefault="007A2C72" w:rsidP="00F94DDF">
      <w:pPr>
        <w:pStyle w:val="Index1"/>
        <w:rPr>
          <w:noProof/>
        </w:rPr>
      </w:pPr>
      <w:r w:rsidRPr="00FA0C7D">
        <w:rPr>
          <w:noProof/>
        </w:rPr>
        <w:t>Co-opted</w:t>
      </w:r>
      <w:r w:rsidRPr="00FA0C7D">
        <w:rPr>
          <w:noProof/>
        </w:rPr>
        <w:tab/>
        <w:t>14, 15, 16, 19, 32, 64</w:t>
      </w:r>
    </w:p>
    <w:p w14:paraId="77D1B728" w14:textId="77777777" w:rsidR="007A2C72" w:rsidRPr="00FA0C7D" w:rsidRDefault="007A2C72" w:rsidP="00F94DDF">
      <w:pPr>
        <w:pStyle w:val="Index1"/>
        <w:rPr>
          <w:noProof/>
        </w:rPr>
      </w:pPr>
      <w:r w:rsidRPr="00FA0C7D">
        <w:rPr>
          <w:noProof/>
        </w:rPr>
        <w:t>Council</w:t>
      </w:r>
      <w:r w:rsidRPr="00FA0C7D">
        <w:rPr>
          <w:noProof/>
        </w:rPr>
        <w:tab/>
        <w:t>16, 17, 32, 34, 39, 43, 44, 53, 54, 55, 58, 59, 60, 62, 63, 64, 65</w:t>
      </w:r>
    </w:p>
    <w:p w14:paraId="436C71CB" w14:textId="77777777" w:rsidR="007A2C72" w:rsidRPr="00FA0C7D" w:rsidRDefault="007A2C72" w:rsidP="00F94DDF">
      <w:pPr>
        <w:pStyle w:val="Index1"/>
        <w:rPr>
          <w:noProof/>
        </w:rPr>
      </w:pPr>
      <w:r w:rsidRPr="00FA0C7D">
        <w:rPr>
          <w:noProof/>
        </w:rPr>
        <w:t>Deadweight</w:t>
      </w:r>
      <w:r w:rsidRPr="00FA0C7D">
        <w:rPr>
          <w:noProof/>
        </w:rPr>
        <w:tab/>
        <w:t>51, 64</w:t>
      </w:r>
    </w:p>
    <w:p w14:paraId="325640C1" w14:textId="77777777" w:rsidR="007A2C72" w:rsidRPr="00FA0C7D" w:rsidRDefault="007A2C72" w:rsidP="00F94DDF">
      <w:pPr>
        <w:pStyle w:val="Index1"/>
        <w:rPr>
          <w:noProof/>
        </w:rPr>
      </w:pPr>
      <w:r w:rsidRPr="00FA0C7D">
        <w:rPr>
          <w:noProof/>
        </w:rPr>
        <w:t>Devolution</w:t>
      </w:r>
      <w:r w:rsidRPr="00FA0C7D">
        <w:rPr>
          <w:noProof/>
        </w:rPr>
        <w:tab/>
        <w:t>3, 13, 53, 54, 64</w:t>
      </w:r>
    </w:p>
    <w:p w14:paraId="31FEF4F2" w14:textId="77777777" w:rsidR="007A2C72" w:rsidRPr="00FA0C7D" w:rsidRDefault="007A2C72" w:rsidP="00F94DDF">
      <w:pPr>
        <w:pStyle w:val="Index1"/>
        <w:rPr>
          <w:noProof/>
        </w:rPr>
      </w:pPr>
      <w:r w:rsidRPr="00FA0C7D">
        <w:rPr>
          <w:noProof/>
        </w:rPr>
        <w:t>Displacement</w:t>
      </w:r>
      <w:r w:rsidRPr="00FA0C7D">
        <w:rPr>
          <w:noProof/>
        </w:rPr>
        <w:tab/>
        <w:t>51, 64</w:t>
      </w:r>
    </w:p>
    <w:p w14:paraId="1D07B0AC" w14:textId="77777777" w:rsidR="007A2C72" w:rsidRPr="00FA0C7D" w:rsidRDefault="007A2C72" w:rsidP="00F94DDF">
      <w:pPr>
        <w:pStyle w:val="Index1"/>
        <w:rPr>
          <w:noProof/>
        </w:rPr>
      </w:pPr>
      <w:r w:rsidRPr="00FA0C7D">
        <w:rPr>
          <w:noProof/>
        </w:rPr>
        <w:t>Diversity</w:t>
      </w:r>
      <w:r w:rsidRPr="00FA0C7D">
        <w:rPr>
          <w:noProof/>
        </w:rPr>
        <w:tab/>
        <w:t>2, 11, 20, 21, 23</w:t>
      </w:r>
    </w:p>
    <w:p w14:paraId="4B117845" w14:textId="77777777" w:rsidR="007A2C72" w:rsidRPr="00FA0C7D" w:rsidRDefault="007A2C72" w:rsidP="00F94DDF">
      <w:pPr>
        <w:pStyle w:val="Index1"/>
        <w:rPr>
          <w:noProof/>
        </w:rPr>
      </w:pPr>
      <w:r w:rsidRPr="00FA0C7D">
        <w:rPr>
          <w:rFonts w:cstheme="minorHAnsi"/>
          <w:noProof/>
        </w:rPr>
        <w:t>Economic Strategy Statement</w:t>
      </w:r>
      <w:r w:rsidRPr="00FA0C7D">
        <w:rPr>
          <w:noProof/>
        </w:rPr>
        <w:tab/>
        <w:t>14, 17, 20, 34, 43, 51, 64</w:t>
      </w:r>
    </w:p>
    <w:p w14:paraId="783FDB56" w14:textId="77777777" w:rsidR="007A2C72" w:rsidRPr="00FA0C7D" w:rsidRDefault="007A2C72" w:rsidP="00F94DDF">
      <w:pPr>
        <w:pStyle w:val="Index1"/>
        <w:rPr>
          <w:noProof/>
        </w:rPr>
      </w:pPr>
      <w:r w:rsidRPr="00FA0C7D">
        <w:rPr>
          <w:noProof/>
        </w:rPr>
        <w:t>Essex County Council</w:t>
      </w:r>
      <w:r w:rsidRPr="00FA0C7D">
        <w:rPr>
          <w:noProof/>
        </w:rPr>
        <w:tab/>
      </w:r>
      <w:r w:rsidRPr="00FA0C7D">
        <w:rPr>
          <w:rFonts w:cstheme="minorHAnsi"/>
          <w:i/>
          <w:noProof/>
        </w:rPr>
        <w:t>See</w:t>
      </w:r>
      <w:r w:rsidRPr="00FA0C7D">
        <w:rPr>
          <w:rFonts w:cstheme="minorHAnsi"/>
          <w:noProof/>
        </w:rPr>
        <w:t xml:space="preserve"> Accountable Body</w:t>
      </w:r>
    </w:p>
    <w:p w14:paraId="44CE5E24" w14:textId="77777777" w:rsidR="007A2C72" w:rsidRPr="00FA0C7D" w:rsidRDefault="007A2C72" w:rsidP="00F94DDF">
      <w:pPr>
        <w:pStyle w:val="Index1"/>
        <w:rPr>
          <w:noProof/>
        </w:rPr>
      </w:pPr>
      <w:r w:rsidRPr="00FA0C7D">
        <w:rPr>
          <w:noProof/>
        </w:rPr>
        <w:t>Federated Boards</w:t>
      </w:r>
      <w:r w:rsidRPr="00FA0C7D">
        <w:rPr>
          <w:noProof/>
        </w:rPr>
        <w:tab/>
        <w:t>2, 6, 9, 10, 13, 14, 15, 16, 17, 18, 20, 21, 22, 24, 25, 31, 32, 36, 38, 42, 43, 44, 57, 58, 59, 64, 66</w:t>
      </w:r>
    </w:p>
    <w:p w14:paraId="3BFE5422" w14:textId="77777777" w:rsidR="007A2C72" w:rsidRPr="00FA0C7D" w:rsidRDefault="007A2C72" w:rsidP="00F94DDF">
      <w:pPr>
        <w:pStyle w:val="Index1"/>
        <w:rPr>
          <w:noProof/>
        </w:rPr>
      </w:pPr>
      <w:r w:rsidRPr="00FA0C7D">
        <w:rPr>
          <w:noProof/>
        </w:rPr>
        <w:t>Freedom of Information requests</w:t>
      </w:r>
      <w:r w:rsidRPr="00FA0C7D">
        <w:rPr>
          <w:noProof/>
        </w:rPr>
        <w:tab/>
        <w:t>27, 34, 65</w:t>
      </w:r>
    </w:p>
    <w:p w14:paraId="26EE7A04" w14:textId="77777777" w:rsidR="007A2C72" w:rsidRPr="00FA0C7D" w:rsidRDefault="007A2C72" w:rsidP="00F94DDF">
      <w:pPr>
        <w:pStyle w:val="Index1"/>
        <w:rPr>
          <w:noProof/>
        </w:rPr>
      </w:pPr>
      <w:r w:rsidRPr="00FA0C7D">
        <w:rPr>
          <w:noProof/>
        </w:rPr>
        <w:t>Gate Process</w:t>
      </w:r>
      <w:r w:rsidRPr="00FA0C7D">
        <w:rPr>
          <w:noProof/>
        </w:rPr>
        <w:tab/>
        <w:t>3, 44, 45, 46, 47, 48, 49, 50, 60, 65</w:t>
      </w:r>
    </w:p>
    <w:p w14:paraId="25CBA0E1" w14:textId="77777777" w:rsidR="007A2C72" w:rsidRPr="00FA0C7D" w:rsidRDefault="007A2C72" w:rsidP="00F94DDF">
      <w:pPr>
        <w:pStyle w:val="Index1"/>
        <w:rPr>
          <w:noProof/>
        </w:rPr>
      </w:pPr>
      <w:r w:rsidRPr="00FA0C7D">
        <w:rPr>
          <w:noProof/>
        </w:rPr>
        <w:t>Governance</w:t>
      </w:r>
      <w:r w:rsidRPr="00FA0C7D">
        <w:rPr>
          <w:noProof/>
        </w:rPr>
        <w:tab/>
        <w:t>2, 4, 6, 8, 9, 10, 11, 13, 15, 19, 21, 22, 27, 28, 29, 34, 40, 65</w:t>
      </w:r>
    </w:p>
    <w:p w14:paraId="0FE79EC6" w14:textId="77777777" w:rsidR="007A2C72" w:rsidRPr="00FA0C7D" w:rsidRDefault="007A2C72" w:rsidP="00F94DDF">
      <w:pPr>
        <w:pStyle w:val="Index1"/>
        <w:rPr>
          <w:noProof/>
        </w:rPr>
      </w:pPr>
      <w:r w:rsidRPr="00FA0C7D">
        <w:rPr>
          <w:noProof/>
        </w:rPr>
        <w:t>Government</w:t>
      </w:r>
      <w:r w:rsidRPr="00FA0C7D">
        <w:rPr>
          <w:noProof/>
        </w:rPr>
        <w:tab/>
        <w:t>6, 8, 9, 11, 13, 17, 18, 19, 20, 21, 22, 23, 24, 25, 27, 28, 34, 36, 37, 39, 40, 42, 43, 45, 46, 48, 50, 51, 53, 54, 57, 58, 61, 62, 64, 65, 66</w:t>
      </w:r>
    </w:p>
    <w:p w14:paraId="43C2CCE6" w14:textId="77777777" w:rsidR="007A2C72" w:rsidRPr="00FA0C7D" w:rsidRDefault="007A2C72" w:rsidP="00F94DDF">
      <w:pPr>
        <w:pStyle w:val="Index1"/>
        <w:rPr>
          <w:noProof/>
        </w:rPr>
      </w:pPr>
      <w:r w:rsidRPr="00FA0C7D">
        <w:rPr>
          <w:noProof/>
        </w:rPr>
        <w:t>Growing Places Fund (GPF)</w:t>
      </w:r>
      <w:r w:rsidRPr="00FA0C7D">
        <w:rPr>
          <w:noProof/>
        </w:rPr>
        <w:tab/>
        <w:t>3, 11, 14, 34, 44, 50, 52, 54, 56, 57, 58, 59, 62, 65</w:t>
      </w:r>
    </w:p>
    <w:p w14:paraId="233B6B86" w14:textId="77777777" w:rsidR="007A2C72" w:rsidRPr="00FA0C7D" w:rsidRDefault="007A2C72" w:rsidP="00F94DDF">
      <w:pPr>
        <w:pStyle w:val="Index1"/>
        <w:rPr>
          <w:noProof/>
        </w:rPr>
      </w:pPr>
      <w:r w:rsidRPr="00FA0C7D">
        <w:rPr>
          <w:noProof/>
        </w:rPr>
        <w:t>Growth Deal</w:t>
      </w:r>
      <w:r w:rsidRPr="00FA0C7D">
        <w:rPr>
          <w:noProof/>
        </w:rPr>
        <w:tab/>
        <w:t>20, 23, 34, 50, 56, 57, 61, 65, 66</w:t>
      </w:r>
    </w:p>
    <w:p w14:paraId="3998B099" w14:textId="77777777" w:rsidR="007A2C72" w:rsidRPr="00FA0C7D" w:rsidRDefault="007A2C72" w:rsidP="00F94DDF">
      <w:pPr>
        <w:pStyle w:val="Index1"/>
        <w:rPr>
          <w:noProof/>
        </w:rPr>
      </w:pPr>
      <w:r w:rsidRPr="00FA0C7D">
        <w:rPr>
          <w:noProof/>
        </w:rPr>
        <w:t>Growth Hubs</w:t>
      </w:r>
      <w:r w:rsidRPr="00FA0C7D">
        <w:rPr>
          <w:noProof/>
        </w:rPr>
        <w:tab/>
        <w:t>24, 25, 65</w:t>
      </w:r>
    </w:p>
    <w:p w14:paraId="31BBAAE9" w14:textId="77777777" w:rsidR="007A2C72" w:rsidRPr="00FA0C7D" w:rsidRDefault="007A2C72" w:rsidP="00F94DDF">
      <w:pPr>
        <w:pStyle w:val="Index1"/>
        <w:rPr>
          <w:noProof/>
        </w:rPr>
      </w:pPr>
      <w:r w:rsidRPr="00FA0C7D">
        <w:rPr>
          <w:noProof/>
        </w:rPr>
        <w:t>Independent Technical Evaluator (ITE)</w:t>
      </w:r>
      <w:r w:rsidRPr="00FA0C7D">
        <w:rPr>
          <w:noProof/>
        </w:rPr>
        <w:tab/>
        <w:t>3, 8, 17, 18, 42, 43, 44, 45, 46, 48, 49, 50, 52, 53, 61, 62</w:t>
      </w:r>
    </w:p>
    <w:p w14:paraId="07987182" w14:textId="77777777" w:rsidR="007A2C72" w:rsidRPr="00FA0C7D" w:rsidRDefault="007A2C72" w:rsidP="00F94DDF">
      <w:pPr>
        <w:pStyle w:val="Index1"/>
        <w:rPr>
          <w:noProof/>
        </w:rPr>
      </w:pPr>
      <w:r w:rsidRPr="00FA0C7D">
        <w:t>Interests</w:t>
      </w:r>
    </w:p>
    <w:p w14:paraId="7E4738ED" w14:textId="77777777" w:rsidR="007A2C72" w:rsidRPr="00FA0C7D" w:rsidRDefault="007A2C72">
      <w:pPr>
        <w:pStyle w:val="Index2"/>
        <w:tabs>
          <w:tab w:val="right" w:leader="dot" w:pos="11046"/>
        </w:tabs>
        <w:rPr>
          <w:noProof/>
        </w:rPr>
      </w:pPr>
      <w:r w:rsidRPr="00FA0C7D">
        <w:rPr>
          <w:noProof/>
        </w:rPr>
        <w:t>Conflict</w:t>
      </w:r>
      <w:r w:rsidRPr="00FA0C7D">
        <w:rPr>
          <w:noProof/>
        </w:rPr>
        <w:tab/>
        <w:t>10, 32</w:t>
      </w:r>
    </w:p>
    <w:p w14:paraId="0D5FDEDA" w14:textId="77777777" w:rsidR="007A2C72" w:rsidRPr="00FA0C7D" w:rsidRDefault="007A2C72">
      <w:pPr>
        <w:pStyle w:val="Index2"/>
        <w:tabs>
          <w:tab w:val="right" w:leader="dot" w:pos="11046"/>
        </w:tabs>
        <w:rPr>
          <w:noProof/>
        </w:rPr>
      </w:pPr>
      <w:r w:rsidRPr="00FA0C7D">
        <w:rPr>
          <w:noProof/>
        </w:rPr>
        <w:t>Declaration</w:t>
      </w:r>
      <w:r w:rsidRPr="00FA0C7D">
        <w:rPr>
          <w:noProof/>
        </w:rPr>
        <w:tab/>
        <w:t>10, 19, 32, 35, 38</w:t>
      </w:r>
    </w:p>
    <w:p w14:paraId="31F50353" w14:textId="77777777" w:rsidR="007A2C72" w:rsidRPr="00FA0C7D" w:rsidRDefault="007A2C72">
      <w:pPr>
        <w:pStyle w:val="Index2"/>
        <w:tabs>
          <w:tab w:val="right" w:leader="dot" w:pos="11046"/>
        </w:tabs>
        <w:rPr>
          <w:noProof/>
        </w:rPr>
      </w:pPr>
      <w:r w:rsidRPr="00FA0C7D">
        <w:rPr>
          <w:noProof/>
        </w:rPr>
        <w:t>Register</w:t>
      </w:r>
      <w:r w:rsidRPr="00FA0C7D">
        <w:rPr>
          <w:noProof/>
        </w:rPr>
        <w:tab/>
        <w:t>10, 16, 21, 32, 34, 35, 38, 66</w:t>
      </w:r>
    </w:p>
    <w:p w14:paraId="1F8D4E7D" w14:textId="77777777" w:rsidR="007A2C72" w:rsidRPr="00FA0C7D" w:rsidRDefault="007A2C72" w:rsidP="00F94DDF">
      <w:pPr>
        <w:pStyle w:val="Index1"/>
        <w:rPr>
          <w:noProof/>
        </w:rPr>
      </w:pPr>
      <w:r w:rsidRPr="00FA0C7D">
        <w:rPr>
          <w:noProof/>
        </w:rPr>
        <w:t>Investment Panel</w:t>
      </w:r>
      <w:r w:rsidRPr="00FA0C7D">
        <w:rPr>
          <w:noProof/>
        </w:rPr>
        <w:tab/>
        <w:t>2, 8, 14, 17, 18, 19, 20, 37, 42, 43, 44, 45, 58, 60, 61, 65</w:t>
      </w:r>
    </w:p>
    <w:p w14:paraId="0B08C1E4" w14:textId="77777777" w:rsidR="007A2C72" w:rsidRPr="00FA0C7D" w:rsidRDefault="007A2C72" w:rsidP="00F94DDF">
      <w:pPr>
        <w:pStyle w:val="Index1"/>
        <w:rPr>
          <w:noProof/>
        </w:rPr>
      </w:pPr>
      <w:r w:rsidRPr="00FA0C7D">
        <w:rPr>
          <w:noProof/>
        </w:rPr>
        <w:t>LEP Network</w:t>
      </w:r>
      <w:r w:rsidRPr="00FA0C7D">
        <w:rPr>
          <w:noProof/>
        </w:rPr>
        <w:tab/>
        <w:t>25, 65</w:t>
      </w:r>
    </w:p>
    <w:p w14:paraId="6A030F4F" w14:textId="77777777" w:rsidR="007A2C72" w:rsidRPr="00FA0C7D" w:rsidRDefault="007A2C72" w:rsidP="00F94DDF">
      <w:pPr>
        <w:pStyle w:val="Index1"/>
        <w:rPr>
          <w:noProof/>
        </w:rPr>
      </w:pPr>
      <w:r w:rsidRPr="00FA0C7D">
        <w:rPr>
          <w:noProof/>
        </w:rPr>
        <w:t>Local Growth Fund (LGF)</w:t>
      </w:r>
      <w:r w:rsidRPr="00FA0C7D">
        <w:rPr>
          <w:noProof/>
        </w:rPr>
        <w:tab/>
        <w:t>3, 11, 12, 14, 25, 27, 34, 41, 42, 46, 48, 49, 50, 51, 52, 53, 54, 55, 56, 57, 58, 59, 60, 61, 62, 65, 66</w:t>
      </w:r>
    </w:p>
    <w:p w14:paraId="126F2E7B" w14:textId="77777777" w:rsidR="007A2C72" w:rsidRPr="00FA0C7D" w:rsidRDefault="007A2C72" w:rsidP="00F94DDF">
      <w:pPr>
        <w:pStyle w:val="Index1"/>
        <w:rPr>
          <w:noProof/>
        </w:rPr>
      </w:pPr>
      <w:r w:rsidRPr="00FA0C7D">
        <w:rPr>
          <w:noProof/>
        </w:rPr>
        <w:t>Local Industrial Strategy</w:t>
      </w:r>
      <w:r w:rsidRPr="00FA0C7D">
        <w:rPr>
          <w:noProof/>
        </w:rPr>
        <w:tab/>
        <w:t>11, 14, 17, 20, 34, 36, 65</w:t>
      </w:r>
    </w:p>
    <w:p w14:paraId="4E56E3EC" w14:textId="77777777" w:rsidR="007A2C72" w:rsidRPr="00FA0C7D" w:rsidRDefault="007A2C72" w:rsidP="00F94DDF">
      <w:pPr>
        <w:pStyle w:val="Index1"/>
        <w:rPr>
          <w:noProof/>
        </w:rPr>
      </w:pPr>
      <w:r w:rsidRPr="00FA0C7D">
        <w:rPr>
          <w:noProof/>
        </w:rPr>
        <w:t>MHCLG</w:t>
      </w:r>
      <w:r w:rsidRPr="00FA0C7D">
        <w:rPr>
          <w:noProof/>
        </w:rPr>
        <w:tab/>
      </w:r>
      <w:r w:rsidRPr="00FA0C7D">
        <w:rPr>
          <w:i/>
        </w:rPr>
        <w:t>See</w:t>
      </w:r>
      <w:r w:rsidRPr="00FA0C7D">
        <w:t xml:space="preserve"> Government</w:t>
      </w:r>
    </w:p>
    <w:p w14:paraId="7672BA42" w14:textId="77777777" w:rsidR="007A2C72" w:rsidRPr="00FA0C7D" w:rsidRDefault="007A2C72" w:rsidP="00F94DDF">
      <w:pPr>
        <w:pStyle w:val="Index1"/>
        <w:rPr>
          <w:noProof/>
        </w:rPr>
      </w:pPr>
      <w:r w:rsidRPr="00FA0C7D">
        <w:rPr>
          <w:noProof/>
        </w:rPr>
        <w:t>Nolan Princples of Public Life</w:t>
      </w:r>
      <w:r w:rsidRPr="00FA0C7D">
        <w:rPr>
          <w:noProof/>
        </w:rPr>
        <w:tab/>
        <w:t>31, 32, 66</w:t>
      </w:r>
    </w:p>
    <w:p w14:paraId="2A607AE7" w14:textId="77777777" w:rsidR="007A2C72" w:rsidRPr="00FA0C7D" w:rsidRDefault="007A2C72" w:rsidP="00F94DDF">
      <w:pPr>
        <w:pStyle w:val="Index1"/>
        <w:rPr>
          <w:noProof/>
        </w:rPr>
      </w:pPr>
      <w:r w:rsidRPr="00FA0C7D">
        <w:rPr>
          <w:noProof/>
        </w:rPr>
        <w:t>Partner Authority</w:t>
      </w:r>
      <w:r w:rsidRPr="00FA0C7D">
        <w:rPr>
          <w:noProof/>
        </w:rPr>
        <w:tab/>
      </w:r>
      <w:r w:rsidRPr="00FA0C7D">
        <w:rPr>
          <w:i/>
          <w:noProof/>
        </w:rPr>
        <w:t>See</w:t>
      </w:r>
      <w:r w:rsidRPr="00FA0C7D">
        <w:rPr>
          <w:noProof/>
        </w:rPr>
        <w:t xml:space="preserve"> Council</w:t>
      </w:r>
    </w:p>
    <w:p w14:paraId="5257AC62" w14:textId="77777777" w:rsidR="007A2C72" w:rsidRPr="00FA0C7D" w:rsidRDefault="007A2C72" w:rsidP="00F94DDF">
      <w:pPr>
        <w:pStyle w:val="Index1"/>
        <w:rPr>
          <w:noProof/>
        </w:rPr>
      </w:pPr>
      <w:r w:rsidRPr="00FA0C7D">
        <w:rPr>
          <w:noProof/>
        </w:rPr>
        <w:t>RAG Rating</w:t>
      </w:r>
      <w:r w:rsidRPr="00FA0C7D">
        <w:rPr>
          <w:noProof/>
        </w:rPr>
        <w:tab/>
        <w:t>45, 66</w:t>
      </w:r>
    </w:p>
    <w:p w14:paraId="087D1BD9" w14:textId="77777777" w:rsidR="007A2C72" w:rsidRPr="00FA0C7D" w:rsidRDefault="007A2C72" w:rsidP="00F94DDF">
      <w:pPr>
        <w:pStyle w:val="Index1"/>
        <w:rPr>
          <w:noProof/>
        </w:rPr>
      </w:pPr>
      <w:r w:rsidRPr="00FA0C7D">
        <w:t>Retained schemes</w:t>
      </w:r>
      <w:r w:rsidRPr="00FA0C7D">
        <w:rPr>
          <w:noProof/>
        </w:rPr>
        <w:tab/>
        <w:t>66</w:t>
      </w:r>
    </w:p>
    <w:p w14:paraId="42A20B0E" w14:textId="77777777" w:rsidR="007A2C72" w:rsidRPr="00FA0C7D" w:rsidRDefault="007A2C72" w:rsidP="00F94DDF">
      <w:pPr>
        <w:pStyle w:val="Index1"/>
        <w:rPr>
          <w:noProof/>
        </w:rPr>
      </w:pPr>
      <w:r w:rsidRPr="00FA0C7D">
        <w:rPr>
          <w:noProof/>
        </w:rPr>
        <w:t>Section 151 Officer</w:t>
      </w:r>
      <w:r w:rsidRPr="00FA0C7D">
        <w:rPr>
          <w:noProof/>
        </w:rPr>
        <w:tab/>
        <w:t>6, 8, 18, 22, 26, 27, 28, 29, 39, 40, 43, 44, 46, 53, 54, 55, 64, 66</w:t>
      </w:r>
    </w:p>
    <w:p w14:paraId="5D8EECE7" w14:textId="77777777" w:rsidR="007A2C72" w:rsidRPr="00FA0C7D" w:rsidRDefault="007A2C72" w:rsidP="00F94DDF">
      <w:pPr>
        <w:pStyle w:val="Index1"/>
        <w:rPr>
          <w:noProof/>
        </w:rPr>
      </w:pPr>
      <w:r w:rsidRPr="00FA0C7D">
        <w:rPr>
          <w:noProof/>
        </w:rPr>
        <w:t>Sector Support Fund (SSF)</w:t>
      </w:r>
      <w:r w:rsidRPr="00FA0C7D">
        <w:rPr>
          <w:noProof/>
        </w:rPr>
        <w:tab/>
        <w:t>3, 11, 34, 44, 45, 50, 55, 58, 62, 63, 66</w:t>
      </w:r>
    </w:p>
    <w:p w14:paraId="4F234B6F" w14:textId="77777777" w:rsidR="007A2C72" w:rsidRPr="00FA0C7D" w:rsidRDefault="007A2C72" w:rsidP="00F94DDF">
      <w:pPr>
        <w:pStyle w:val="Index1"/>
        <w:rPr>
          <w:noProof/>
        </w:rPr>
      </w:pPr>
      <w:r w:rsidRPr="00FA0C7D">
        <w:rPr>
          <w:noProof/>
        </w:rPr>
        <w:t>SELEP Ltd</w:t>
      </w:r>
      <w:r w:rsidRPr="00FA0C7D">
        <w:rPr>
          <w:noProof/>
        </w:rPr>
        <w:tab/>
        <w:t xml:space="preserve">4, 6, 7, 8, 9, 10, 11, 12, 13, 14, 15, 16, 17, 18, 20, 21, 22, 23, 24, 25, 26, 27, 28, 29, 31, 32, 33, 34, 35, 36, 37, 38, 40, 42, 43, 44, 45, 46, 51, 52, 53, 54, 55, 56, 58, 59, 60, 61, 62, 63, 64, 66, </w:t>
      </w:r>
      <w:r w:rsidRPr="00FA0C7D">
        <w:rPr>
          <w:rFonts w:cstheme="minorHAnsi"/>
          <w:i/>
          <w:noProof/>
        </w:rPr>
        <w:t>See</w:t>
      </w:r>
      <w:r w:rsidRPr="00FA0C7D">
        <w:rPr>
          <w:rFonts w:cstheme="minorHAnsi"/>
          <w:noProof/>
        </w:rPr>
        <w:t xml:space="preserve"> Strategic Board</w:t>
      </w:r>
    </w:p>
    <w:p w14:paraId="1811C249" w14:textId="77777777" w:rsidR="007A2C72" w:rsidRPr="00FA0C7D" w:rsidRDefault="007A2C72" w:rsidP="00F94DDF">
      <w:pPr>
        <w:pStyle w:val="Index1"/>
        <w:rPr>
          <w:noProof/>
        </w:rPr>
      </w:pPr>
      <w:r w:rsidRPr="00FA0C7D">
        <w:rPr>
          <w:noProof/>
        </w:rPr>
        <w:t>Service Level Agreement (SLA)</w:t>
      </w:r>
      <w:r w:rsidRPr="00FA0C7D">
        <w:rPr>
          <w:noProof/>
        </w:rPr>
        <w:tab/>
        <w:t>25, 26, 34, 39, 53, 54, 55, 56, 60, 62, 66</w:t>
      </w:r>
    </w:p>
    <w:p w14:paraId="7C571FA4" w14:textId="77777777" w:rsidR="007A2C72" w:rsidRPr="00FA0C7D" w:rsidRDefault="007A2C72" w:rsidP="00F94DDF">
      <w:pPr>
        <w:pStyle w:val="Index1"/>
        <w:rPr>
          <w:noProof/>
        </w:rPr>
      </w:pPr>
      <w:r w:rsidRPr="00FA0C7D">
        <w:rPr>
          <w:noProof/>
        </w:rPr>
        <w:t>Slippage</w:t>
      </w:r>
      <w:r w:rsidRPr="00FA0C7D">
        <w:rPr>
          <w:noProof/>
        </w:rPr>
        <w:tab/>
        <w:t>58, 59</w:t>
      </w:r>
    </w:p>
    <w:p w14:paraId="3565CE77" w14:textId="77777777" w:rsidR="007A2C72" w:rsidRPr="00FA0C7D" w:rsidRDefault="007A2C72" w:rsidP="00F94DDF">
      <w:pPr>
        <w:pStyle w:val="Index1"/>
        <w:rPr>
          <w:noProof/>
        </w:rPr>
      </w:pPr>
      <w:r w:rsidRPr="00FA0C7D">
        <w:rPr>
          <w:noProof/>
        </w:rPr>
        <w:t>Small and Medium Enterprise (SME)</w:t>
      </w:r>
      <w:r w:rsidRPr="00FA0C7D">
        <w:rPr>
          <w:noProof/>
        </w:rPr>
        <w:tab/>
        <w:t>15, 19, 66</w:t>
      </w:r>
    </w:p>
    <w:p w14:paraId="1DAE76B0" w14:textId="77777777" w:rsidR="007A2C72" w:rsidRPr="00FA0C7D" w:rsidRDefault="007A2C72" w:rsidP="00F94DDF">
      <w:pPr>
        <w:pStyle w:val="Index1"/>
        <w:rPr>
          <w:noProof/>
        </w:rPr>
      </w:pPr>
      <w:r w:rsidRPr="00FA0C7D">
        <w:rPr>
          <w:noProof/>
        </w:rPr>
        <w:t>Social Value</w:t>
      </w:r>
      <w:r w:rsidRPr="00FA0C7D">
        <w:rPr>
          <w:noProof/>
        </w:rPr>
        <w:tab/>
        <w:t>12, 66</w:t>
      </w:r>
    </w:p>
    <w:p w14:paraId="490BEE0B" w14:textId="77777777" w:rsidR="007A2C72" w:rsidRPr="00FA0C7D" w:rsidRDefault="007A2C72" w:rsidP="00F94DDF">
      <w:pPr>
        <w:pStyle w:val="Index1"/>
        <w:rPr>
          <w:noProof/>
        </w:rPr>
      </w:pPr>
      <w:r w:rsidRPr="00FA0C7D">
        <w:rPr>
          <w:noProof/>
        </w:rPr>
        <w:t>Strategic Board</w:t>
      </w:r>
      <w:r w:rsidRPr="00FA0C7D">
        <w:rPr>
          <w:noProof/>
        </w:rPr>
        <w:tab/>
        <w:t xml:space="preserve">2, 4, 6, 8, 9, 10, 13, 14, 15, 16, 17, 18, 19, 20, 21, 22, 23, 24, 25, 26, 27, 29, 34, 37, 39, 42, 43, 44, 45, 50, 52, 58, 61, 63, 64, 65, 66, </w:t>
      </w:r>
      <w:r w:rsidRPr="00FA0C7D">
        <w:rPr>
          <w:rFonts w:cstheme="minorHAnsi"/>
          <w:i/>
          <w:noProof/>
        </w:rPr>
        <w:t>See</w:t>
      </w:r>
      <w:r w:rsidRPr="00FA0C7D">
        <w:rPr>
          <w:rFonts w:cstheme="minorHAnsi"/>
          <w:noProof/>
        </w:rPr>
        <w:t xml:space="preserve"> SELEP Ltd</w:t>
      </w:r>
    </w:p>
    <w:p w14:paraId="69B7E6FF" w14:textId="77777777" w:rsidR="007A2C72" w:rsidRPr="00FA0C7D" w:rsidRDefault="007A2C72" w:rsidP="00F94DDF">
      <w:pPr>
        <w:pStyle w:val="Index1"/>
        <w:rPr>
          <w:noProof/>
        </w:rPr>
      </w:pPr>
      <w:r w:rsidRPr="00FA0C7D">
        <w:t>Success Essex</w:t>
      </w:r>
      <w:r w:rsidRPr="00FA0C7D">
        <w:rPr>
          <w:noProof/>
        </w:rPr>
        <w:tab/>
        <w:t>13, 15</w:t>
      </w:r>
    </w:p>
    <w:p w14:paraId="4F25BE05" w14:textId="77777777" w:rsidR="007A2C72" w:rsidRPr="00FA0C7D" w:rsidRDefault="007A2C72" w:rsidP="00F94DDF">
      <w:pPr>
        <w:pStyle w:val="Index1"/>
        <w:rPr>
          <w:noProof/>
        </w:rPr>
      </w:pPr>
      <w:r w:rsidRPr="00FA0C7D">
        <w:rPr>
          <w:noProof/>
        </w:rPr>
        <w:t>Succession Plan</w:t>
      </w:r>
      <w:r w:rsidRPr="00FA0C7D">
        <w:rPr>
          <w:noProof/>
        </w:rPr>
        <w:tab/>
        <w:t>15</w:t>
      </w:r>
    </w:p>
    <w:p w14:paraId="75F7A98B" w14:textId="77777777" w:rsidR="007A2C72" w:rsidRPr="00FA0C7D" w:rsidRDefault="007A2C72" w:rsidP="00F94DDF">
      <w:pPr>
        <w:pStyle w:val="Index1"/>
        <w:rPr>
          <w:noProof/>
        </w:rPr>
      </w:pPr>
      <w:r w:rsidRPr="00FA0C7D">
        <w:rPr>
          <w:rFonts w:cstheme="minorHAnsi"/>
          <w:noProof/>
        </w:rPr>
        <w:t>Team East Sussex</w:t>
      </w:r>
      <w:r w:rsidRPr="00FA0C7D">
        <w:rPr>
          <w:noProof/>
        </w:rPr>
        <w:t xml:space="preserve"> (TES)</w:t>
      </w:r>
      <w:r w:rsidRPr="00FA0C7D">
        <w:rPr>
          <w:noProof/>
        </w:rPr>
        <w:tab/>
        <w:t>13, 15, 64</w:t>
      </w:r>
    </w:p>
    <w:p w14:paraId="393030A2" w14:textId="77777777" w:rsidR="007A2C72" w:rsidRPr="00FA0C7D" w:rsidRDefault="007A2C72" w:rsidP="00F94DDF">
      <w:pPr>
        <w:pStyle w:val="Index1"/>
        <w:rPr>
          <w:noProof/>
        </w:rPr>
      </w:pPr>
      <w:r w:rsidRPr="00FA0C7D">
        <w:rPr>
          <w:rFonts w:cstheme="minorHAnsi"/>
          <w:noProof/>
        </w:rPr>
        <w:t>Terms of Reference</w:t>
      </w:r>
      <w:r w:rsidRPr="00FA0C7D">
        <w:rPr>
          <w:noProof/>
        </w:rPr>
        <w:tab/>
        <w:t>9, 10, 13, 15, 16, 17, 19, 21, 23, 24, 37, 58, 66</w:t>
      </w:r>
    </w:p>
    <w:p w14:paraId="08C68980" w14:textId="77777777" w:rsidR="007A2C72" w:rsidRPr="00FA0C7D" w:rsidRDefault="007A2C72" w:rsidP="00F94DDF">
      <w:pPr>
        <w:pStyle w:val="Index1"/>
        <w:rPr>
          <w:noProof/>
        </w:rPr>
      </w:pPr>
      <w:r w:rsidRPr="00FA0C7D">
        <w:rPr>
          <w:noProof/>
        </w:rPr>
        <w:t>Voluntary, Charity and Social Enterprise (VCSE)</w:t>
      </w:r>
      <w:r w:rsidRPr="00FA0C7D">
        <w:rPr>
          <w:noProof/>
        </w:rPr>
        <w:tab/>
        <w:t>12, 66</w:t>
      </w:r>
    </w:p>
    <w:p w14:paraId="4395B463" w14:textId="77777777" w:rsidR="007A2C72" w:rsidRPr="00FA0C7D" w:rsidRDefault="007A2C72" w:rsidP="00F94DDF">
      <w:pPr>
        <w:pStyle w:val="Index1"/>
        <w:rPr>
          <w:noProof/>
        </w:rPr>
      </w:pPr>
      <w:r w:rsidRPr="00FA0C7D">
        <w:rPr>
          <w:noProof/>
        </w:rPr>
        <w:t>WebTAG</w:t>
      </w:r>
      <w:r w:rsidRPr="00FA0C7D">
        <w:rPr>
          <w:noProof/>
        </w:rPr>
        <w:tab/>
        <w:t>45, 46, 66</w:t>
      </w:r>
    </w:p>
    <w:p w14:paraId="61361F57" w14:textId="77777777" w:rsidR="007A2C72" w:rsidRPr="00FA0C7D" w:rsidRDefault="007A2C72" w:rsidP="00F94DDF">
      <w:pPr>
        <w:pStyle w:val="Index1"/>
        <w:rPr>
          <w:noProof/>
        </w:rPr>
      </w:pPr>
      <w:r w:rsidRPr="00FA0C7D">
        <w:rPr>
          <w:rFonts w:cstheme="minorHAnsi"/>
          <w:noProof/>
        </w:rPr>
        <w:t>Working Groups</w:t>
      </w:r>
      <w:r w:rsidRPr="00FA0C7D">
        <w:rPr>
          <w:noProof/>
        </w:rPr>
        <w:tab/>
        <w:t>2, 11, 14, 16, 22, 23, 24, 25, 44, 58, 66</w:t>
      </w:r>
    </w:p>
    <w:p w14:paraId="3D492CF5" w14:textId="3B4E7AB6" w:rsidR="007A2C72" w:rsidRPr="00FA0C7D" w:rsidRDefault="007A2C72" w:rsidP="00DB7FDE">
      <w:pPr>
        <w:rPr>
          <w:noProof/>
          <w:lang w:eastAsia="en-GB"/>
        </w:rPr>
        <w:sectPr w:rsidR="007A2C72" w:rsidRPr="00FA0C7D" w:rsidSect="007A2C72">
          <w:type w:val="continuous"/>
          <w:pgSz w:w="11906" w:h="16838"/>
          <w:pgMar w:top="567" w:right="425" w:bottom="567" w:left="425" w:header="1474" w:footer="1077" w:gutter="0"/>
          <w:cols w:space="720"/>
          <w:docGrid w:linePitch="360"/>
        </w:sectPr>
      </w:pPr>
    </w:p>
    <w:p w14:paraId="3CC7B604" w14:textId="5A10458E" w:rsidR="00DB7FDE" w:rsidRPr="00DB7FDE" w:rsidRDefault="00DB7FDE" w:rsidP="00DB7FDE">
      <w:pPr>
        <w:rPr>
          <w:lang w:eastAsia="en-GB"/>
        </w:rPr>
      </w:pPr>
      <w:r w:rsidRPr="00FA0C7D">
        <w:rPr>
          <w:lang w:eastAsia="en-GB"/>
        </w:rPr>
        <w:fldChar w:fldCharType="end"/>
      </w:r>
      <w:r w:rsidR="00157533" w:rsidRPr="00FA0C7D">
        <w:fldChar w:fldCharType="begin"/>
      </w:r>
      <w:r w:rsidR="00157533" w:rsidRPr="00FA0C7D">
        <w:instrText xml:space="preserve"> XE "MHCLG" \t "</w:instrText>
      </w:r>
      <w:r w:rsidR="00157533" w:rsidRPr="00FA0C7D">
        <w:rPr>
          <w:rFonts w:asciiTheme="minorHAnsi" w:hAnsiTheme="minorHAnsi" w:cstheme="minorHAnsi"/>
          <w:i/>
        </w:rPr>
        <w:instrText>See</w:instrText>
      </w:r>
      <w:r w:rsidR="00157533" w:rsidRPr="00FA0C7D">
        <w:rPr>
          <w:rFonts w:asciiTheme="minorHAnsi" w:hAnsiTheme="minorHAnsi" w:cstheme="minorHAnsi"/>
        </w:rPr>
        <w:instrText xml:space="preserve"> Government</w:instrText>
      </w:r>
      <w:r w:rsidR="00157533" w:rsidRPr="00FA0C7D">
        <w:instrText xml:space="preserve">" </w:instrText>
      </w:r>
      <w:r w:rsidR="00157533" w:rsidRPr="00FA0C7D">
        <w:fldChar w:fldCharType="end"/>
      </w:r>
    </w:p>
    <w:sectPr w:rsidR="00DB7FDE" w:rsidRPr="00DB7FDE" w:rsidSect="007A2C72">
      <w:type w:val="continuous"/>
      <w:pgSz w:w="11906" w:h="16838"/>
      <w:pgMar w:top="567" w:right="425" w:bottom="567" w:left="425" w:header="1474"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6F98E" w14:textId="77777777" w:rsidR="00D30034" w:rsidRDefault="00D30034" w:rsidP="001E2B52">
      <w:pPr>
        <w:spacing w:after="0" w:line="240" w:lineRule="auto"/>
      </w:pPr>
      <w:r>
        <w:separator/>
      </w:r>
    </w:p>
  </w:endnote>
  <w:endnote w:type="continuationSeparator" w:id="0">
    <w:p w14:paraId="5601DB20" w14:textId="77777777" w:rsidR="00D30034" w:rsidRDefault="00D30034" w:rsidP="001E2B52">
      <w:pPr>
        <w:spacing w:after="0" w:line="240" w:lineRule="auto"/>
      </w:pPr>
      <w:r>
        <w:continuationSeparator/>
      </w:r>
    </w:p>
  </w:endnote>
  <w:endnote w:type="continuationNotice" w:id="1">
    <w:p w14:paraId="5AFB6176" w14:textId="77777777" w:rsidR="00D30034" w:rsidRDefault="00D300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4087A" w14:textId="5BE654C4" w:rsidR="003F5137" w:rsidRDefault="003F5137">
    <w:pPr>
      <w:pStyle w:val="Footer"/>
    </w:pPr>
    <w:r>
      <w:rPr>
        <w:noProof/>
      </w:rPr>
      <mc:AlternateContent>
        <mc:Choice Requires="wps">
          <w:drawing>
            <wp:anchor distT="45720" distB="45720" distL="114300" distR="114300" simplePos="0" relativeHeight="251665408" behindDoc="0" locked="0" layoutInCell="1" allowOverlap="1" wp14:anchorId="2E4EBA0C" wp14:editId="4E818C8D">
              <wp:simplePos x="0" y="0"/>
              <wp:positionH relativeFrom="column">
                <wp:posOffset>6285230</wp:posOffset>
              </wp:positionH>
              <wp:positionV relativeFrom="paragraph">
                <wp:posOffset>391160</wp:posOffset>
              </wp:positionV>
              <wp:extent cx="569595" cy="273050"/>
              <wp:effectExtent l="0" t="0" r="0" b="0"/>
              <wp:wrapSquare wrapText="bothSides"/>
              <wp:docPr id="3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73050"/>
                      </a:xfrm>
                      <a:prstGeom prst="rect">
                        <a:avLst/>
                      </a:prstGeom>
                      <a:noFill/>
                      <a:ln w="9525">
                        <a:noFill/>
                        <a:miter lim="800000"/>
                        <a:headEnd/>
                        <a:tailEnd/>
                      </a:ln>
                    </wps:spPr>
                    <wps:txbx>
                      <w:txbxContent>
                        <w:p w14:paraId="2ADC2E3B" w14:textId="01496886" w:rsidR="003F5137" w:rsidRPr="00CC6DA4" w:rsidRDefault="003F5137" w:rsidP="001B1490">
                          <w:pPr>
                            <w:jc w:val="center"/>
                            <w:rPr>
                              <w:rFonts w:asciiTheme="minorHAnsi" w:hAnsiTheme="minorHAnsi" w:cstheme="minorHAnsi"/>
                            </w:rPr>
                          </w:pPr>
                          <w:r w:rsidRPr="00CC6DA4">
                            <w:rPr>
                              <w:rFonts w:asciiTheme="minorHAnsi" w:hAnsiTheme="minorHAnsi" w:cstheme="minorHAnsi"/>
                            </w:rPr>
                            <w:fldChar w:fldCharType="begin"/>
                          </w:r>
                          <w:r w:rsidRPr="00CC6DA4">
                            <w:rPr>
                              <w:rFonts w:asciiTheme="minorHAnsi" w:hAnsiTheme="minorHAnsi" w:cstheme="minorHAnsi"/>
                            </w:rPr>
                            <w:instrText xml:space="preserve"> PAGE   \* MERGEFORMAT </w:instrText>
                          </w:r>
                          <w:r w:rsidRPr="00CC6DA4">
                            <w:rPr>
                              <w:rFonts w:asciiTheme="minorHAnsi" w:hAnsiTheme="minorHAnsi" w:cstheme="minorHAnsi"/>
                            </w:rPr>
                            <w:fldChar w:fldCharType="separate"/>
                          </w:r>
                          <w:r w:rsidRPr="00CC6DA4">
                            <w:rPr>
                              <w:rFonts w:asciiTheme="minorHAnsi" w:hAnsiTheme="minorHAnsi" w:cstheme="minorHAnsi"/>
                              <w:noProof/>
                            </w:rPr>
                            <w:t>1</w:t>
                          </w:r>
                          <w:r w:rsidRPr="00CC6DA4">
                            <w:rPr>
                              <w:rFonts w:asciiTheme="minorHAnsi" w:hAnsiTheme="minorHAnsi" w:cstheme="minorHAnsi"/>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E4EBA0C" id="_x0000_t202" coordsize="21600,21600" o:spt="202" path="m,l,21600r21600,l21600,xe">
              <v:stroke joinstyle="miter"/>
              <v:path gradientshapeok="t" o:connecttype="rect"/>
            </v:shapetype>
            <v:shape id="_x0000_s1066" type="#_x0000_t202" style="position:absolute;margin-left:494.9pt;margin-top:30.8pt;width:44.85pt;height:2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" filled="f" stroked="f">
              <v:textbox>
                <w:txbxContent>
                  <w:p w14:paraId="2ADC2E3B" w14:textId="01496886" w:rsidR="003F5137" w:rsidRPr="00CC6DA4" w:rsidRDefault="003F5137" w:rsidP="001B1490">
                    <w:pPr>
                      <w:jc w:val="center"/>
                      <w:rPr>
                        <w:rFonts w:asciiTheme="minorHAnsi" w:hAnsiTheme="minorHAnsi" w:cstheme="minorHAnsi"/>
                      </w:rPr>
                    </w:pPr>
                    <w:r w:rsidRPr="00CC6DA4">
                      <w:rPr>
                        <w:rFonts w:asciiTheme="minorHAnsi" w:hAnsiTheme="minorHAnsi" w:cstheme="minorHAnsi"/>
                      </w:rPr>
                      <w:fldChar w:fldCharType="begin"/>
                    </w:r>
                    <w:r w:rsidRPr="00CC6DA4">
                      <w:rPr>
                        <w:rFonts w:asciiTheme="minorHAnsi" w:hAnsiTheme="minorHAnsi" w:cstheme="minorHAnsi"/>
                      </w:rPr>
                      <w:instrText xml:space="preserve"> PAGE   \* MERGEFORMAT </w:instrText>
                    </w:r>
                    <w:r w:rsidRPr="00CC6DA4">
                      <w:rPr>
                        <w:rFonts w:asciiTheme="minorHAnsi" w:hAnsiTheme="minorHAnsi" w:cstheme="minorHAnsi"/>
                      </w:rPr>
                      <w:fldChar w:fldCharType="separate"/>
                    </w:r>
                    <w:r w:rsidRPr="00CC6DA4">
                      <w:rPr>
                        <w:rFonts w:asciiTheme="minorHAnsi" w:hAnsiTheme="minorHAnsi" w:cstheme="minorHAnsi"/>
                        <w:noProof/>
                      </w:rPr>
                      <w:t>1</w:t>
                    </w:r>
                    <w:r w:rsidRPr="00CC6DA4">
                      <w:rPr>
                        <w:rFonts w:asciiTheme="minorHAnsi" w:hAnsiTheme="minorHAnsi" w:cstheme="minorHAnsi"/>
                      </w:rPr>
                      <w:fldChar w:fldCharType="end"/>
                    </w:r>
                  </w:p>
                </w:txbxContent>
              </v:textbox>
              <w10:wrap type="square"/>
            </v:shape>
          </w:pict>
        </mc:Fallback>
      </mc:AlternateContent>
    </w:r>
    <w:sdt>
      <w:sdtPr>
        <w:id w:val="-2092225646"/>
        <w:docPartObj>
          <w:docPartGallery w:val="Page Numbers (Bottom of Page)"/>
          <w:docPartUnique/>
        </w:docPartObj>
      </w:sdtPr>
      <w:sdtEndPr/>
      <w:sdtContent>
        <w:r>
          <w:rPr>
            <w:noProof/>
          </w:rPr>
          <mc:AlternateContent>
            <mc:Choice Requires="wpg">
              <w:drawing>
                <wp:anchor distT="0" distB="0" distL="114300" distR="114300" simplePos="0" relativeHeight="251668480" behindDoc="0" locked="0" layoutInCell="1" allowOverlap="1" wp14:anchorId="6235F447" wp14:editId="5AF9EC44">
                  <wp:simplePos x="0" y="0"/>
                  <wp:positionH relativeFrom="column">
                    <wp:posOffset>-269875</wp:posOffset>
                  </wp:positionH>
                  <wp:positionV relativeFrom="paragraph">
                    <wp:posOffset>377825</wp:posOffset>
                  </wp:positionV>
                  <wp:extent cx="7524750" cy="266700"/>
                  <wp:effectExtent l="0" t="0" r="19050" b="19050"/>
                  <wp:wrapNone/>
                  <wp:docPr id="33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524750" cy="266700"/>
                            <a:chOff x="-8" y="14978"/>
                            <a:chExt cx="12255" cy="230"/>
                          </a:xfrm>
                        </wpg:grpSpPr>
                        <wps:wsp>
                          <wps:cNvPr id="333"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334"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B3011AE" id="Group 31" o:spid="_x0000_s1026" style="position:absolute;margin-left:-21.25pt;margin-top:29.75pt;width:592.5pt;height:21pt;flip:x;z-index:251668480;mso-width-relative:margin;mso-height-relative:margin" coordorigin="-8,14978" coordsize="12255,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7"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" strokecolor="#a5a5a5"/>
                  <v:shape id="AutoShape 28" o:spid="_x0000_s1028"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" adj="20904" strokecolor="#a5a5a5"/>
                </v:group>
              </w:pict>
            </mc:Fallback>
          </mc:AlternateConten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9337" w14:textId="794C9DF1" w:rsidR="003F5137" w:rsidRDefault="003F5137">
    <w:pPr>
      <w:pStyle w:val="Footer"/>
    </w:pPr>
    <w:r>
      <w:rPr>
        <w:noProof/>
      </w:rPr>
      <mc:AlternateContent>
        <mc:Choice Requires="wps">
          <w:drawing>
            <wp:anchor distT="45720" distB="45720" distL="114300" distR="114300" simplePos="0" relativeHeight="251654144" behindDoc="0" locked="0" layoutInCell="1" allowOverlap="1" wp14:anchorId="0B54135A" wp14:editId="3237BE6C">
              <wp:simplePos x="0" y="0"/>
              <wp:positionH relativeFrom="column">
                <wp:posOffset>6284595</wp:posOffset>
              </wp:positionH>
              <wp:positionV relativeFrom="paragraph">
                <wp:posOffset>403225</wp:posOffset>
              </wp:positionV>
              <wp:extent cx="568325" cy="273050"/>
              <wp:effectExtent l="0" t="0" r="0" b="0"/>
              <wp:wrapNone/>
              <wp:docPr id="3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 cy="273050"/>
                      </a:xfrm>
                      <a:prstGeom prst="rect">
                        <a:avLst/>
                      </a:prstGeom>
                      <a:noFill/>
                      <a:ln w="9525">
                        <a:noFill/>
                        <a:miter lim="800000"/>
                        <a:headEnd/>
                        <a:tailEnd/>
                      </a:ln>
                    </wps:spPr>
                    <wps:txbx>
                      <w:txbxContent>
                        <w:p w14:paraId="44DF3179" w14:textId="6CB54FBC" w:rsidR="003F5137" w:rsidRPr="00CC6DA4" w:rsidRDefault="003F5137" w:rsidP="00BA568E">
                          <w:pPr>
                            <w:jc w:val="center"/>
                            <w:rPr>
                              <w:rFonts w:asciiTheme="minorHAnsi" w:hAnsiTheme="minorHAnsi" w:cstheme="minorHAnsi"/>
                            </w:rPr>
                          </w:pPr>
                          <w:r>
                            <w:rPr>
                              <w:rFonts w:asciiTheme="minorHAnsi" w:hAnsiTheme="minorHAnsi" w:cstheme="minorHAnsi"/>
                            </w:rPr>
                            <w:t>67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54135A" id="_x0000_t202" coordsize="21600,21600" o:spt="202" path="m,l,21600r21600,l21600,xe">
              <v:stroke joinstyle="miter"/>
              <v:path gradientshapeok="t" o:connecttype="rect"/>
            </v:shapetype>
            <v:shape id="_x0000_s1074" type="#_x0000_t202" style="position:absolute;margin-left:494.85pt;margin-top:31.75pt;width:44.75pt;height:21.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" filled="f" stroked="f">
              <v:textbox>
                <w:txbxContent>
                  <w:p w14:paraId="44DF3179" w14:textId="6CB54FBC" w:rsidR="003F5137" w:rsidRPr="00CC6DA4" w:rsidRDefault="003F5137" w:rsidP="00BA568E">
                    <w:pPr>
                      <w:jc w:val="center"/>
                      <w:rPr>
                        <w:rFonts w:asciiTheme="minorHAnsi" w:hAnsiTheme="minorHAnsi" w:cstheme="minorHAnsi"/>
                      </w:rPr>
                    </w:pPr>
                    <w:r>
                      <w:rPr>
                        <w:rFonts w:asciiTheme="minorHAnsi" w:hAnsiTheme="minorHAnsi" w:cstheme="minorHAnsi"/>
                      </w:rPr>
                      <w:t>67</w:t>
                    </w:r>
                  </w:p>
                </w:txbxContent>
              </v:textbox>
            </v:shape>
          </w:pict>
        </mc:Fallback>
      </mc:AlternateContent>
    </w:r>
    <w:sdt>
      <w:sdtPr>
        <w:id w:val="-1935357283"/>
        <w:docPartObj>
          <w:docPartGallery w:val="Page Numbers (Bottom of Page)"/>
          <w:docPartUnique/>
        </w:docPartObj>
      </w:sdtPr>
      <w:sdtEndPr/>
      <w:sdtContent>
        <w:r>
          <w:rPr>
            <w:noProof/>
          </w:rPr>
          <mc:AlternateContent>
            <mc:Choice Requires="wpg">
              <w:drawing>
                <wp:anchor distT="0" distB="0" distL="114300" distR="114300" simplePos="0" relativeHeight="251645952" behindDoc="0" locked="0" layoutInCell="1" allowOverlap="1" wp14:anchorId="2F907FB8" wp14:editId="6EA07450">
                  <wp:simplePos x="0" y="0"/>
                  <wp:positionH relativeFrom="column">
                    <wp:posOffset>-269875</wp:posOffset>
                  </wp:positionH>
                  <wp:positionV relativeFrom="paragraph">
                    <wp:posOffset>377825</wp:posOffset>
                  </wp:positionV>
                  <wp:extent cx="7524750" cy="266700"/>
                  <wp:effectExtent l="0" t="0" r="19050" b="19050"/>
                  <wp:wrapNone/>
                  <wp:docPr id="35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524750" cy="266700"/>
                            <a:chOff x="-8" y="14978"/>
                            <a:chExt cx="12255" cy="230"/>
                          </a:xfrm>
                        </wpg:grpSpPr>
                        <wps:wsp>
                          <wps:cNvPr id="35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35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4BE5992" id="Group 31" o:spid="_x0000_s1026" style="position:absolute;margin-left:-21.25pt;margin-top:29.75pt;width:592.5pt;height:21pt;flip:x;z-index:251645952;mso-width-relative:margin;mso-height-relative:margin" coordorigin="-8,14978" coordsize="12255,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7"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" strokecolor="#a5a5a5"/>
                  <v:shape id="AutoShape 28" o:spid="_x0000_s1028"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" adj="20904" strokecolor="#a5a5a5"/>
                </v:group>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DE796" w14:textId="77777777" w:rsidR="00D30034" w:rsidRDefault="00D30034" w:rsidP="001E2B52">
      <w:pPr>
        <w:spacing w:after="0" w:line="240" w:lineRule="auto"/>
      </w:pPr>
      <w:r>
        <w:separator/>
      </w:r>
    </w:p>
  </w:footnote>
  <w:footnote w:type="continuationSeparator" w:id="0">
    <w:p w14:paraId="528B1974" w14:textId="77777777" w:rsidR="00D30034" w:rsidRDefault="00D30034" w:rsidP="001E2B52">
      <w:pPr>
        <w:spacing w:after="0" w:line="240" w:lineRule="auto"/>
      </w:pPr>
      <w:r>
        <w:continuationSeparator/>
      </w:r>
    </w:p>
  </w:footnote>
  <w:footnote w:type="continuationNotice" w:id="1">
    <w:p w14:paraId="1B7009C7" w14:textId="77777777" w:rsidR="00D30034" w:rsidRDefault="00D30034">
      <w:pPr>
        <w:spacing w:after="0" w:line="240" w:lineRule="auto"/>
      </w:pPr>
    </w:p>
  </w:footnote>
  <w:footnote w:id="2">
    <w:p w14:paraId="6FDE1C34" w14:textId="77777777" w:rsidR="003F5137" w:rsidRDefault="003F5137" w:rsidP="00D14E36">
      <w:pPr>
        <w:pStyle w:val="FootnoteText"/>
      </w:pPr>
      <w:r>
        <w:rPr>
          <w:rStyle w:val="FootnoteReference"/>
        </w:rPr>
        <w:footnoteRef/>
      </w:r>
      <w:r>
        <w:t xml:space="preserve"> </w:t>
      </w:r>
      <w:r w:rsidRPr="00B123BF">
        <w:rPr>
          <w:rFonts w:cs="Arial"/>
          <w:bCs/>
        </w:rPr>
        <w:t>Local Growth: Realising every place’s potential, HMG, October 2010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D1BC7" w14:textId="64F2AA6E" w:rsidR="003F5137" w:rsidRDefault="003F5137">
    <w:pPr>
      <w:pStyle w:val="Header"/>
    </w:pPr>
    <w:r>
      <w:rPr>
        <w:noProof/>
      </w:rPr>
      <w:drawing>
        <wp:anchor distT="0" distB="0" distL="114300" distR="114300" simplePos="0" relativeHeight="251646976" behindDoc="0" locked="0" layoutInCell="1" allowOverlap="1" wp14:anchorId="5530EE98" wp14:editId="4C811CF8">
          <wp:simplePos x="0" y="0"/>
          <wp:positionH relativeFrom="page">
            <wp:align>left</wp:align>
          </wp:positionH>
          <wp:positionV relativeFrom="paragraph">
            <wp:posOffset>-944311</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48000" behindDoc="0" locked="0" layoutInCell="1" allowOverlap="1" wp14:anchorId="16892A64" wp14:editId="01457D99">
              <wp:simplePos x="0" y="0"/>
              <wp:positionH relativeFrom="column">
                <wp:posOffset>2092325</wp:posOffset>
              </wp:positionH>
              <wp:positionV relativeFrom="paragraph">
                <wp:posOffset>-734695</wp:posOffset>
              </wp:positionV>
              <wp:extent cx="4914900" cy="4572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noFill/>
                        <a:miter lim="800000"/>
                        <a:headEnd/>
                        <a:tailEnd/>
                      </a:ln>
                    </wps:spPr>
                    <wps:txbx>
                      <w:txbxContent>
                        <w:p w14:paraId="7B280C17" w14:textId="4541DFCF" w:rsidR="003F5137" w:rsidRPr="00C27B4E" w:rsidRDefault="003F5137">
                          <w:pPr>
                            <w:rPr>
                              <w:rFonts w:asciiTheme="minorHAnsi" w:hAnsiTheme="minorHAnsi" w:cstheme="minorHAnsi"/>
                              <w:b/>
                              <w:color w:val="EA5B0C" w:themeColor="accent1"/>
                              <w:sz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892A64" id="_x0000_t202" coordsize="21600,21600" o:spt="202" path="m,l,21600r21600,l21600,xe">
              <v:stroke joinstyle="miter"/>
              <v:path gradientshapeok="t" o:connecttype="rect"/>
            </v:shapetype>
            <v:shape id="_x0000_s1064" type="#_x0000_t202" style="position:absolute;margin-left:164.75pt;margin-top:-57.85pt;width:387pt;height:36pt;z-index:251648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" stroked="f">
              <v:textbox>
                <w:txbxContent>
                  <w:p w14:paraId="7B280C17" w14:textId="4541DFCF" w:rsidR="003F5137" w:rsidRPr="00C27B4E" w:rsidRDefault="003F5137">
                    <w:pPr>
                      <w:rPr>
                        <w:rFonts w:asciiTheme="minorHAnsi" w:hAnsiTheme="minorHAnsi" w:cstheme="minorHAnsi"/>
                        <w:b/>
                        <w:color w:val="EA5B0C" w:themeColor="accent1"/>
                        <w:sz w:val="40"/>
                      </w:rPr>
                    </w:pPr>
                  </w:p>
                </w:txbxContent>
              </v:textbox>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EE29" w14:textId="417A48E1" w:rsidR="003F5137" w:rsidRDefault="003F5137" w:rsidP="006D2CB0">
    <w:pPr>
      <w:pStyle w:val="Header"/>
      <w:tabs>
        <w:tab w:val="clear" w:pos="4513"/>
        <w:tab w:val="clear" w:pos="9026"/>
        <w:tab w:val="left" w:pos="4380"/>
      </w:tabs>
    </w:pPr>
    <w:r>
      <w:rPr>
        <w:noProof/>
      </w:rPr>
      <w:drawing>
        <wp:anchor distT="0" distB="0" distL="114300" distR="114300" simplePos="0" relativeHeight="251666432" behindDoc="0" locked="0" layoutInCell="1" allowOverlap="1" wp14:anchorId="2C203B74" wp14:editId="03DBCD9D">
          <wp:simplePos x="0" y="0"/>
          <wp:positionH relativeFrom="page">
            <wp:align>left</wp:align>
          </wp:positionH>
          <wp:positionV relativeFrom="paragraph">
            <wp:posOffset>-942340</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7456" behindDoc="0" locked="0" layoutInCell="1" allowOverlap="1" wp14:anchorId="468467FF" wp14:editId="3CD212F9">
              <wp:simplePos x="0" y="0"/>
              <wp:positionH relativeFrom="column">
                <wp:posOffset>2031891</wp:posOffset>
              </wp:positionH>
              <wp:positionV relativeFrom="paragraph">
                <wp:posOffset>-746804</wp:posOffset>
              </wp:positionV>
              <wp:extent cx="4988472" cy="457200"/>
              <wp:effectExtent l="0" t="0" r="3175" b="0"/>
              <wp:wrapNone/>
              <wp:docPr id="3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8472" cy="457200"/>
                      </a:xfrm>
                      <a:prstGeom prst="rect">
                        <a:avLst/>
                      </a:prstGeom>
                      <a:solidFill>
                        <a:srgbClr val="FFFFFF"/>
                      </a:solidFill>
                      <a:ln w="9525">
                        <a:noFill/>
                        <a:miter lim="800000"/>
                        <a:headEnd/>
                        <a:tailEnd/>
                      </a:ln>
                    </wps:spPr>
                    <wps:txbx>
                      <w:txbxContent>
                        <w:p w14:paraId="2198FD94" w14:textId="39CD9B35"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7C6E1D">
                            <w:rPr>
                              <w:rFonts w:asciiTheme="minorHAnsi" w:hAnsiTheme="minorHAnsi" w:cstheme="minorHAnsi"/>
                              <w:b/>
                              <w:noProof/>
                              <w:color w:val="EA5B0C" w:themeColor="accent1"/>
                              <w:sz w:val="40"/>
                            </w:rPr>
                            <w:t>Section 8: Glossary</w:t>
                          </w:r>
                          <w:r>
                            <w:rPr>
                              <w:rFonts w:asciiTheme="minorHAnsi" w:hAnsiTheme="minorHAnsi" w:cstheme="minorHAnsi"/>
                              <w:b/>
                              <w:color w:val="EA5B0C" w:themeColor="accent1"/>
                              <w:sz w:val="4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8467FF" id="_x0000_t202" coordsize="21600,21600" o:spt="202" path="m,l,21600r21600,l21600,xe">
              <v:stroke joinstyle="miter"/>
              <v:path gradientshapeok="t" o:connecttype="rect"/>
            </v:shapetype>
            <v:shape id="_x0000_s1072" type="#_x0000_t202" style="position:absolute;margin-left:160pt;margin-top:-58.8pt;width:392.8pt;height:3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" stroked="f">
              <v:textbox>
                <w:txbxContent>
                  <w:p w14:paraId="2198FD94" w14:textId="39CD9B35"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7C6E1D">
                      <w:rPr>
                        <w:rFonts w:asciiTheme="minorHAnsi" w:hAnsiTheme="minorHAnsi" w:cstheme="minorHAnsi"/>
                        <w:b/>
                        <w:noProof/>
                        <w:color w:val="EA5B0C" w:themeColor="accent1"/>
                        <w:sz w:val="40"/>
                      </w:rPr>
                      <w:t>Section 8: Glossary</w:t>
                    </w:r>
                    <w:r>
                      <w:rPr>
                        <w:rFonts w:asciiTheme="minorHAnsi" w:hAnsiTheme="minorHAnsi" w:cstheme="minorHAnsi"/>
                        <w:b/>
                        <w:color w:val="EA5B0C" w:themeColor="accent1"/>
                        <w:sz w:val="40"/>
                      </w:rPr>
                      <w:fldChar w:fldCharType="end"/>
                    </w:r>
                  </w:p>
                </w:txbxContent>
              </v:textbox>
            </v:shape>
          </w:pict>
        </mc:Fallback>
      </mc:AlternateContent>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1FEC" w14:textId="40468E61" w:rsidR="003F5137" w:rsidRDefault="00DE2B34" w:rsidP="007E110A">
    <w:pPr>
      <w:pStyle w:val="Header"/>
      <w:tabs>
        <w:tab w:val="clear" w:pos="4513"/>
        <w:tab w:val="clear" w:pos="9026"/>
        <w:tab w:val="left" w:pos="4380"/>
      </w:tabs>
    </w:pPr>
    <w:sdt>
      <w:sdtPr>
        <w:id w:val="-1739008713"/>
        <w:docPartObj>
          <w:docPartGallery w:val="Watermarks"/>
          <w:docPartUnique/>
        </w:docPartObj>
      </w:sdtPr>
      <w:sdtEndPr/>
      <w:sdtContent>
        <w:r>
          <w:rPr>
            <w:noProof/>
          </w:rPr>
          <w:pict w14:anchorId="70236E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46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F5137">
      <w:rPr>
        <w:noProof/>
      </w:rPr>
      <w:drawing>
        <wp:anchor distT="0" distB="0" distL="114300" distR="114300" simplePos="0" relativeHeight="251655168" behindDoc="0" locked="0" layoutInCell="1" allowOverlap="1" wp14:anchorId="5DCF8479" wp14:editId="70329FFC">
          <wp:simplePos x="0" y="0"/>
          <wp:positionH relativeFrom="page">
            <wp:align>left</wp:align>
          </wp:positionH>
          <wp:positionV relativeFrom="paragraph">
            <wp:posOffset>-942340</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r w:rsidR="003F5137">
      <w:rPr>
        <w:noProof/>
      </w:rPr>
      <mc:AlternateContent>
        <mc:Choice Requires="wps">
          <w:drawing>
            <wp:anchor distT="45720" distB="45720" distL="114300" distR="114300" simplePos="0" relativeHeight="251657216" behindDoc="0" locked="0" layoutInCell="1" allowOverlap="1" wp14:anchorId="459F62F9" wp14:editId="4B3B2871">
              <wp:simplePos x="0" y="0"/>
              <wp:positionH relativeFrom="column">
                <wp:posOffset>2035175</wp:posOffset>
              </wp:positionH>
              <wp:positionV relativeFrom="paragraph">
                <wp:posOffset>-748030</wp:posOffset>
              </wp:positionV>
              <wp:extent cx="4914900" cy="457200"/>
              <wp:effectExtent l="0" t="0" r="0" b="0"/>
              <wp:wrapNone/>
              <wp:docPr id="3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noFill/>
                        <a:miter lim="800000"/>
                        <a:headEnd/>
                        <a:tailEnd/>
                      </a:ln>
                    </wps:spPr>
                    <wps:txbx>
                      <w:txbxContent>
                        <w:p w14:paraId="09E926C7" w14:textId="4052645F" w:rsidR="003F5137" w:rsidRPr="00C27B4E" w:rsidRDefault="003F5137" w:rsidP="007E110A">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7C6E1D">
                            <w:rPr>
                              <w:rFonts w:asciiTheme="minorHAnsi" w:hAnsiTheme="minorHAnsi" w:cstheme="minorHAnsi"/>
                              <w:b/>
                              <w:noProof/>
                              <w:color w:val="EA5B0C" w:themeColor="accent1"/>
                              <w:sz w:val="40"/>
                            </w:rPr>
                            <w:t>Index working out- delete this section</w:t>
                          </w:r>
                          <w:r>
                            <w:rPr>
                              <w:rFonts w:asciiTheme="minorHAnsi" w:hAnsiTheme="minorHAnsi" w:cstheme="minorHAnsi"/>
                              <w:b/>
                              <w:color w:val="EA5B0C" w:themeColor="accent1"/>
                              <w:sz w:val="4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9F62F9" id="_x0000_t202" coordsize="21600,21600" o:spt="202" path="m,l,21600r21600,l21600,xe">
              <v:stroke joinstyle="miter"/>
              <v:path gradientshapeok="t" o:connecttype="rect"/>
            </v:shapetype>
            <v:shape id="_x0000_s1073" type="#_x0000_t202" style="position:absolute;margin-left:160.25pt;margin-top:-58.9pt;width:387pt;height:36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" stroked="f">
              <v:textbox>
                <w:txbxContent>
                  <w:p w14:paraId="09E926C7" w14:textId="4052645F" w:rsidR="003F5137" w:rsidRPr="00C27B4E" w:rsidRDefault="003F5137" w:rsidP="007E110A">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7C6E1D">
                      <w:rPr>
                        <w:rFonts w:asciiTheme="minorHAnsi" w:hAnsiTheme="minorHAnsi" w:cstheme="minorHAnsi"/>
                        <w:b/>
                        <w:noProof/>
                        <w:color w:val="EA5B0C" w:themeColor="accent1"/>
                        <w:sz w:val="40"/>
                      </w:rPr>
                      <w:t>Index working out- delete this section</w:t>
                    </w:r>
                    <w:r>
                      <w:rPr>
                        <w:rFonts w:asciiTheme="minorHAnsi" w:hAnsiTheme="minorHAnsi" w:cstheme="minorHAnsi"/>
                        <w:b/>
                        <w:color w:val="EA5B0C" w:themeColor="accent1"/>
                        <w:sz w:val="40"/>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86819" w14:textId="4284DDBD" w:rsidR="003F5137" w:rsidRDefault="003F5137">
    <w:pPr>
      <w:pStyle w:val="Header"/>
    </w:pPr>
  </w:p>
  <w:p w14:paraId="149CA078" w14:textId="52CE21AE" w:rsidR="003F5137" w:rsidRDefault="003F51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FA6FD" w14:textId="6ACB6E70" w:rsidR="003F5137" w:rsidRDefault="003F5137" w:rsidP="005D59BB">
    <w:pPr>
      <w:pStyle w:val="Header"/>
      <w:tabs>
        <w:tab w:val="clear" w:pos="4513"/>
        <w:tab w:val="clear" w:pos="9026"/>
        <w:tab w:val="left" w:pos="4380"/>
      </w:tabs>
    </w:pPr>
    <w:r>
      <w:rPr>
        <w:noProof/>
      </w:rPr>
      <w:drawing>
        <wp:anchor distT="0" distB="0" distL="114300" distR="114300" simplePos="0" relativeHeight="251650048" behindDoc="0" locked="0" layoutInCell="1" allowOverlap="1" wp14:anchorId="1AD1C8ED" wp14:editId="39EBF600">
          <wp:simplePos x="0" y="0"/>
          <wp:positionH relativeFrom="page">
            <wp:align>left</wp:align>
          </wp:positionH>
          <wp:positionV relativeFrom="paragraph">
            <wp:posOffset>-927231</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2096" behindDoc="0" locked="0" layoutInCell="1" allowOverlap="1" wp14:anchorId="1B25E1B9" wp14:editId="4B894435">
              <wp:simplePos x="0" y="0"/>
              <wp:positionH relativeFrom="column">
                <wp:posOffset>2035175</wp:posOffset>
              </wp:positionH>
              <wp:positionV relativeFrom="paragraph">
                <wp:posOffset>-748030</wp:posOffset>
              </wp:positionV>
              <wp:extent cx="4914900" cy="457200"/>
              <wp:effectExtent l="0" t="0" r="0" b="0"/>
              <wp:wrapNone/>
              <wp:docPr id="2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noFill/>
                        <a:miter lim="800000"/>
                        <a:headEnd/>
                        <a:tailEnd/>
                      </a:ln>
                    </wps:spPr>
                    <wps:txbx>
                      <w:txbxContent>
                        <w:p w14:paraId="1215853F" w14:textId="6296D3D3" w:rsidR="003F5137" w:rsidRPr="00C27B4E" w:rsidRDefault="003F5137" w:rsidP="005D59BB">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DE2B34">
                            <w:rPr>
                              <w:rFonts w:asciiTheme="minorHAnsi" w:hAnsiTheme="minorHAnsi" w:cstheme="minorHAnsi"/>
                              <w:b/>
                              <w:noProof/>
                              <w:color w:val="EA5B0C" w:themeColor="accent1"/>
                              <w:sz w:val="40"/>
                            </w:rPr>
                            <w:t>Section 1: Summary Guide to Governance</w:t>
                          </w:r>
                          <w:r>
                            <w:rPr>
                              <w:rFonts w:asciiTheme="minorHAnsi" w:hAnsiTheme="minorHAnsi" w:cstheme="minorHAnsi"/>
                              <w:b/>
                              <w:color w:val="EA5B0C" w:themeColor="accent1"/>
                              <w:sz w:val="4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25E1B9" id="_x0000_t202" coordsize="21600,21600" o:spt="202" path="m,l,21600r21600,l21600,xe">
              <v:stroke joinstyle="miter"/>
              <v:path gradientshapeok="t" o:connecttype="rect"/>
            </v:shapetype>
            <v:shape id="_x0000_s1065" type="#_x0000_t202" style="position:absolute;margin-left:160.25pt;margin-top:-58.9pt;width:387pt;height:36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" stroked="f">
              <v:textbox>
                <w:txbxContent>
                  <w:p w14:paraId="1215853F" w14:textId="6296D3D3" w:rsidR="003F5137" w:rsidRPr="00C27B4E" w:rsidRDefault="003F5137" w:rsidP="005D59BB">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DE2B34">
                      <w:rPr>
                        <w:rFonts w:asciiTheme="minorHAnsi" w:hAnsiTheme="minorHAnsi" w:cstheme="minorHAnsi"/>
                        <w:b/>
                        <w:noProof/>
                        <w:color w:val="EA5B0C" w:themeColor="accent1"/>
                        <w:sz w:val="40"/>
                      </w:rPr>
                      <w:t>Section 1: Summary Guide to Governance</w:t>
                    </w:r>
                    <w:r>
                      <w:rPr>
                        <w:rFonts w:asciiTheme="minorHAnsi" w:hAnsiTheme="minorHAnsi" w:cstheme="minorHAnsi"/>
                        <w:b/>
                        <w:color w:val="EA5B0C" w:themeColor="accent1"/>
                        <w:sz w:val="40"/>
                      </w:rPr>
                      <w:fldChar w:fldCharType="end"/>
                    </w:r>
                  </w:p>
                </w:txbxContent>
              </v:textbox>
            </v:shape>
          </w:pict>
        </mc:Fallback>
      </mc:AlternateContent>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2862" w14:textId="77777777" w:rsidR="003F5137" w:rsidRDefault="003F5137">
    <w:pPr>
      <w:pStyle w:val="Header"/>
    </w:pPr>
    <w:r>
      <w:rPr>
        <w:noProof/>
      </w:rPr>
      <w:drawing>
        <wp:anchor distT="0" distB="0" distL="114300" distR="114300" simplePos="0" relativeHeight="251649024" behindDoc="0" locked="0" layoutInCell="1" allowOverlap="1" wp14:anchorId="416DBDE8" wp14:editId="40E9CDE3">
          <wp:simplePos x="0" y="0"/>
          <wp:positionH relativeFrom="page">
            <wp:posOffset>0</wp:posOffset>
          </wp:positionH>
          <wp:positionV relativeFrom="paragraph">
            <wp:posOffset>-752662</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p>
  <w:p w14:paraId="7601E2FB" w14:textId="77777777" w:rsidR="003F5137" w:rsidRDefault="003F513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3B0FB" w14:textId="23A001DE" w:rsidR="003F5137" w:rsidRDefault="003F5137" w:rsidP="00B2392A">
    <w:pPr>
      <w:pStyle w:val="Header"/>
      <w:tabs>
        <w:tab w:val="clear" w:pos="4513"/>
        <w:tab w:val="clear" w:pos="9026"/>
        <w:tab w:val="left" w:pos="4380"/>
      </w:tabs>
    </w:pPr>
    <w:r>
      <w:rPr>
        <w:noProof/>
      </w:rPr>
      <w:drawing>
        <wp:anchor distT="0" distB="0" distL="114300" distR="114300" simplePos="0" relativeHeight="251651072" behindDoc="0" locked="0" layoutInCell="1" allowOverlap="1" wp14:anchorId="51BEB93E" wp14:editId="795EF53D">
          <wp:simplePos x="0" y="0"/>
          <wp:positionH relativeFrom="page">
            <wp:align>left</wp:align>
          </wp:positionH>
          <wp:positionV relativeFrom="paragraph">
            <wp:posOffset>-927231</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3120" behindDoc="0" locked="0" layoutInCell="1" allowOverlap="1" wp14:anchorId="2FD97A6E" wp14:editId="4513C5F5">
              <wp:simplePos x="0" y="0"/>
              <wp:positionH relativeFrom="column">
                <wp:posOffset>2031891</wp:posOffset>
              </wp:positionH>
              <wp:positionV relativeFrom="paragraph">
                <wp:posOffset>-746805</wp:posOffset>
              </wp:positionV>
              <wp:extent cx="5249917" cy="819807"/>
              <wp:effectExtent l="0" t="0" r="8255" b="0"/>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9917" cy="819807"/>
                      </a:xfrm>
                      <a:prstGeom prst="rect">
                        <a:avLst/>
                      </a:prstGeom>
                      <a:solidFill>
                        <a:srgbClr val="FFFFFF"/>
                      </a:solidFill>
                      <a:ln w="9525">
                        <a:noFill/>
                        <a:miter lim="800000"/>
                        <a:headEnd/>
                        <a:tailEnd/>
                      </a:ln>
                    </wps:spPr>
                    <wps:txbx>
                      <w:txbxContent>
                        <w:p w14:paraId="7FBDB9F8" w14:textId="02D96086" w:rsidR="003F5137" w:rsidRPr="00C120FA" w:rsidRDefault="003F5137" w:rsidP="007D4B69">
                          <w:pPr>
                            <w:rPr>
                              <w:rFonts w:asciiTheme="minorHAnsi" w:hAnsiTheme="minorHAnsi" w:cstheme="minorHAnsi"/>
                              <w:b/>
                              <w:color w:val="FF0000"/>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DE2B34">
                            <w:rPr>
                              <w:rFonts w:asciiTheme="minorHAnsi" w:hAnsiTheme="minorHAnsi" w:cstheme="minorHAnsi"/>
                              <w:b/>
                              <w:noProof/>
                              <w:color w:val="EA5B0C" w:themeColor="accent1"/>
                              <w:sz w:val="40"/>
                            </w:rPr>
                            <w:t>Section 2: Guide to SELEP Documents and Policies</w:t>
                          </w:r>
                          <w:r>
                            <w:rPr>
                              <w:rFonts w:asciiTheme="minorHAnsi" w:hAnsiTheme="minorHAnsi" w:cstheme="minorHAnsi"/>
                              <w:b/>
                              <w:color w:val="EA5B0C" w:themeColor="accent1"/>
                              <w:sz w:val="4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D97A6E" id="_x0000_t202" coordsize="21600,21600" o:spt="202" path="m,l,21600r21600,l21600,xe">
              <v:stroke joinstyle="miter"/>
              <v:path gradientshapeok="t" o:connecttype="rect"/>
            </v:shapetype>
            <v:shape id="_x0000_s1067" type="#_x0000_t202" style="position:absolute;margin-left:160pt;margin-top:-58.8pt;width:413.4pt;height:64.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" stroked="f">
              <v:textbox>
                <w:txbxContent>
                  <w:p w14:paraId="7FBDB9F8" w14:textId="02D96086" w:rsidR="003F5137" w:rsidRPr="00C120FA" w:rsidRDefault="003F5137" w:rsidP="007D4B69">
                    <w:pPr>
                      <w:rPr>
                        <w:rFonts w:asciiTheme="minorHAnsi" w:hAnsiTheme="minorHAnsi" w:cstheme="minorHAnsi"/>
                        <w:b/>
                        <w:color w:val="FF0000"/>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DE2B34">
                      <w:rPr>
                        <w:rFonts w:asciiTheme="minorHAnsi" w:hAnsiTheme="minorHAnsi" w:cstheme="minorHAnsi"/>
                        <w:b/>
                        <w:noProof/>
                        <w:color w:val="EA5B0C" w:themeColor="accent1"/>
                        <w:sz w:val="40"/>
                      </w:rPr>
                      <w:t>Section 2: Guide to SELEP Documents and Policies</w:t>
                    </w:r>
                    <w:r>
                      <w:rPr>
                        <w:rFonts w:asciiTheme="minorHAnsi" w:hAnsiTheme="minorHAnsi" w:cstheme="minorHAnsi"/>
                        <w:b/>
                        <w:color w:val="EA5B0C" w:themeColor="accent1"/>
                        <w:sz w:val="40"/>
                      </w:rPr>
                      <w:fldChar w:fldCharType="end"/>
                    </w:r>
                  </w:p>
                </w:txbxContent>
              </v:textbox>
            </v:shape>
          </w:pict>
        </mc:Fallback>
      </mc:AlternateContent>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F2D7A" w14:textId="627ABCF9" w:rsidR="003F5137" w:rsidRPr="006D2CB0" w:rsidRDefault="003F5137" w:rsidP="006D2CB0">
    <w:pPr>
      <w:pStyle w:val="Header"/>
      <w:tabs>
        <w:tab w:val="clear" w:pos="4513"/>
        <w:tab w:val="clear" w:pos="9026"/>
        <w:tab w:val="left" w:pos="4380"/>
      </w:tabs>
    </w:pPr>
    <w:r>
      <w:rPr>
        <w:noProof/>
      </w:rPr>
      <w:drawing>
        <wp:anchor distT="0" distB="0" distL="114300" distR="114300" simplePos="0" relativeHeight="251656192" behindDoc="0" locked="0" layoutInCell="1" allowOverlap="1" wp14:anchorId="6E3F6C01" wp14:editId="3E96FA96">
          <wp:simplePos x="0" y="0"/>
          <wp:positionH relativeFrom="page">
            <wp:align>left</wp:align>
          </wp:positionH>
          <wp:positionV relativeFrom="paragraph">
            <wp:posOffset>-942340</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40" behindDoc="0" locked="0" layoutInCell="1" allowOverlap="1" wp14:anchorId="222876A2" wp14:editId="58ADBEBD">
              <wp:simplePos x="0" y="0"/>
              <wp:positionH relativeFrom="column">
                <wp:posOffset>2035175</wp:posOffset>
              </wp:positionH>
              <wp:positionV relativeFrom="paragraph">
                <wp:posOffset>-748030</wp:posOffset>
              </wp:positionV>
              <wp:extent cx="4914900" cy="457200"/>
              <wp:effectExtent l="0" t="0" r="0" b="0"/>
              <wp:wrapNone/>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noFill/>
                        <a:miter lim="800000"/>
                        <a:headEnd/>
                        <a:tailEnd/>
                      </a:ln>
                    </wps:spPr>
                    <wps:txbx>
                      <w:txbxContent>
                        <w:p w14:paraId="5AA99B83" w14:textId="0B65F8DC"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DE2B34">
                            <w:rPr>
                              <w:rFonts w:asciiTheme="minorHAnsi" w:hAnsiTheme="minorHAnsi" w:cstheme="minorHAnsi"/>
                              <w:b/>
                              <w:noProof/>
                              <w:color w:val="EA5B0C" w:themeColor="accent1"/>
                              <w:sz w:val="40"/>
                            </w:rPr>
                            <w:t>Section 3: Aims and Objectives</w:t>
                          </w:r>
                          <w:r>
                            <w:rPr>
                              <w:rFonts w:asciiTheme="minorHAnsi" w:hAnsiTheme="minorHAnsi" w:cstheme="minorHAnsi"/>
                              <w:b/>
                              <w:color w:val="EA5B0C" w:themeColor="accent1"/>
                              <w:sz w:val="4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2876A2" id="_x0000_t202" coordsize="21600,21600" o:spt="202" path="m,l,21600r21600,l21600,xe">
              <v:stroke joinstyle="miter"/>
              <v:path gradientshapeok="t" o:connecttype="rect"/>
            </v:shapetype>
            <v:shape id="_x0000_s1068" type="#_x0000_t202" style="position:absolute;margin-left:160.25pt;margin-top:-58.9pt;width:387pt;height:3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" stroked="f">
              <v:textbox>
                <w:txbxContent>
                  <w:p w14:paraId="5AA99B83" w14:textId="0B65F8DC"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DE2B34">
                      <w:rPr>
                        <w:rFonts w:asciiTheme="minorHAnsi" w:hAnsiTheme="minorHAnsi" w:cstheme="minorHAnsi"/>
                        <w:b/>
                        <w:noProof/>
                        <w:color w:val="EA5B0C" w:themeColor="accent1"/>
                        <w:sz w:val="40"/>
                      </w:rPr>
                      <w:t>Section 3: Aims and Objectives</w:t>
                    </w:r>
                    <w:r>
                      <w:rPr>
                        <w:rFonts w:asciiTheme="minorHAnsi" w:hAnsiTheme="minorHAnsi" w:cstheme="minorHAnsi"/>
                        <w:b/>
                        <w:color w:val="EA5B0C" w:themeColor="accent1"/>
                        <w:sz w:val="40"/>
                      </w:rPr>
                      <w:fldChar w:fldCharType="end"/>
                    </w:r>
                  </w:p>
                </w:txbxContent>
              </v:textbox>
            </v:shape>
          </w:pict>
        </mc:Fallback>
      </mc:AlternateContent>
    </w: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A8FCC" w14:textId="72E78976" w:rsidR="003F5137" w:rsidRDefault="003F5137" w:rsidP="006D2CB0">
    <w:pPr>
      <w:pStyle w:val="Header"/>
      <w:tabs>
        <w:tab w:val="clear" w:pos="4513"/>
        <w:tab w:val="clear" w:pos="9026"/>
        <w:tab w:val="left" w:pos="4380"/>
      </w:tabs>
    </w:pPr>
    <w:r>
      <w:rPr>
        <w:noProof/>
      </w:rPr>
      <w:drawing>
        <wp:anchor distT="0" distB="0" distL="114300" distR="114300" simplePos="0" relativeHeight="251659264" behindDoc="0" locked="0" layoutInCell="1" allowOverlap="1" wp14:anchorId="0E7919B6" wp14:editId="187DB719">
          <wp:simplePos x="0" y="0"/>
          <wp:positionH relativeFrom="page">
            <wp:align>left</wp:align>
          </wp:positionH>
          <wp:positionV relativeFrom="paragraph">
            <wp:posOffset>-942340</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0288" behindDoc="0" locked="0" layoutInCell="1" allowOverlap="1" wp14:anchorId="192B5729" wp14:editId="302F2161">
              <wp:simplePos x="0" y="0"/>
              <wp:positionH relativeFrom="column">
                <wp:posOffset>2035175</wp:posOffset>
              </wp:positionH>
              <wp:positionV relativeFrom="paragraph">
                <wp:posOffset>-748030</wp:posOffset>
              </wp:positionV>
              <wp:extent cx="4914900" cy="457200"/>
              <wp:effectExtent l="0" t="0" r="0" b="0"/>
              <wp:wrapNone/>
              <wp:docPr id="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noFill/>
                        <a:miter lim="800000"/>
                        <a:headEnd/>
                        <a:tailEnd/>
                      </a:ln>
                    </wps:spPr>
                    <wps:txbx>
                      <w:txbxContent>
                        <w:p w14:paraId="09D292A5" w14:textId="4ECF5725"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DE2B34">
                            <w:rPr>
                              <w:rFonts w:asciiTheme="minorHAnsi" w:hAnsiTheme="minorHAnsi" w:cstheme="minorHAnsi"/>
                              <w:b/>
                              <w:noProof/>
                              <w:color w:val="EA5B0C" w:themeColor="accent1"/>
                              <w:sz w:val="40"/>
                            </w:rPr>
                            <w:t>Section 4: Who We Are</w:t>
                          </w:r>
                          <w:r>
                            <w:rPr>
                              <w:rFonts w:asciiTheme="minorHAnsi" w:hAnsiTheme="minorHAnsi" w:cstheme="minorHAnsi"/>
                              <w:b/>
                              <w:color w:val="EA5B0C" w:themeColor="accent1"/>
                              <w:sz w:val="4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2B5729" id="_x0000_t202" coordsize="21600,21600" o:spt="202" path="m,l,21600r21600,l21600,xe">
              <v:stroke joinstyle="miter"/>
              <v:path gradientshapeok="t" o:connecttype="rect"/>
            </v:shapetype>
            <v:shape id="_x0000_s1069" type="#_x0000_t202" style="position:absolute;margin-left:160.25pt;margin-top:-58.9pt;width:387pt;height:3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" stroked="f">
              <v:textbox>
                <w:txbxContent>
                  <w:p w14:paraId="09D292A5" w14:textId="4ECF5725"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DE2B34">
                      <w:rPr>
                        <w:rFonts w:asciiTheme="minorHAnsi" w:hAnsiTheme="minorHAnsi" w:cstheme="minorHAnsi"/>
                        <w:b/>
                        <w:noProof/>
                        <w:color w:val="EA5B0C" w:themeColor="accent1"/>
                        <w:sz w:val="40"/>
                      </w:rPr>
                      <w:t>Section 4: Who We Are</w:t>
                    </w:r>
                    <w:r>
                      <w:rPr>
                        <w:rFonts w:asciiTheme="minorHAnsi" w:hAnsiTheme="minorHAnsi" w:cstheme="minorHAnsi"/>
                        <w:b/>
                        <w:color w:val="EA5B0C" w:themeColor="accent1"/>
                        <w:sz w:val="40"/>
                      </w:rPr>
                      <w:fldChar w:fldCharType="end"/>
                    </w:r>
                  </w:p>
                </w:txbxContent>
              </v:textbox>
            </v:shape>
          </w:pict>
        </mc:Fallback>
      </mc:AlternateContent>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F27A" w14:textId="782E6D9C" w:rsidR="003F5137" w:rsidRPr="006D2CB0" w:rsidRDefault="003F5137" w:rsidP="006D2CB0">
    <w:pPr>
      <w:pStyle w:val="Header"/>
      <w:tabs>
        <w:tab w:val="clear" w:pos="4513"/>
        <w:tab w:val="clear" w:pos="9026"/>
        <w:tab w:val="left" w:pos="4380"/>
      </w:tabs>
    </w:pPr>
    <w:r>
      <w:rPr>
        <w:noProof/>
      </w:rPr>
      <w:drawing>
        <wp:anchor distT="0" distB="0" distL="114300" distR="114300" simplePos="0" relativeHeight="251661312" behindDoc="0" locked="0" layoutInCell="1" allowOverlap="1" wp14:anchorId="680FDA40" wp14:editId="7D73289F">
          <wp:simplePos x="0" y="0"/>
          <wp:positionH relativeFrom="page">
            <wp:align>left</wp:align>
          </wp:positionH>
          <wp:positionV relativeFrom="paragraph">
            <wp:posOffset>-942340</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336" behindDoc="0" locked="0" layoutInCell="1" allowOverlap="1" wp14:anchorId="1C6DD5A6" wp14:editId="22F840EF">
              <wp:simplePos x="0" y="0"/>
              <wp:positionH relativeFrom="column">
                <wp:posOffset>2035175</wp:posOffset>
              </wp:positionH>
              <wp:positionV relativeFrom="paragraph">
                <wp:posOffset>-748030</wp:posOffset>
              </wp:positionV>
              <wp:extent cx="4914900" cy="457200"/>
              <wp:effectExtent l="0" t="0" r="0" b="0"/>
              <wp:wrapNone/>
              <wp:docPr id="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noFill/>
                        <a:miter lim="800000"/>
                        <a:headEnd/>
                        <a:tailEnd/>
                      </a:ln>
                    </wps:spPr>
                    <wps:txbx>
                      <w:txbxContent>
                        <w:p w14:paraId="7153AAEB" w14:textId="6F00AD0D"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7C6E1D">
                            <w:rPr>
                              <w:rFonts w:asciiTheme="minorHAnsi" w:hAnsiTheme="minorHAnsi" w:cstheme="minorHAnsi"/>
                              <w:b/>
                              <w:noProof/>
                              <w:color w:val="EA5B0C" w:themeColor="accent1"/>
                              <w:sz w:val="40"/>
                            </w:rPr>
                            <w:t>Section 5: How We Work</w:t>
                          </w:r>
                          <w:r>
                            <w:rPr>
                              <w:rFonts w:asciiTheme="minorHAnsi" w:hAnsiTheme="minorHAnsi" w:cstheme="minorHAnsi"/>
                              <w:b/>
                              <w:color w:val="EA5B0C" w:themeColor="accent1"/>
                              <w:sz w:val="4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6DD5A6" id="_x0000_t202" coordsize="21600,21600" o:spt="202" path="m,l,21600r21600,l21600,xe">
              <v:stroke joinstyle="miter"/>
              <v:path gradientshapeok="t" o:connecttype="rect"/>
            </v:shapetype>
            <v:shape id="_x0000_s1070" type="#_x0000_t202" style="position:absolute;margin-left:160.25pt;margin-top:-58.9pt;width:387pt;height:3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" stroked="f">
              <v:textbox>
                <w:txbxContent>
                  <w:p w14:paraId="7153AAEB" w14:textId="6F00AD0D"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7C6E1D">
                      <w:rPr>
                        <w:rFonts w:asciiTheme="minorHAnsi" w:hAnsiTheme="minorHAnsi" w:cstheme="minorHAnsi"/>
                        <w:b/>
                        <w:noProof/>
                        <w:color w:val="EA5B0C" w:themeColor="accent1"/>
                        <w:sz w:val="40"/>
                      </w:rPr>
                      <w:t>Section 5: How We Work</w:t>
                    </w:r>
                    <w:r>
                      <w:rPr>
                        <w:rFonts w:asciiTheme="minorHAnsi" w:hAnsiTheme="minorHAnsi" w:cstheme="minorHAnsi"/>
                        <w:b/>
                        <w:color w:val="EA5B0C" w:themeColor="accent1"/>
                        <w:sz w:val="40"/>
                      </w:rPr>
                      <w:fldChar w:fldCharType="end"/>
                    </w:r>
                  </w:p>
                </w:txbxContent>
              </v:textbox>
            </v:shape>
          </w:pict>
        </mc:Fallback>
      </mc:AlternateContent>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F9B5B" w14:textId="5518DB87" w:rsidR="003F5137" w:rsidRPr="006D2CB0" w:rsidRDefault="003F5137" w:rsidP="006D2CB0">
    <w:pPr>
      <w:pStyle w:val="Header"/>
      <w:tabs>
        <w:tab w:val="clear" w:pos="4513"/>
        <w:tab w:val="clear" w:pos="9026"/>
        <w:tab w:val="left" w:pos="4380"/>
      </w:tabs>
    </w:pPr>
    <w:r>
      <w:rPr>
        <w:noProof/>
      </w:rPr>
      <w:drawing>
        <wp:anchor distT="0" distB="0" distL="114300" distR="114300" simplePos="0" relativeHeight="251663360" behindDoc="0" locked="0" layoutInCell="1" allowOverlap="1" wp14:anchorId="1E0FFB1F" wp14:editId="0E16FF85">
          <wp:simplePos x="0" y="0"/>
          <wp:positionH relativeFrom="page">
            <wp:align>left</wp:align>
          </wp:positionH>
          <wp:positionV relativeFrom="paragraph">
            <wp:posOffset>-923290</wp:posOffset>
          </wp:positionV>
          <wp:extent cx="2405197" cy="1080000"/>
          <wp:effectExtent l="0" t="0" r="0" b="0"/>
          <wp:wrapThrough wrapText="bothSides">
            <wp:wrapPolygon edited="0">
              <wp:start x="5818" y="3431"/>
              <wp:lineTo x="3593" y="5336"/>
              <wp:lineTo x="2053" y="8005"/>
              <wp:lineTo x="1711" y="11435"/>
              <wp:lineTo x="1540" y="16391"/>
              <wp:lineTo x="1882" y="17915"/>
              <wp:lineTo x="2738" y="17915"/>
              <wp:lineTo x="3080" y="16391"/>
              <wp:lineTo x="12491" y="16391"/>
              <wp:lineTo x="19849" y="13722"/>
              <wp:lineTo x="20020" y="6480"/>
              <wp:lineTo x="18480" y="5718"/>
              <wp:lineTo x="6673" y="3431"/>
              <wp:lineTo x="5818" y="3431"/>
            </wp:wrapPolygon>
          </wp:wrapThrough>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 colour on dark.png"/>
                  <pic:cNvPicPr/>
                </pic:nvPicPr>
                <pic:blipFill>
                  <a:blip r:embed="rId1">
                    <a:extLst>
                      <a:ext uri="{28A0092B-C50C-407E-A947-70E740481C1C}">
                        <a14:useLocalDpi xmlns:a14="http://schemas.microsoft.com/office/drawing/2010/main" val="0"/>
                      </a:ext>
                    </a:extLst>
                  </a:blip>
                  <a:stretch>
                    <a:fillRect/>
                  </a:stretch>
                </pic:blipFill>
                <pic:spPr>
                  <a:xfrm>
                    <a:off x="0" y="0"/>
                    <a:ext cx="2405197" cy="108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4384" behindDoc="0" locked="0" layoutInCell="1" allowOverlap="1" wp14:anchorId="780A789A" wp14:editId="0AF44C3F">
              <wp:simplePos x="0" y="0"/>
              <wp:positionH relativeFrom="column">
                <wp:posOffset>2035175</wp:posOffset>
              </wp:positionH>
              <wp:positionV relativeFrom="paragraph">
                <wp:posOffset>-748030</wp:posOffset>
              </wp:positionV>
              <wp:extent cx="4914900" cy="457200"/>
              <wp:effectExtent l="0" t="0" r="0" b="0"/>
              <wp:wrapNone/>
              <wp:docPr id="3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noFill/>
                        <a:miter lim="800000"/>
                        <a:headEnd/>
                        <a:tailEnd/>
                      </a:ln>
                    </wps:spPr>
                    <wps:txbx>
                      <w:txbxContent>
                        <w:p w14:paraId="7AA13D60" w14:textId="751B4EEF"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7C6E1D">
                            <w:rPr>
                              <w:rFonts w:asciiTheme="minorHAnsi" w:hAnsiTheme="minorHAnsi" w:cstheme="minorHAnsi"/>
                              <w:b/>
                              <w:noProof/>
                              <w:color w:val="EA5B0C" w:themeColor="accent1"/>
                              <w:sz w:val="40"/>
                            </w:rPr>
                            <w:t>Section 6: How We Make Decisions</w:t>
                          </w:r>
                          <w:r>
                            <w:rPr>
                              <w:rFonts w:asciiTheme="minorHAnsi" w:hAnsiTheme="minorHAnsi" w:cstheme="minorHAnsi"/>
                              <w:b/>
                              <w:color w:val="EA5B0C" w:themeColor="accent1"/>
                              <w:sz w:val="4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0A789A" id="_x0000_t202" coordsize="21600,21600" o:spt="202" path="m,l,21600r21600,l21600,xe">
              <v:stroke joinstyle="miter"/>
              <v:path gradientshapeok="t" o:connecttype="rect"/>
            </v:shapetype>
            <v:shape id="_x0000_s1071" type="#_x0000_t202" style="position:absolute;margin-left:160.25pt;margin-top:-58.9pt;width:387pt;height:3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" stroked="f">
              <v:textbox>
                <w:txbxContent>
                  <w:p w14:paraId="7AA13D60" w14:textId="751B4EEF" w:rsidR="003F5137" w:rsidRPr="00C27B4E" w:rsidRDefault="003F5137" w:rsidP="006D2CB0">
                    <w:pPr>
                      <w:rPr>
                        <w:rFonts w:asciiTheme="minorHAnsi" w:hAnsiTheme="minorHAnsi" w:cstheme="minorHAnsi"/>
                        <w:b/>
                        <w:color w:val="EA5B0C" w:themeColor="accent1"/>
                        <w:sz w:val="40"/>
                      </w:rPr>
                    </w:pPr>
                    <w:r>
                      <w:rPr>
                        <w:rFonts w:asciiTheme="minorHAnsi" w:hAnsiTheme="minorHAnsi" w:cstheme="minorHAnsi"/>
                        <w:b/>
                        <w:color w:val="EA5B0C" w:themeColor="accent1"/>
                        <w:sz w:val="40"/>
                      </w:rPr>
                      <w:fldChar w:fldCharType="begin"/>
                    </w:r>
                    <w:r>
                      <w:rPr>
                        <w:rFonts w:asciiTheme="minorHAnsi" w:hAnsiTheme="minorHAnsi" w:cstheme="minorHAnsi"/>
                        <w:b/>
                        <w:color w:val="EA5B0C" w:themeColor="accent1"/>
                        <w:sz w:val="40"/>
                      </w:rPr>
                      <w:instrText xml:space="preserve"> STYLEREF  "Heading 1"  \* MERGEFORMAT </w:instrText>
                    </w:r>
                    <w:r>
                      <w:rPr>
                        <w:rFonts w:asciiTheme="minorHAnsi" w:hAnsiTheme="minorHAnsi" w:cstheme="minorHAnsi"/>
                        <w:b/>
                        <w:color w:val="EA5B0C" w:themeColor="accent1"/>
                        <w:sz w:val="40"/>
                      </w:rPr>
                      <w:fldChar w:fldCharType="separate"/>
                    </w:r>
                    <w:r w:rsidR="007C6E1D">
                      <w:rPr>
                        <w:rFonts w:asciiTheme="minorHAnsi" w:hAnsiTheme="minorHAnsi" w:cstheme="minorHAnsi"/>
                        <w:b/>
                        <w:noProof/>
                        <w:color w:val="EA5B0C" w:themeColor="accent1"/>
                        <w:sz w:val="40"/>
                      </w:rPr>
                      <w:t>Section 6: How We Make Decisions</w:t>
                    </w:r>
                    <w:r>
                      <w:rPr>
                        <w:rFonts w:asciiTheme="minorHAnsi" w:hAnsiTheme="minorHAnsi" w:cstheme="minorHAnsi"/>
                        <w:b/>
                        <w:color w:val="EA5B0C" w:themeColor="accent1"/>
                        <w:sz w:val="40"/>
                      </w:rPr>
                      <w:fldChar w:fldCharType="end"/>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6B9E"/>
    <w:multiLevelType w:val="multilevel"/>
    <w:tmpl w:val="E9249216"/>
    <w:lvl w:ilvl="0">
      <w:start w:val="1"/>
      <w:numFmt w:val="upperLetter"/>
      <w:lvlText w:val="%1."/>
      <w:lvlJc w:val="left"/>
      <w:pPr>
        <w:ind w:left="284" w:hanging="284"/>
      </w:pPr>
      <w:rPr>
        <w:rFonts w:ascii="Calibri" w:hAnsi="Calibri" w:hint="default"/>
        <w:b/>
        <w:i w:val="0"/>
        <w:sz w:val="24"/>
      </w:rPr>
    </w:lvl>
    <w:lvl w:ilvl="1">
      <w:start w:val="1"/>
      <w:numFmt w:val="decimal"/>
      <w:lvlText w:val="%1.%2."/>
      <w:lvlJc w:val="left"/>
      <w:pPr>
        <w:ind w:left="851" w:hanging="567"/>
      </w:pPr>
      <w:rPr>
        <w:rFonts w:ascii="Calibri" w:hAnsi="Calibri" w:cstheme="minorHAnsi" w:hint="default"/>
        <w:b/>
        <w:i w:val="0"/>
        <w:color w:val="auto"/>
        <w:sz w:val="24"/>
      </w:rPr>
    </w:lvl>
    <w:lvl w:ilvl="2">
      <w:start w:val="1"/>
      <w:numFmt w:val="decimal"/>
      <w:lvlText w:val="%1.%2.%3."/>
      <w:lvlJc w:val="left"/>
      <w:pPr>
        <w:ind w:left="1701" w:hanging="850"/>
      </w:pPr>
      <w:rPr>
        <w:rFonts w:ascii="Calibri" w:hAnsi="Calibri" w:hint="default"/>
        <w:color w:val="auto"/>
        <w:sz w:val="24"/>
      </w:rPr>
    </w:lvl>
    <w:lvl w:ilvl="3">
      <w:start w:val="1"/>
      <w:numFmt w:val="lowerRoman"/>
      <w:lvlText w:val="%4."/>
      <w:lvlJc w:val="left"/>
      <w:pPr>
        <w:tabs>
          <w:tab w:val="num" w:pos="1701"/>
        </w:tabs>
        <w:ind w:left="2126" w:hanging="425"/>
      </w:pPr>
      <w:rPr>
        <w:rFonts w:ascii="Calibri" w:hAnsi="Calibri" w:cs="Arial" w:hint="default"/>
        <w:color w:val="auto"/>
        <w:sz w:val="24"/>
      </w:rPr>
    </w:lvl>
    <w:lvl w:ilvl="4">
      <w:start w:val="1"/>
      <w:numFmt w:val="lowerLetter"/>
      <w:lvlText w:val="%5."/>
      <w:lvlJc w:val="left"/>
      <w:pPr>
        <w:tabs>
          <w:tab w:val="num" w:pos="2977"/>
        </w:tabs>
        <w:ind w:left="2410" w:hanging="284"/>
      </w:pPr>
      <w:rPr>
        <w:rFonts w:ascii="Calibri" w:hAnsi="Calibri" w:hint="default"/>
        <w:sz w:val="24"/>
      </w:rPr>
    </w:lvl>
    <w:lvl w:ilvl="5">
      <w:start w:val="1"/>
      <w:numFmt w:val="bullet"/>
      <w:lvlText w:val=""/>
      <w:lvlJc w:val="left"/>
      <w:pPr>
        <w:tabs>
          <w:tab w:val="num" w:pos="3402"/>
        </w:tabs>
        <w:ind w:left="2693" w:hanging="283"/>
      </w:pPr>
      <w:rPr>
        <w:rFonts w:ascii="Symbol" w:hAnsi="Symbol" w:hint="default"/>
        <w:color w:val="auto"/>
        <w:sz w:val="24"/>
      </w:rPr>
    </w:lvl>
    <w:lvl w:ilvl="6">
      <w:start w:val="1"/>
      <w:numFmt w:val="bullet"/>
      <w:lvlText w:val=""/>
      <w:lvlJc w:val="left"/>
      <w:pPr>
        <w:ind w:left="2977" w:hanging="284"/>
      </w:pPr>
      <w:rPr>
        <w:rFonts w:ascii="Symbol" w:hAnsi="Symbol" w:hint="default"/>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D8706DC"/>
    <w:multiLevelType w:val="multilevel"/>
    <w:tmpl w:val="256E792C"/>
    <w:lvl w:ilvl="0">
      <w:start w:val="1"/>
      <w:numFmt w:val="upperLetter"/>
      <w:lvlText w:val="%1."/>
      <w:lvlJc w:val="left"/>
      <w:pPr>
        <w:ind w:left="284" w:hanging="284"/>
      </w:pPr>
      <w:rPr>
        <w:rFonts w:ascii="Calibri" w:hAnsi="Calibri" w:hint="default"/>
        <w:sz w:val="24"/>
      </w:rPr>
    </w:lvl>
    <w:lvl w:ilvl="1">
      <w:start w:val="1"/>
      <w:numFmt w:val="decimal"/>
      <w:lvlText w:val="%1.%2."/>
      <w:lvlJc w:val="left"/>
      <w:pPr>
        <w:ind w:left="851" w:hanging="567"/>
      </w:pPr>
      <w:rPr>
        <w:rFonts w:ascii="Calibri" w:hAnsi="Calibri" w:cstheme="minorHAnsi" w:hint="default"/>
        <w:b/>
        <w:sz w:val="24"/>
      </w:rPr>
    </w:lvl>
    <w:lvl w:ilvl="2">
      <w:start w:val="1"/>
      <w:numFmt w:val="decimal"/>
      <w:lvlText w:val="%1.%2.%3."/>
      <w:lvlJc w:val="left"/>
      <w:pPr>
        <w:ind w:left="1701" w:hanging="850"/>
      </w:pPr>
      <w:rPr>
        <w:rFonts w:ascii="Calibri" w:hAnsi="Calibri" w:hint="default"/>
        <w:color w:val="auto"/>
        <w:sz w:val="24"/>
      </w:rPr>
    </w:lvl>
    <w:lvl w:ilvl="3">
      <w:start w:val="1"/>
      <w:numFmt w:val="lowerRoman"/>
      <w:lvlText w:val="%4."/>
      <w:lvlJc w:val="left"/>
      <w:pPr>
        <w:tabs>
          <w:tab w:val="num" w:pos="1701"/>
        </w:tabs>
        <w:ind w:left="2126" w:hanging="425"/>
      </w:pPr>
      <w:rPr>
        <w:rFonts w:ascii="Calibri" w:hAnsi="Calibri" w:cs="Arial" w:hint="default"/>
        <w:sz w:val="24"/>
      </w:rPr>
    </w:lvl>
    <w:lvl w:ilvl="4">
      <w:start w:val="1"/>
      <w:numFmt w:val="lowerLetter"/>
      <w:lvlText w:val="%5."/>
      <w:lvlJc w:val="left"/>
      <w:pPr>
        <w:tabs>
          <w:tab w:val="num" w:pos="2977"/>
        </w:tabs>
        <w:ind w:left="2410" w:hanging="284"/>
      </w:pPr>
      <w:rPr>
        <w:rFonts w:ascii="Calibri" w:hAnsi="Calibri" w:hint="default"/>
        <w:sz w:val="24"/>
      </w:rPr>
    </w:lvl>
    <w:lvl w:ilvl="5">
      <w:start w:val="1"/>
      <w:numFmt w:val="bullet"/>
      <w:lvlText w:val=""/>
      <w:lvlJc w:val="left"/>
      <w:pPr>
        <w:tabs>
          <w:tab w:val="num" w:pos="3402"/>
        </w:tabs>
        <w:ind w:left="2693" w:hanging="283"/>
      </w:pPr>
      <w:rPr>
        <w:rFonts w:ascii="Symbol" w:hAnsi="Symbol" w:hint="default"/>
        <w:color w:val="auto"/>
        <w:sz w:val="24"/>
      </w:rPr>
    </w:lvl>
    <w:lvl w:ilvl="6">
      <w:start w:val="1"/>
      <w:numFmt w:val="bullet"/>
      <w:lvlText w:val=""/>
      <w:lvlJc w:val="left"/>
      <w:pPr>
        <w:ind w:left="2977" w:hanging="284"/>
      </w:pPr>
      <w:rPr>
        <w:rFonts w:ascii="Symbol" w:hAnsi="Symbol" w:hint="default"/>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3521A20"/>
    <w:multiLevelType w:val="multilevel"/>
    <w:tmpl w:val="650A887A"/>
    <w:lvl w:ilvl="0">
      <w:start w:val="1"/>
      <w:numFmt w:val="upperLetter"/>
      <w:lvlText w:val="%1."/>
      <w:lvlJc w:val="left"/>
      <w:pPr>
        <w:ind w:left="284" w:hanging="284"/>
      </w:pPr>
      <w:rPr>
        <w:rFonts w:ascii="Calibri" w:hAnsi="Calibri" w:hint="default"/>
        <w:b/>
        <w:i w:val="0"/>
        <w:sz w:val="24"/>
      </w:rPr>
    </w:lvl>
    <w:lvl w:ilvl="1">
      <w:start w:val="1"/>
      <w:numFmt w:val="decimal"/>
      <w:lvlText w:val="%1.%2."/>
      <w:lvlJc w:val="left"/>
      <w:pPr>
        <w:ind w:left="851" w:hanging="567"/>
      </w:pPr>
      <w:rPr>
        <w:rFonts w:ascii="Calibri" w:hAnsi="Calibri" w:cstheme="minorHAnsi" w:hint="default"/>
        <w:b/>
        <w:i w:val="0"/>
        <w:sz w:val="24"/>
      </w:rPr>
    </w:lvl>
    <w:lvl w:ilvl="2">
      <w:start w:val="1"/>
      <w:numFmt w:val="decimal"/>
      <w:lvlText w:val="%1.%2.%3."/>
      <w:lvlJc w:val="left"/>
      <w:pPr>
        <w:ind w:left="1701" w:hanging="850"/>
      </w:pPr>
      <w:rPr>
        <w:rFonts w:ascii="Calibri" w:hAnsi="Calibri" w:hint="default"/>
        <w:color w:val="auto"/>
        <w:sz w:val="24"/>
      </w:rPr>
    </w:lvl>
    <w:lvl w:ilvl="3">
      <w:start w:val="1"/>
      <w:numFmt w:val="lowerRoman"/>
      <w:lvlText w:val="%4."/>
      <w:lvlJc w:val="left"/>
      <w:pPr>
        <w:tabs>
          <w:tab w:val="num" w:pos="1701"/>
        </w:tabs>
        <w:ind w:left="2126" w:hanging="425"/>
      </w:pPr>
      <w:rPr>
        <w:rFonts w:ascii="Calibri" w:hAnsi="Calibri" w:cs="Arial" w:hint="default"/>
        <w:sz w:val="24"/>
      </w:rPr>
    </w:lvl>
    <w:lvl w:ilvl="4">
      <w:start w:val="1"/>
      <w:numFmt w:val="lowerLetter"/>
      <w:lvlText w:val="%5."/>
      <w:lvlJc w:val="left"/>
      <w:pPr>
        <w:tabs>
          <w:tab w:val="num" w:pos="2977"/>
        </w:tabs>
        <w:ind w:left="2410" w:hanging="284"/>
      </w:pPr>
      <w:rPr>
        <w:rFonts w:ascii="Calibri" w:hAnsi="Calibri" w:hint="default"/>
        <w:sz w:val="24"/>
      </w:rPr>
    </w:lvl>
    <w:lvl w:ilvl="5">
      <w:start w:val="1"/>
      <w:numFmt w:val="bullet"/>
      <w:lvlText w:val=""/>
      <w:lvlJc w:val="left"/>
      <w:pPr>
        <w:tabs>
          <w:tab w:val="num" w:pos="3402"/>
        </w:tabs>
        <w:ind w:left="2693" w:hanging="283"/>
      </w:pPr>
      <w:rPr>
        <w:rFonts w:ascii="Symbol" w:hAnsi="Symbol" w:hint="default"/>
        <w:color w:val="auto"/>
        <w:sz w:val="24"/>
      </w:rPr>
    </w:lvl>
    <w:lvl w:ilvl="6">
      <w:start w:val="1"/>
      <w:numFmt w:val="bullet"/>
      <w:lvlText w:val=""/>
      <w:lvlJc w:val="left"/>
      <w:pPr>
        <w:ind w:left="2977" w:hanging="284"/>
      </w:pPr>
      <w:rPr>
        <w:rFonts w:ascii="Symbol" w:hAnsi="Symbol" w:hint="default"/>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35B6A90"/>
    <w:multiLevelType w:val="multilevel"/>
    <w:tmpl w:val="07943478"/>
    <w:lvl w:ilvl="0">
      <w:start w:val="1"/>
      <w:numFmt w:val="upperLetter"/>
      <w:lvlText w:val="%1."/>
      <w:lvlJc w:val="left"/>
      <w:pPr>
        <w:ind w:left="284" w:hanging="284"/>
      </w:pPr>
      <w:rPr>
        <w:rFonts w:ascii="Calibri" w:hAnsi="Calibri" w:hint="default"/>
        <w:b/>
        <w:i w:val="0"/>
        <w:sz w:val="24"/>
      </w:rPr>
    </w:lvl>
    <w:lvl w:ilvl="1">
      <w:start w:val="1"/>
      <w:numFmt w:val="decimal"/>
      <w:lvlText w:val="%1.%2."/>
      <w:lvlJc w:val="left"/>
      <w:pPr>
        <w:ind w:left="851" w:hanging="567"/>
      </w:pPr>
      <w:rPr>
        <w:rFonts w:ascii="Calibri" w:hAnsi="Calibri" w:cstheme="minorHAnsi" w:hint="default"/>
        <w:b w:val="0"/>
        <w:i w:val="0"/>
        <w:sz w:val="24"/>
      </w:rPr>
    </w:lvl>
    <w:lvl w:ilvl="2">
      <w:start w:val="1"/>
      <w:numFmt w:val="decimal"/>
      <w:lvlText w:val="%1.%2.%3."/>
      <w:lvlJc w:val="left"/>
      <w:pPr>
        <w:ind w:left="1701" w:hanging="850"/>
      </w:pPr>
      <w:rPr>
        <w:rFonts w:ascii="Calibri" w:hAnsi="Calibri" w:hint="default"/>
        <w:color w:val="auto"/>
        <w:sz w:val="24"/>
      </w:rPr>
    </w:lvl>
    <w:lvl w:ilvl="3">
      <w:start w:val="1"/>
      <w:numFmt w:val="lowerRoman"/>
      <w:lvlText w:val="%4."/>
      <w:lvlJc w:val="left"/>
      <w:pPr>
        <w:tabs>
          <w:tab w:val="num" w:pos="1701"/>
        </w:tabs>
        <w:ind w:left="2126" w:hanging="425"/>
      </w:pPr>
      <w:rPr>
        <w:rFonts w:ascii="Calibri" w:hAnsi="Calibri" w:cs="Arial" w:hint="default"/>
        <w:sz w:val="24"/>
      </w:rPr>
    </w:lvl>
    <w:lvl w:ilvl="4">
      <w:start w:val="1"/>
      <w:numFmt w:val="lowerLetter"/>
      <w:lvlText w:val="%5."/>
      <w:lvlJc w:val="left"/>
      <w:pPr>
        <w:tabs>
          <w:tab w:val="num" w:pos="2977"/>
        </w:tabs>
        <w:ind w:left="2410" w:hanging="284"/>
      </w:pPr>
      <w:rPr>
        <w:rFonts w:ascii="Calibri" w:hAnsi="Calibri" w:hint="default"/>
        <w:sz w:val="24"/>
      </w:rPr>
    </w:lvl>
    <w:lvl w:ilvl="5">
      <w:start w:val="1"/>
      <w:numFmt w:val="bullet"/>
      <w:lvlText w:val=""/>
      <w:lvlJc w:val="left"/>
      <w:pPr>
        <w:tabs>
          <w:tab w:val="num" w:pos="3402"/>
        </w:tabs>
        <w:ind w:left="2693" w:hanging="283"/>
      </w:pPr>
      <w:rPr>
        <w:rFonts w:ascii="Symbol" w:hAnsi="Symbol" w:hint="default"/>
        <w:color w:val="auto"/>
        <w:sz w:val="24"/>
      </w:rPr>
    </w:lvl>
    <w:lvl w:ilvl="6">
      <w:start w:val="1"/>
      <w:numFmt w:val="bullet"/>
      <w:lvlText w:val=""/>
      <w:lvlJc w:val="left"/>
      <w:pPr>
        <w:ind w:left="2977" w:hanging="284"/>
      </w:pPr>
      <w:rPr>
        <w:rFonts w:ascii="Symbol" w:hAnsi="Symbol" w:hint="default"/>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5C50008"/>
    <w:multiLevelType w:val="multilevel"/>
    <w:tmpl w:val="6C7653E8"/>
    <w:lvl w:ilvl="0">
      <w:start w:val="1"/>
      <w:numFmt w:val="upperLetter"/>
      <w:lvlText w:val="%1."/>
      <w:lvlJc w:val="left"/>
      <w:pPr>
        <w:ind w:left="284" w:hanging="284"/>
      </w:pPr>
      <w:rPr>
        <w:rFonts w:ascii="Calibri" w:hAnsi="Calibri" w:hint="default"/>
        <w:b/>
        <w:i w:val="0"/>
        <w:sz w:val="24"/>
      </w:rPr>
    </w:lvl>
    <w:lvl w:ilvl="1">
      <w:start w:val="1"/>
      <w:numFmt w:val="decimal"/>
      <w:lvlText w:val="%1.%2."/>
      <w:lvlJc w:val="left"/>
      <w:pPr>
        <w:ind w:left="851" w:hanging="567"/>
      </w:pPr>
      <w:rPr>
        <w:rFonts w:ascii="Calibri" w:hAnsi="Calibri" w:cstheme="minorHAnsi" w:hint="default"/>
        <w:b/>
        <w:i w:val="0"/>
        <w:color w:val="auto"/>
        <w:sz w:val="24"/>
      </w:rPr>
    </w:lvl>
    <w:lvl w:ilvl="2">
      <w:start w:val="1"/>
      <w:numFmt w:val="decimal"/>
      <w:lvlText w:val="%1.%2.%3."/>
      <w:lvlJc w:val="left"/>
      <w:pPr>
        <w:ind w:left="1701" w:hanging="850"/>
      </w:pPr>
      <w:rPr>
        <w:rFonts w:ascii="Calibri" w:hAnsi="Calibri" w:hint="default"/>
        <w:color w:val="auto"/>
        <w:sz w:val="24"/>
      </w:rPr>
    </w:lvl>
    <w:lvl w:ilvl="3">
      <w:start w:val="1"/>
      <w:numFmt w:val="lowerRoman"/>
      <w:lvlText w:val="%4."/>
      <w:lvlJc w:val="left"/>
      <w:pPr>
        <w:tabs>
          <w:tab w:val="num" w:pos="1701"/>
        </w:tabs>
        <w:ind w:left="2126" w:hanging="425"/>
      </w:pPr>
      <w:rPr>
        <w:rFonts w:ascii="Calibri" w:hAnsi="Calibri" w:cs="Arial" w:hint="default"/>
        <w:sz w:val="24"/>
      </w:rPr>
    </w:lvl>
    <w:lvl w:ilvl="4">
      <w:start w:val="1"/>
      <w:numFmt w:val="lowerLetter"/>
      <w:lvlText w:val="%5."/>
      <w:lvlJc w:val="left"/>
      <w:pPr>
        <w:tabs>
          <w:tab w:val="num" w:pos="2977"/>
        </w:tabs>
        <w:ind w:left="2410" w:hanging="284"/>
      </w:pPr>
      <w:rPr>
        <w:rFonts w:ascii="Calibri" w:hAnsi="Calibri" w:hint="default"/>
        <w:sz w:val="24"/>
      </w:rPr>
    </w:lvl>
    <w:lvl w:ilvl="5">
      <w:start w:val="1"/>
      <w:numFmt w:val="bullet"/>
      <w:lvlText w:val=""/>
      <w:lvlJc w:val="left"/>
      <w:pPr>
        <w:tabs>
          <w:tab w:val="num" w:pos="3402"/>
        </w:tabs>
        <w:ind w:left="2693" w:hanging="283"/>
      </w:pPr>
      <w:rPr>
        <w:rFonts w:ascii="Symbol" w:hAnsi="Symbol" w:hint="default"/>
        <w:color w:val="auto"/>
        <w:sz w:val="24"/>
      </w:rPr>
    </w:lvl>
    <w:lvl w:ilvl="6">
      <w:start w:val="1"/>
      <w:numFmt w:val="bullet"/>
      <w:lvlText w:val=""/>
      <w:lvlJc w:val="left"/>
      <w:pPr>
        <w:ind w:left="2977" w:hanging="284"/>
      </w:pPr>
      <w:rPr>
        <w:rFonts w:ascii="Symbol" w:hAnsi="Symbol" w:hint="default"/>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B660888"/>
    <w:multiLevelType w:val="multilevel"/>
    <w:tmpl w:val="6C7653E8"/>
    <w:lvl w:ilvl="0">
      <w:start w:val="1"/>
      <w:numFmt w:val="upperLetter"/>
      <w:lvlText w:val="%1."/>
      <w:lvlJc w:val="left"/>
      <w:pPr>
        <w:ind w:left="284" w:hanging="284"/>
      </w:pPr>
      <w:rPr>
        <w:rFonts w:ascii="Calibri" w:hAnsi="Calibri" w:hint="default"/>
        <w:b/>
        <w:i w:val="0"/>
        <w:sz w:val="24"/>
      </w:rPr>
    </w:lvl>
    <w:lvl w:ilvl="1">
      <w:start w:val="1"/>
      <w:numFmt w:val="decimal"/>
      <w:lvlText w:val="%1.%2."/>
      <w:lvlJc w:val="left"/>
      <w:pPr>
        <w:ind w:left="851" w:hanging="567"/>
      </w:pPr>
      <w:rPr>
        <w:rFonts w:ascii="Calibri" w:hAnsi="Calibri" w:cstheme="minorHAnsi" w:hint="default"/>
        <w:b/>
        <w:i w:val="0"/>
        <w:color w:val="auto"/>
        <w:sz w:val="24"/>
      </w:rPr>
    </w:lvl>
    <w:lvl w:ilvl="2">
      <w:start w:val="1"/>
      <w:numFmt w:val="decimal"/>
      <w:lvlText w:val="%1.%2.%3."/>
      <w:lvlJc w:val="left"/>
      <w:pPr>
        <w:ind w:left="1701" w:hanging="850"/>
      </w:pPr>
      <w:rPr>
        <w:rFonts w:ascii="Calibri" w:hAnsi="Calibri" w:hint="default"/>
        <w:color w:val="auto"/>
        <w:sz w:val="24"/>
      </w:rPr>
    </w:lvl>
    <w:lvl w:ilvl="3">
      <w:start w:val="1"/>
      <w:numFmt w:val="lowerRoman"/>
      <w:lvlText w:val="%4."/>
      <w:lvlJc w:val="left"/>
      <w:pPr>
        <w:tabs>
          <w:tab w:val="num" w:pos="1701"/>
        </w:tabs>
        <w:ind w:left="2126" w:hanging="425"/>
      </w:pPr>
      <w:rPr>
        <w:rFonts w:ascii="Calibri" w:hAnsi="Calibri" w:cs="Arial" w:hint="default"/>
        <w:sz w:val="24"/>
      </w:rPr>
    </w:lvl>
    <w:lvl w:ilvl="4">
      <w:start w:val="1"/>
      <w:numFmt w:val="lowerLetter"/>
      <w:lvlText w:val="%5."/>
      <w:lvlJc w:val="left"/>
      <w:pPr>
        <w:tabs>
          <w:tab w:val="num" w:pos="2977"/>
        </w:tabs>
        <w:ind w:left="2410" w:hanging="284"/>
      </w:pPr>
      <w:rPr>
        <w:rFonts w:ascii="Calibri" w:hAnsi="Calibri" w:hint="default"/>
        <w:sz w:val="24"/>
      </w:rPr>
    </w:lvl>
    <w:lvl w:ilvl="5">
      <w:start w:val="1"/>
      <w:numFmt w:val="bullet"/>
      <w:lvlText w:val=""/>
      <w:lvlJc w:val="left"/>
      <w:pPr>
        <w:tabs>
          <w:tab w:val="num" w:pos="3402"/>
        </w:tabs>
        <w:ind w:left="2693" w:hanging="283"/>
      </w:pPr>
      <w:rPr>
        <w:rFonts w:ascii="Symbol" w:hAnsi="Symbol" w:hint="default"/>
        <w:color w:val="auto"/>
        <w:sz w:val="24"/>
      </w:rPr>
    </w:lvl>
    <w:lvl w:ilvl="6">
      <w:start w:val="1"/>
      <w:numFmt w:val="bullet"/>
      <w:lvlText w:val=""/>
      <w:lvlJc w:val="left"/>
      <w:pPr>
        <w:ind w:left="2977" w:hanging="284"/>
      </w:pPr>
      <w:rPr>
        <w:rFonts w:ascii="Symbol" w:hAnsi="Symbol" w:hint="default"/>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8FF2BAB"/>
    <w:multiLevelType w:val="multilevel"/>
    <w:tmpl w:val="6B38A1CC"/>
    <w:lvl w:ilvl="0">
      <w:start w:val="5"/>
      <w:numFmt w:val="upperLetter"/>
      <w:lvlText w:val="%1."/>
      <w:lvlJc w:val="left"/>
      <w:pPr>
        <w:ind w:left="284" w:hanging="284"/>
      </w:pPr>
      <w:rPr>
        <w:rFonts w:ascii="Calibri" w:hAnsi="Calibri" w:hint="default"/>
        <w:b/>
        <w:i w:val="0"/>
        <w:sz w:val="24"/>
      </w:rPr>
    </w:lvl>
    <w:lvl w:ilvl="1">
      <w:start w:val="1"/>
      <w:numFmt w:val="decimal"/>
      <w:lvlText w:val="%1.%2."/>
      <w:lvlJc w:val="left"/>
      <w:pPr>
        <w:ind w:left="851" w:hanging="567"/>
      </w:pPr>
      <w:rPr>
        <w:rFonts w:ascii="Calibri" w:hAnsi="Calibri" w:cstheme="minorHAnsi" w:hint="default"/>
        <w:b w:val="0"/>
        <w:i w:val="0"/>
        <w:sz w:val="24"/>
      </w:rPr>
    </w:lvl>
    <w:lvl w:ilvl="2">
      <w:start w:val="1"/>
      <w:numFmt w:val="decimal"/>
      <w:lvlText w:val="%1.%2.%3."/>
      <w:lvlJc w:val="left"/>
      <w:pPr>
        <w:ind w:left="1701" w:hanging="850"/>
      </w:pPr>
      <w:rPr>
        <w:rFonts w:ascii="Calibri" w:hAnsi="Calibri" w:hint="default"/>
        <w:color w:val="auto"/>
        <w:sz w:val="24"/>
      </w:rPr>
    </w:lvl>
    <w:lvl w:ilvl="3">
      <w:start w:val="1"/>
      <w:numFmt w:val="lowerRoman"/>
      <w:lvlText w:val="%4."/>
      <w:lvlJc w:val="left"/>
      <w:pPr>
        <w:tabs>
          <w:tab w:val="num" w:pos="1701"/>
        </w:tabs>
        <w:ind w:left="2126" w:hanging="425"/>
      </w:pPr>
      <w:rPr>
        <w:rFonts w:ascii="Calibri" w:hAnsi="Calibri" w:cs="Arial" w:hint="default"/>
        <w:sz w:val="24"/>
      </w:rPr>
    </w:lvl>
    <w:lvl w:ilvl="4">
      <w:start w:val="1"/>
      <w:numFmt w:val="lowerLetter"/>
      <w:lvlText w:val="%5."/>
      <w:lvlJc w:val="left"/>
      <w:pPr>
        <w:tabs>
          <w:tab w:val="num" w:pos="2977"/>
        </w:tabs>
        <w:ind w:left="2410" w:hanging="284"/>
      </w:pPr>
      <w:rPr>
        <w:rFonts w:ascii="Calibri" w:hAnsi="Calibri" w:hint="default"/>
        <w:sz w:val="24"/>
      </w:rPr>
    </w:lvl>
    <w:lvl w:ilvl="5">
      <w:start w:val="1"/>
      <w:numFmt w:val="bullet"/>
      <w:lvlText w:val=""/>
      <w:lvlJc w:val="left"/>
      <w:pPr>
        <w:tabs>
          <w:tab w:val="num" w:pos="3402"/>
        </w:tabs>
        <w:ind w:left="2693" w:hanging="283"/>
      </w:pPr>
      <w:rPr>
        <w:rFonts w:ascii="Symbol" w:hAnsi="Symbol" w:hint="default"/>
        <w:color w:val="auto"/>
        <w:sz w:val="24"/>
      </w:rPr>
    </w:lvl>
    <w:lvl w:ilvl="6">
      <w:start w:val="1"/>
      <w:numFmt w:val="bullet"/>
      <w:lvlText w:val=""/>
      <w:lvlJc w:val="left"/>
      <w:pPr>
        <w:ind w:left="2977" w:hanging="284"/>
      </w:pPr>
      <w:rPr>
        <w:rFonts w:ascii="Symbol" w:hAnsi="Symbol" w:hint="default"/>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466145C"/>
    <w:multiLevelType w:val="multilevel"/>
    <w:tmpl w:val="08E826B2"/>
    <w:lvl w:ilvl="0">
      <w:start w:val="1"/>
      <w:numFmt w:val="upperLetter"/>
      <w:pStyle w:val="Heading2"/>
      <w:lvlText w:val="%1."/>
      <w:lvlJc w:val="left"/>
      <w:pPr>
        <w:ind w:left="284" w:hanging="284"/>
      </w:pPr>
      <w:rPr>
        <w:rFonts w:ascii="Calibri" w:hAnsi="Calibri" w:hint="default"/>
        <w:b/>
        <w:i w:val="0"/>
        <w:sz w:val="24"/>
      </w:rPr>
    </w:lvl>
    <w:lvl w:ilvl="1">
      <w:start w:val="1"/>
      <w:numFmt w:val="decimal"/>
      <w:pStyle w:val="Heading3"/>
      <w:lvlText w:val="%1.%2."/>
      <w:lvlJc w:val="left"/>
      <w:pPr>
        <w:ind w:left="851" w:hanging="567"/>
      </w:pPr>
      <w:rPr>
        <w:rFonts w:ascii="Calibri" w:hAnsi="Calibri" w:cstheme="minorHAnsi" w:hint="default"/>
        <w:b w:val="0"/>
        <w:i w:val="0"/>
        <w:color w:val="auto"/>
        <w:sz w:val="24"/>
      </w:rPr>
    </w:lvl>
    <w:lvl w:ilvl="2">
      <w:start w:val="1"/>
      <w:numFmt w:val="decimal"/>
      <w:pStyle w:val="Heading4"/>
      <w:lvlText w:val="%1.%2.%3."/>
      <w:lvlJc w:val="left"/>
      <w:pPr>
        <w:ind w:left="1701" w:hanging="850"/>
      </w:pPr>
      <w:rPr>
        <w:rFonts w:ascii="Calibri" w:hAnsi="Calibri" w:hint="default"/>
        <w:color w:val="auto"/>
        <w:sz w:val="24"/>
      </w:rPr>
    </w:lvl>
    <w:lvl w:ilvl="3">
      <w:start w:val="1"/>
      <w:numFmt w:val="lowerRoman"/>
      <w:pStyle w:val="Heading5"/>
      <w:lvlText w:val="%4."/>
      <w:lvlJc w:val="left"/>
      <w:pPr>
        <w:tabs>
          <w:tab w:val="num" w:pos="1701"/>
        </w:tabs>
        <w:ind w:left="2126" w:hanging="425"/>
      </w:pPr>
      <w:rPr>
        <w:rFonts w:ascii="Calibri" w:hAnsi="Calibri" w:cs="Arial" w:hint="default"/>
        <w:color w:val="auto"/>
        <w:sz w:val="24"/>
      </w:rPr>
    </w:lvl>
    <w:lvl w:ilvl="4">
      <w:start w:val="1"/>
      <w:numFmt w:val="lowerLetter"/>
      <w:pStyle w:val="Heading6"/>
      <w:lvlText w:val="%5."/>
      <w:lvlJc w:val="left"/>
      <w:pPr>
        <w:tabs>
          <w:tab w:val="num" w:pos="2977"/>
        </w:tabs>
        <w:ind w:left="2410" w:hanging="284"/>
      </w:pPr>
      <w:rPr>
        <w:rFonts w:ascii="Calibri" w:hAnsi="Calibri" w:hint="default"/>
        <w:sz w:val="24"/>
      </w:rPr>
    </w:lvl>
    <w:lvl w:ilvl="5">
      <w:start w:val="1"/>
      <w:numFmt w:val="bullet"/>
      <w:lvlText w:val=""/>
      <w:lvlJc w:val="left"/>
      <w:pPr>
        <w:tabs>
          <w:tab w:val="num" w:pos="3402"/>
        </w:tabs>
        <w:ind w:left="2693" w:hanging="283"/>
      </w:pPr>
      <w:rPr>
        <w:rFonts w:ascii="Symbol" w:hAnsi="Symbol" w:hint="default"/>
        <w:color w:val="auto"/>
        <w:sz w:val="24"/>
      </w:rPr>
    </w:lvl>
    <w:lvl w:ilvl="6">
      <w:start w:val="1"/>
      <w:numFmt w:val="bullet"/>
      <w:lvlText w:val=""/>
      <w:lvlJc w:val="left"/>
      <w:pPr>
        <w:ind w:left="2977" w:hanging="284"/>
      </w:pPr>
      <w:rPr>
        <w:rFonts w:ascii="Symbol" w:hAnsi="Symbol" w:hint="default"/>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4B46263"/>
    <w:multiLevelType w:val="hybridMultilevel"/>
    <w:tmpl w:val="B5342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CF67DB"/>
    <w:multiLevelType w:val="multilevel"/>
    <w:tmpl w:val="A246E8F8"/>
    <w:lvl w:ilvl="0">
      <w:start w:val="1"/>
      <w:numFmt w:val="upperLetter"/>
      <w:lvlText w:val="%1."/>
      <w:lvlJc w:val="left"/>
      <w:pPr>
        <w:ind w:left="284" w:hanging="284"/>
      </w:pPr>
      <w:rPr>
        <w:rFonts w:ascii="Calibri" w:hAnsi="Calibri" w:hint="default"/>
        <w:sz w:val="24"/>
      </w:rPr>
    </w:lvl>
    <w:lvl w:ilvl="1">
      <w:start w:val="1"/>
      <w:numFmt w:val="decimal"/>
      <w:lvlText w:val="%1.%2."/>
      <w:lvlJc w:val="left"/>
      <w:pPr>
        <w:ind w:left="851" w:hanging="567"/>
      </w:pPr>
      <w:rPr>
        <w:rFonts w:ascii="Calibri" w:hAnsi="Calibri" w:cstheme="minorHAnsi" w:hint="default"/>
        <w:b w:val="0"/>
        <w:sz w:val="24"/>
      </w:rPr>
    </w:lvl>
    <w:lvl w:ilvl="2">
      <w:start w:val="1"/>
      <w:numFmt w:val="decimal"/>
      <w:lvlText w:val="%1.%2.%3."/>
      <w:lvlJc w:val="left"/>
      <w:pPr>
        <w:ind w:left="1701" w:hanging="850"/>
      </w:pPr>
      <w:rPr>
        <w:rFonts w:ascii="Calibri" w:hAnsi="Calibri" w:hint="default"/>
        <w:color w:val="auto"/>
        <w:sz w:val="24"/>
      </w:rPr>
    </w:lvl>
    <w:lvl w:ilvl="3">
      <w:start w:val="1"/>
      <w:numFmt w:val="lowerRoman"/>
      <w:lvlText w:val="%4."/>
      <w:lvlJc w:val="left"/>
      <w:pPr>
        <w:tabs>
          <w:tab w:val="num" w:pos="1701"/>
        </w:tabs>
        <w:ind w:left="2126" w:hanging="425"/>
      </w:pPr>
      <w:rPr>
        <w:rFonts w:ascii="Calibri" w:hAnsi="Calibri" w:cs="Arial" w:hint="default"/>
        <w:sz w:val="24"/>
      </w:rPr>
    </w:lvl>
    <w:lvl w:ilvl="4">
      <w:start w:val="1"/>
      <w:numFmt w:val="lowerLetter"/>
      <w:lvlText w:val="%5."/>
      <w:lvlJc w:val="left"/>
      <w:pPr>
        <w:tabs>
          <w:tab w:val="num" w:pos="2977"/>
        </w:tabs>
        <w:ind w:left="2410" w:hanging="284"/>
      </w:pPr>
      <w:rPr>
        <w:rFonts w:ascii="Calibri" w:hAnsi="Calibri" w:hint="default"/>
        <w:sz w:val="24"/>
      </w:rPr>
    </w:lvl>
    <w:lvl w:ilvl="5">
      <w:start w:val="1"/>
      <w:numFmt w:val="bullet"/>
      <w:lvlText w:val=""/>
      <w:lvlJc w:val="left"/>
      <w:pPr>
        <w:tabs>
          <w:tab w:val="num" w:pos="3402"/>
        </w:tabs>
        <w:ind w:left="2693" w:hanging="283"/>
      </w:pPr>
      <w:rPr>
        <w:rFonts w:ascii="Symbol" w:hAnsi="Symbol" w:hint="default"/>
        <w:color w:val="auto"/>
        <w:sz w:val="24"/>
      </w:rPr>
    </w:lvl>
    <w:lvl w:ilvl="6">
      <w:start w:val="1"/>
      <w:numFmt w:val="bullet"/>
      <w:lvlText w:val=""/>
      <w:lvlJc w:val="left"/>
      <w:pPr>
        <w:ind w:left="2977" w:hanging="284"/>
      </w:pPr>
      <w:rPr>
        <w:rFonts w:ascii="Symbol" w:hAnsi="Symbol" w:hint="default"/>
        <w:color w:val="auto"/>
        <w:sz w:val="24"/>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AB41255"/>
    <w:multiLevelType w:val="multilevel"/>
    <w:tmpl w:val="11205FCE"/>
    <w:lvl w:ilvl="0">
      <w:start w:val="1"/>
      <w:numFmt w:val="decimal"/>
      <w:lvlText w:val="%1."/>
      <w:lvlJc w:val="left"/>
      <w:pPr>
        <w:ind w:left="454" w:hanging="454"/>
      </w:pPr>
      <w:rPr>
        <w:rFonts w:hint="default"/>
        <w:b/>
      </w:rPr>
    </w:lvl>
    <w:lvl w:ilvl="1">
      <w:start w:val="1"/>
      <w:numFmt w:val="none"/>
      <w:lvlText w:val=""/>
      <w:lvlJc w:val="left"/>
      <w:pPr>
        <w:ind w:left="0" w:firstLine="0"/>
      </w:pPr>
      <w:rPr>
        <w:rFonts w:hint="default"/>
        <w:sz w:val="24"/>
      </w:rPr>
    </w:lvl>
    <w:lvl w:ilvl="2">
      <w:start w:val="1"/>
      <w:numFmt w:val="decimal"/>
      <w:lvlRestart w:val="1"/>
      <w:lvlText w:val="%1%2.%3."/>
      <w:lvlJc w:val="left"/>
      <w:pPr>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3.%4."/>
      <w:lvlJc w:val="left"/>
      <w:pPr>
        <w:ind w:left="1361" w:hanging="79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226187732">
    <w:abstractNumId w:val="7"/>
  </w:num>
  <w:num w:numId="2" w16cid:durableId="290404651">
    <w:abstractNumId w:val="1"/>
  </w:num>
  <w:num w:numId="3" w16cid:durableId="828210160">
    <w:abstractNumId w:val="2"/>
  </w:num>
  <w:num w:numId="4" w16cid:durableId="1524396245">
    <w:abstractNumId w:val="0"/>
  </w:num>
  <w:num w:numId="5" w16cid:durableId="938411646">
    <w:abstractNumId w:val="4"/>
  </w:num>
  <w:num w:numId="6" w16cid:durableId="1857766123">
    <w:abstractNumId w:val="5"/>
  </w:num>
  <w:num w:numId="7" w16cid:durableId="1249075377">
    <w:abstractNumId w:val="9"/>
  </w:num>
  <w:num w:numId="8" w16cid:durableId="1367635133">
    <w:abstractNumId w:val="3"/>
  </w:num>
  <w:num w:numId="9" w16cid:durableId="1581863513">
    <w:abstractNumId w:val="2"/>
  </w:num>
  <w:num w:numId="10" w16cid:durableId="875312337">
    <w:abstractNumId w:val="6"/>
  </w:num>
  <w:num w:numId="11" w16cid:durableId="1801220566">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9607327">
    <w:abstractNumId w:val="10"/>
  </w:num>
  <w:num w:numId="13" w16cid:durableId="1555659414">
    <w:abstractNumId w:val="7"/>
    <w:lvlOverride w:ilvl="0">
      <w:startOverride w:val="9"/>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9874035">
    <w:abstractNumId w:val="8"/>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Dyer">
    <w15:presenceInfo w15:providerId="AD" w15:userId="S::Helen.Dyer@southeastlep.com::c0b5969c-f8fc-4dfd-9f1e-1bc0a843a539"/>
  </w15:person>
  <w15:person w15:author="Amy Ferraro">
    <w15:presenceInfo w15:providerId="AD" w15:userId="S::Amy.Ferraro@southeastlep.com::9c4fca4b-2f62-4369-b0b5-7d8c1f1378a8"/>
  </w15:person>
  <w15:person w15:author="Helen Dyer - Capital Programme Manager (SELEP)">
    <w15:presenceInfo w15:providerId="AD" w15:userId="S::Helen.Dyer@southeastlep.com::c0b5969c-f8fc-4dfd-9f1e-1bc0a843a539"/>
  </w15:person>
  <w15:person w15:author="Lorna Norris - Senior Finance Business Partner">
    <w15:presenceInfo w15:providerId="AD" w15:userId="S::Lorna.Norris@essex.gov.uk::82becfd7-1ab1-4a4c-9edd-66ef2aac84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760"/>
    <w:rsid w:val="000011C6"/>
    <w:rsid w:val="00002149"/>
    <w:rsid w:val="00004259"/>
    <w:rsid w:val="00007CDB"/>
    <w:rsid w:val="000109E2"/>
    <w:rsid w:val="00011980"/>
    <w:rsid w:val="000119BB"/>
    <w:rsid w:val="00011B52"/>
    <w:rsid w:val="0001225D"/>
    <w:rsid w:val="000142B2"/>
    <w:rsid w:val="00014870"/>
    <w:rsid w:val="00014AE2"/>
    <w:rsid w:val="000176EC"/>
    <w:rsid w:val="000219DA"/>
    <w:rsid w:val="00022658"/>
    <w:rsid w:val="00022ECF"/>
    <w:rsid w:val="00024797"/>
    <w:rsid w:val="00024F3D"/>
    <w:rsid w:val="0002557A"/>
    <w:rsid w:val="000256A0"/>
    <w:rsid w:val="00025764"/>
    <w:rsid w:val="00026B5C"/>
    <w:rsid w:val="000279C7"/>
    <w:rsid w:val="00027E69"/>
    <w:rsid w:val="000304AD"/>
    <w:rsid w:val="000307A1"/>
    <w:rsid w:val="0003143A"/>
    <w:rsid w:val="000318A1"/>
    <w:rsid w:val="00033574"/>
    <w:rsid w:val="00034B06"/>
    <w:rsid w:val="00034DC0"/>
    <w:rsid w:val="00034DE3"/>
    <w:rsid w:val="000351FB"/>
    <w:rsid w:val="0003562B"/>
    <w:rsid w:val="00036261"/>
    <w:rsid w:val="000364D2"/>
    <w:rsid w:val="000368D6"/>
    <w:rsid w:val="00040A0F"/>
    <w:rsid w:val="00040A83"/>
    <w:rsid w:val="00041F05"/>
    <w:rsid w:val="000435FE"/>
    <w:rsid w:val="00043C79"/>
    <w:rsid w:val="0004569F"/>
    <w:rsid w:val="00046D73"/>
    <w:rsid w:val="00046DF3"/>
    <w:rsid w:val="00047391"/>
    <w:rsid w:val="00050471"/>
    <w:rsid w:val="00050E95"/>
    <w:rsid w:val="000517FA"/>
    <w:rsid w:val="000540C7"/>
    <w:rsid w:val="0005570F"/>
    <w:rsid w:val="00056223"/>
    <w:rsid w:val="0005625C"/>
    <w:rsid w:val="0005669A"/>
    <w:rsid w:val="000575CD"/>
    <w:rsid w:val="00061C6F"/>
    <w:rsid w:val="00062145"/>
    <w:rsid w:val="00063E5A"/>
    <w:rsid w:val="00065A49"/>
    <w:rsid w:val="00066243"/>
    <w:rsid w:val="000665FF"/>
    <w:rsid w:val="0006685F"/>
    <w:rsid w:val="00066AF0"/>
    <w:rsid w:val="00066B21"/>
    <w:rsid w:val="000675BF"/>
    <w:rsid w:val="00067667"/>
    <w:rsid w:val="000724C7"/>
    <w:rsid w:val="00072BFC"/>
    <w:rsid w:val="00073CC9"/>
    <w:rsid w:val="00073D82"/>
    <w:rsid w:val="00075204"/>
    <w:rsid w:val="00076520"/>
    <w:rsid w:val="00077E4D"/>
    <w:rsid w:val="00081604"/>
    <w:rsid w:val="000818E3"/>
    <w:rsid w:val="00081CF3"/>
    <w:rsid w:val="00083A24"/>
    <w:rsid w:val="00085F64"/>
    <w:rsid w:val="00086874"/>
    <w:rsid w:val="00086C93"/>
    <w:rsid w:val="00087E67"/>
    <w:rsid w:val="000912DB"/>
    <w:rsid w:val="000915AC"/>
    <w:rsid w:val="00092AD7"/>
    <w:rsid w:val="00093400"/>
    <w:rsid w:val="00094B16"/>
    <w:rsid w:val="00096D80"/>
    <w:rsid w:val="000975C7"/>
    <w:rsid w:val="000A1070"/>
    <w:rsid w:val="000A2A43"/>
    <w:rsid w:val="000A4ABE"/>
    <w:rsid w:val="000A4FE6"/>
    <w:rsid w:val="000A51BA"/>
    <w:rsid w:val="000A5A09"/>
    <w:rsid w:val="000A720A"/>
    <w:rsid w:val="000A75E1"/>
    <w:rsid w:val="000A7BDD"/>
    <w:rsid w:val="000B208C"/>
    <w:rsid w:val="000B219D"/>
    <w:rsid w:val="000B273D"/>
    <w:rsid w:val="000B3D0F"/>
    <w:rsid w:val="000C1939"/>
    <w:rsid w:val="000C1963"/>
    <w:rsid w:val="000C1A63"/>
    <w:rsid w:val="000C2093"/>
    <w:rsid w:val="000C2131"/>
    <w:rsid w:val="000C21B7"/>
    <w:rsid w:val="000C3369"/>
    <w:rsid w:val="000C348F"/>
    <w:rsid w:val="000C370E"/>
    <w:rsid w:val="000C5771"/>
    <w:rsid w:val="000C5D55"/>
    <w:rsid w:val="000C6034"/>
    <w:rsid w:val="000C637C"/>
    <w:rsid w:val="000C6555"/>
    <w:rsid w:val="000C7531"/>
    <w:rsid w:val="000D0D40"/>
    <w:rsid w:val="000D0E5E"/>
    <w:rsid w:val="000D3052"/>
    <w:rsid w:val="000D3438"/>
    <w:rsid w:val="000D35D7"/>
    <w:rsid w:val="000D4326"/>
    <w:rsid w:val="000D4665"/>
    <w:rsid w:val="000D49EB"/>
    <w:rsid w:val="000D4F05"/>
    <w:rsid w:val="000D7D07"/>
    <w:rsid w:val="000D7E38"/>
    <w:rsid w:val="000E0B10"/>
    <w:rsid w:val="000E14EF"/>
    <w:rsid w:val="000E17B6"/>
    <w:rsid w:val="000E189B"/>
    <w:rsid w:val="000E2AB3"/>
    <w:rsid w:val="000E2EA5"/>
    <w:rsid w:val="000E314A"/>
    <w:rsid w:val="000E370C"/>
    <w:rsid w:val="000E4036"/>
    <w:rsid w:val="000E49C4"/>
    <w:rsid w:val="000E6990"/>
    <w:rsid w:val="000E7003"/>
    <w:rsid w:val="000E73AA"/>
    <w:rsid w:val="000F0CE7"/>
    <w:rsid w:val="000F259A"/>
    <w:rsid w:val="000F26C6"/>
    <w:rsid w:val="000F333D"/>
    <w:rsid w:val="000F392D"/>
    <w:rsid w:val="000F3DD2"/>
    <w:rsid w:val="000F507F"/>
    <w:rsid w:val="000F59AB"/>
    <w:rsid w:val="000F6126"/>
    <w:rsid w:val="000F717A"/>
    <w:rsid w:val="000F74DA"/>
    <w:rsid w:val="00102C15"/>
    <w:rsid w:val="00102C8D"/>
    <w:rsid w:val="00103CEF"/>
    <w:rsid w:val="00104CC0"/>
    <w:rsid w:val="00105E3F"/>
    <w:rsid w:val="00110CB4"/>
    <w:rsid w:val="00113DAC"/>
    <w:rsid w:val="00114412"/>
    <w:rsid w:val="00114ADB"/>
    <w:rsid w:val="0011510E"/>
    <w:rsid w:val="0011598D"/>
    <w:rsid w:val="00115A37"/>
    <w:rsid w:val="00115E9C"/>
    <w:rsid w:val="00121E50"/>
    <w:rsid w:val="001221AD"/>
    <w:rsid w:val="001226C4"/>
    <w:rsid w:val="00122B3D"/>
    <w:rsid w:val="001237EF"/>
    <w:rsid w:val="00123F2D"/>
    <w:rsid w:val="00124530"/>
    <w:rsid w:val="00124CD0"/>
    <w:rsid w:val="001258BE"/>
    <w:rsid w:val="001259D0"/>
    <w:rsid w:val="001263F6"/>
    <w:rsid w:val="001307F8"/>
    <w:rsid w:val="0013107E"/>
    <w:rsid w:val="001313C9"/>
    <w:rsid w:val="00131DFB"/>
    <w:rsid w:val="00132B79"/>
    <w:rsid w:val="00133969"/>
    <w:rsid w:val="00135023"/>
    <w:rsid w:val="00135855"/>
    <w:rsid w:val="00136709"/>
    <w:rsid w:val="00136F60"/>
    <w:rsid w:val="00137C47"/>
    <w:rsid w:val="00140640"/>
    <w:rsid w:val="001407E6"/>
    <w:rsid w:val="00140BBA"/>
    <w:rsid w:val="00141E38"/>
    <w:rsid w:val="00141E60"/>
    <w:rsid w:val="0014382B"/>
    <w:rsid w:val="00143D66"/>
    <w:rsid w:val="001443E9"/>
    <w:rsid w:val="00144C0C"/>
    <w:rsid w:val="00145102"/>
    <w:rsid w:val="00146A33"/>
    <w:rsid w:val="00146B30"/>
    <w:rsid w:val="00146CD7"/>
    <w:rsid w:val="001476BF"/>
    <w:rsid w:val="00151F8C"/>
    <w:rsid w:val="00154C72"/>
    <w:rsid w:val="001561AD"/>
    <w:rsid w:val="00157533"/>
    <w:rsid w:val="00157A64"/>
    <w:rsid w:val="001609EA"/>
    <w:rsid w:val="00161688"/>
    <w:rsid w:val="00161B51"/>
    <w:rsid w:val="00162BA4"/>
    <w:rsid w:val="00162DB5"/>
    <w:rsid w:val="00163611"/>
    <w:rsid w:val="00164189"/>
    <w:rsid w:val="00164722"/>
    <w:rsid w:val="00164A65"/>
    <w:rsid w:val="00166CF3"/>
    <w:rsid w:val="0016712B"/>
    <w:rsid w:val="00170A82"/>
    <w:rsid w:val="00171E9C"/>
    <w:rsid w:val="00173306"/>
    <w:rsid w:val="00174918"/>
    <w:rsid w:val="00174B92"/>
    <w:rsid w:val="00174BF8"/>
    <w:rsid w:val="00180EEF"/>
    <w:rsid w:val="001823B4"/>
    <w:rsid w:val="00183054"/>
    <w:rsid w:val="001844F0"/>
    <w:rsid w:val="0018622F"/>
    <w:rsid w:val="001866A1"/>
    <w:rsid w:val="00187E98"/>
    <w:rsid w:val="00190DBA"/>
    <w:rsid w:val="0019144C"/>
    <w:rsid w:val="001914F1"/>
    <w:rsid w:val="001920A3"/>
    <w:rsid w:val="00192E6C"/>
    <w:rsid w:val="0019334E"/>
    <w:rsid w:val="001953DB"/>
    <w:rsid w:val="0019609E"/>
    <w:rsid w:val="001972D6"/>
    <w:rsid w:val="00197729"/>
    <w:rsid w:val="0019774F"/>
    <w:rsid w:val="001A059D"/>
    <w:rsid w:val="001A1BC6"/>
    <w:rsid w:val="001A1C31"/>
    <w:rsid w:val="001A3E09"/>
    <w:rsid w:val="001A4A70"/>
    <w:rsid w:val="001B092B"/>
    <w:rsid w:val="001B0BA2"/>
    <w:rsid w:val="001B1490"/>
    <w:rsid w:val="001B2718"/>
    <w:rsid w:val="001B2E8C"/>
    <w:rsid w:val="001B3DB2"/>
    <w:rsid w:val="001B429A"/>
    <w:rsid w:val="001B45F2"/>
    <w:rsid w:val="001B4776"/>
    <w:rsid w:val="001B4DAA"/>
    <w:rsid w:val="001B4EC6"/>
    <w:rsid w:val="001B63BB"/>
    <w:rsid w:val="001B78BE"/>
    <w:rsid w:val="001C2938"/>
    <w:rsid w:val="001C2956"/>
    <w:rsid w:val="001C29C4"/>
    <w:rsid w:val="001C2F9D"/>
    <w:rsid w:val="001C4EEC"/>
    <w:rsid w:val="001C52C5"/>
    <w:rsid w:val="001C6685"/>
    <w:rsid w:val="001C683A"/>
    <w:rsid w:val="001C69AC"/>
    <w:rsid w:val="001C7118"/>
    <w:rsid w:val="001C7671"/>
    <w:rsid w:val="001D01AF"/>
    <w:rsid w:val="001D0C5B"/>
    <w:rsid w:val="001D157C"/>
    <w:rsid w:val="001D18B3"/>
    <w:rsid w:val="001D2B59"/>
    <w:rsid w:val="001D44EA"/>
    <w:rsid w:val="001D4729"/>
    <w:rsid w:val="001D48D6"/>
    <w:rsid w:val="001D4B98"/>
    <w:rsid w:val="001D4DC3"/>
    <w:rsid w:val="001D4E33"/>
    <w:rsid w:val="001D524F"/>
    <w:rsid w:val="001D5869"/>
    <w:rsid w:val="001D5BDC"/>
    <w:rsid w:val="001D64D2"/>
    <w:rsid w:val="001D7EA8"/>
    <w:rsid w:val="001E00C4"/>
    <w:rsid w:val="001E19D0"/>
    <w:rsid w:val="001E2B52"/>
    <w:rsid w:val="001E430D"/>
    <w:rsid w:val="001E4C88"/>
    <w:rsid w:val="001E4E51"/>
    <w:rsid w:val="001E52F8"/>
    <w:rsid w:val="001E5C13"/>
    <w:rsid w:val="001E6036"/>
    <w:rsid w:val="001F0525"/>
    <w:rsid w:val="001F1855"/>
    <w:rsid w:val="001F2491"/>
    <w:rsid w:val="001F3838"/>
    <w:rsid w:val="001F4402"/>
    <w:rsid w:val="001F4E7A"/>
    <w:rsid w:val="001F4EFE"/>
    <w:rsid w:val="001F58DA"/>
    <w:rsid w:val="001F595F"/>
    <w:rsid w:val="001F5BB8"/>
    <w:rsid w:val="001F7740"/>
    <w:rsid w:val="00200A03"/>
    <w:rsid w:val="00201AF1"/>
    <w:rsid w:val="0020419E"/>
    <w:rsid w:val="002070AB"/>
    <w:rsid w:val="00207859"/>
    <w:rsid w:val="00211685"/>
    <w:rsid w:val="00213EF7"/>
    <w:rsid w:val="00214E28"/>
    <w:rsid w:val="002155B1"/>
    <w:rsid w:val="00215787"/>
    <w:rsid w:val="00216F57"/>
    <w:rsid w:val="00221C5F"/>
    <w:rsid w:val="00222C24"/>
    <w:rsid w:val="002234B3"/>
    <w:rsid w:val="00224577"/>
    <w:rsid w:val="002249B8"/>
    <w:rsid w:val="00224C11"/>
    <w:rsid w:val="00224F12"/>
    <w:rsid w:val="00225011"/>
    <w:rsid w:val="00227D99"/>
    <w:rsid w:val="002307F3"/>
    <w:rsid w:val="002325A8"/>
    <w:rsid w:val="00233917"/>
    <w:rsid w:val="002340FA"/>
    <w:rsid w:val="0023460C"/>
    <w:rsid w:val="0023517C"/>
    <w:rsid w:val="00236387"/>
    <w:rsid w:val="00237018"/>
    <w:rsid w:val="0024013C"/>
    <w:rsid w:val="00241AAF"/>
    <w:rsid w:val="00242DD4"/>
    <w:rsid w:val="002433B5"/>
    <w:rsid w:val="0024590D"/>
    <w:rsid w:val="00245CD4"/>
    <w:rsid w:val="00245E41"/>
    <w:rsid w:val="002467AB"/>
    <w:rsid w:val="002473D6"/>
    <w:rsid w:val="0024746F"/>
    <w:rsid w:val="00250AD0"/>
    <w:rsid w:val="00253186"/>
    <w:rsid w:val="00253827"/>
    <w:rsid w:val="0025395B"/>
    <w:rsid w:val="00253AD9"/>
    <w:rsid w:val="00255C9E"/>
    <w:rsid w:val="00255F2A"/>
    <w:rsid w:val="00256126"/>
    <w:rsid w:val="002565EE"/>
    <w:rsid w:val="002574A1"/>
    <w:rsid w:val="00257592"/>
    <w:rsid w:val="00257D56"/>
    <w:rsid w:val="00261024"/>
    <w:rsid w:val="0026118C"/>
    <w:rsid w:val="0026231D"/>
    <w:rsid w:val="0026259D"/>
    <w:rsid w:val="002635A9"/>
    <w:rsid w:val="00263976"/>
    <w:rsid w:val="002642A8"/>
    <w:rsid w:val="00265C4A"/>
    <w:rsid w:val="00266120"/>
    <w:rsid w:val="00271697"/>
    <w:rsid w:val="00271C8F"/>
    <w:rsid w:val="00271CF8"/>
    <w:rsid w:val="002764DD"/>
    <w:rsid w:val="0028105E"/>
    <w:rsid w:val="00281B6F"/>
    <w:rsid w:val="00282F9C"/>
    <w:rsid w:val="00283153"/>
    <w:rsid w:val="00283C94"/>
    <w:rsid w:val="00285DAE"/>
    <w:rsid w:val="002862F4"/>
    <w:rsid w:val="002868EE"/>
    <w:rsid w:val="00286AEF"/>
    <w:rsid w:val="0028712E"/>
    <w:rsid w:val="002908D7"/>
    <w:rsid w:val="00291866"/>
    <w:rsid w:val="002925DC"/>
    <w:rsid w:val="0029313E"/>
    <w:rsid w:val="0029318F"/>
    <w:rsid w:val="00294111"/>
    <w:rsid w:val="002944BC"/>
    <w:rsid w:val="00294979"/>
    <w:rsid w:val="002956E9"/>
    <w:rsid w:val="002A0186"/>
    <w:rsid w:val="002A0FB0"/>
    <w:rsid w:val="002A234E"/>
    <w:rsid w:val="002A5288"/>
    <w:rsid w:val="002A5933"/>
    <w:rsid w:val="002A5EF5"/>
    <w:rsid w:val="002A60C8"/>
    <w:rsid w:val="002A66DC"/>
    <w:rsid w:val="002A6BB3"/>
    <w:rsid w:val="002B0268"/>
    <w:rsid w:val="002B10E6"/>
    <w:rsid w:val="002B1F08"/>
    <w:rsid w:val="002B31E2"/>
    <w:rsid w:val="002B4B40"/>
    <w:rsid w:val="002B59C1"/>
    <w:rsid w:val="002C04E1"/>
    <w:rsid w:val="002C12EC"/>
    <w:rsid w:val="002C15B6"/>
    <w:rsid w:val="002C1C23"/>
    <w:rsid w:val="002C463C"/>
    <w:rsid w:val="002D0789"/>
    <w:rsid w:val="002D3200"/>
    <w:rsid w:val="002D37DB"/>
    <w:rsid w:val="002D618C"/>
    <w:rsid w:val="002D6B6F"/>
    <w:rsid w:val="002E03B7"/>
    <w:rsid w:val="002E0D1B"/>
    <w:rsid w:val="002E16DD"/>
    <w:rsid w:val="002E1909"/>
    <w:rsid w:val="002E1CE0"/>
    <w:rsid w:val="002E1FF6"/>
    <w:rsid w:val="002E2AC0"/>
    <w:rsid w:val="002E3EE0"/>
    <w:rsid w:val="002E4988"/>
    <w:rsid w:val="002E4B1B"/>
    <w:rsid w:val="002E5158"/>
    <w:rsid w:val="002E62E0"/>
    <w:rsid w:val="002E694E"/>
    <w:rsid w:val="002F0196"/>
    <w:rsid w:val="002F0AE5"/>
    <w:rsid w:val="002F1A7C"/>
    <w:rsid w:val="002F1E19"/>
    <w:rsid w:val="002F239F"/>
    <w:rsid w:val="002F540F"/>
    <w:rsid w:val="002F6726"/>
    <w:rsid w:val="002F7472"/>
    <w:rsid w:val="002F74D2"/>
    <w:rsid w:val="00300871"/>
    <w:rsid w:val="00300F4A"/>
    <w:rsid w:val="00301814"/>
    <w:rsid w:val="00301AF7"/>
    <w:rsid w:val="00303686"/>
    <w:rsid w:val="00304200"/>
    <w:rsid w:val="00304C0B"/>
    <w:rsid w:val="00305F25"/>
    <w:rsid w:val="00310DCA"/>
    <w:rsid w:val="00311179"/>
    <w:rsid w:val="00312BCE"/>
    <w:rsid w:val="00313BD0"/>
    <w:rsid w:val="003149D9"/>
    <w:rsid w:val="00314D48"/>
    <w:rsid w:val="0031686F"/>
    <w:rsid w:val="0031693B"/>
    <w:rsid w:val="00320A75"/>
    <w:rsid w:val="003210B9"/>
    <w:rsid w:val="00321573"/>
    <w:rsid w:val="00322053"/>
    <w:rsid w:val="00322E89"/>
    <w:rsid w:val="00323CE4"/>
    <w:rsid w:val="00324383"/>
    <w:rsid w:val="00324459"/>
    <w:rsid w:val="00325884"/>
    <w:rsid w:val="00325A6E"/>
    <w:rsid w:val="0032602E"/>
    <w:rsid w:val="003267BB"/>
    <w:rsid w:val="00326844"/>
    <w:rsid w:val="00326BEE"/>
    <w:rsid w:val="003279AF"/>
    <w:rsid w:val="00331ACC"/>
    <w:rsid w:val="003327B3"/>
    <w:rsid w:val="00332B2F"/>
    <w:rsid w:val="00333307"/>
    <w:rsid w:val="0033434B"/>
    <w:rsid w:val="00334D08"/>
    <w:rsid w:val="003356A8"/>
    <w:rsid w:val="00335C7C"/>
    <w:rsid w:val="00335DAB"/>
    <w:rsid w:val="0033601C"/>
    <w:rsid w:val="0033732B"/>
    <w:rsid w:val="00337615"/>
    <w:rsid w:val="00337760"/>
    <w:rsid w:val="003417C5"/>
    <w:rsid w:val="003442DE"/>
    <w:rsid w:val="00345478"/>
    <w:rsid w:val="00345A5B"/>
    <w:rsid w:val="003464DE"/>
    <w:rsid w:val="003465B2"/>
    <w:rsid w:val="00347CB8"/>
    <w:rsid w:val="00351598"/>
    <w:rsid w:val="00351C19"/>
    <w:rsid w:val="00352BD1"/>
    <w:rsid w:val="003539E7"/>
    <w:rsid w:val="003540FB"/>
    <w:rsid w:val="00354301"/>
    <w:rsid w:val="00354BC4"/>
    <w:rsid w:val="00354BD5"/>
    <w:rsid w:val="00355272"/>
    <w:rsid w:val="00355656"/>
    <w:rsid w:val="003559B5"/>
    <w:rsid w:val="00356047"/>
    <w:rsid w:val="00356A3E"/>
    <w:rsid w:val="0035720C"/>
    <w:rsid w:val="00357C3F"/>
    <w:rsid w:val="003601B1"/>
    <w:rsid w:val="003604FE"/>
    <w:rsid w:val="0036103A"/>
    <w:rsid w:val="00361397"/>
    <w:rsid w:val="003618D0"/>
    <w:rsid w:val="00361B89"/>
    <w:rsid w:val="003641AF"/>
    <w:rsid w:val="00364ED8"/>
    <w:rsid w:val="00365A54"/>
    <w:rsid w:val="00366285"/>
    <w:rsid w:val="0036647A"/>
    <w:rsid w:val="00371B42"/>
    <w:rsid w:val="00371EB8"/>
    <w:rsid w:val="00371F1E"/>
    <w:rsid w:val="0037389D"/>
    <w:rsid w:val="003740A9"/>
    <w:rsid w:val="003748D3"/>
    <w:rsid w:val="00376607"/>
    <w:rsid w:val="00376AD7"/>
    <w:rsid w:val="003775EC"/>
    <w:rsid w:val="00377930"/>
    <w:rsid w:val="00377F71"/>
    <w:rsid w:val="00381F14"/>
    <w:rsid w:val="003830AF"/>
    <w:rsid w:val="00385A8D"/>
    <w:rsid w:val="00385D17"/>
    <w:rsid w:val="00386514"/>
    <w:rsid w:val="003867E1"/>
    <w:rsid w:val="00386ED1"/>
    <w:rsid w:val="003877FA"/>
    <w:rsid w:val="00387F58"/>
    <w:rsid w:val="00390A23"/>
    <w:rsid w:val="00390EBC"/>
    <w:rsid w:val="003915B2"/>
    <w:rsid w:val="00391AFE"/>
    <w:rsid w:val="00391F15"/>
    <w:rsid w:val="00394062"/>
    <w:rsid w:val="003940CC"/>
    <w:rsid w:val="003945F8"/>
    <w:rsid w:val="003952FB"/>
    <w:rsid w:val="00395FAB"/>
    <w:rsid w:val="0039623A"/>
    <w:rsid w:val="0039713E"/>
    <w:rsid w:val="00397FC7"/>
    <w:rsid w:val="003A0352"/>
    <w:rsid w:val="003A1221"/>
    <w:rsid w:val="003A252F"/>
    <w:rsid w:val="003A2B35"/>
    <w:rsid w:val="003A312E"/>
    <w:rsid w:val="003A3226"/>
    <w:rsid w:val="003A32F6"/>
    <w:rsid w:val="003A41E6"/>
    <w:rsid w:val="003A50E4"/>
    <w:rsid w:val="003A6BC0"/>
    <w:rsid w:val="003A714B"/>
    <w:rsid w:val="003B09AC"/>
    <w:rsid w:val="003B11A7"/>
    <w:rsid w:val="003B1E2D"/>
    <w:rsid w:val="003B210A"/>
    <w:rsid w:val="003B215C"/>
    <w:rsid w:val="003B2570"/>
    <w:rsid w:val="003B32AE"/>
    <w:rsid w:val="003B330D"/>
    <w:rsid w:val="003B3445"/>
    <w:rsid w:val="003B4C90"/>
    <w:rsid w:val="003B5637"/>
    <w:rsid w:val="003B599E"/>
    <w:rsid w:val="003B5D95"/>
    <w:rsid w:val="003B745A"/>
    <w:rsid w:val="003C1316"/>
    <w:rsid w:val="003C173F"/>
    <w:rsid w:val="003C1E7F"/>
    <w:rsid w:val="003C3627"/>
    <w:rsid w:val="003C4104"/>
    <w:rsid w:val="003D0324"/>
    <w:rsid w:val="003D0556"/>
    <w:rsid w:val="003D072D"/>
    <w:rsid w:val="003D0D41"/>
    <w:rsid w:val="003D17F7"/>
    <w:rsid w:val="003D1966"/>
    <w:rsid w:val="003D22D4"/>
    <w:rsid w:val="003D2BCB"/>
    <w:rsid w:val="003D4A4C"/>
    <w:rsid w:val="003D4C80"/>
    <w:rsid w:val="003D5BF1"/>
    <w:rsid w:val="003D74E9"/>
    <w:rsid w:val="003D7593"/>
    <w:rsid w:val="003E20D5"/>
    <w:rsid w:val="003E2A3A"/>
    <w:rsid w:val="003E3A95"/>
    <w:rsid w:val="003E3BB9"/>
    <w:rsid w:val="003E547C"/>
    <w:rsid w:val="003E664F"/>
    <w:rsid w:val="003E7B83"/>
    <w:rsid w:val="003F068A"/>
    <w:rsid w:val="003F160E"/>
    <w:rsid w:val="003F1AE7"/>
    <w:rsid w:val="003F29CB"/>
    <w:rsid w:val="003F30A3"/>
    <w:rsid w:val="003F310F"/>
    <w:rsid w:val="003F43EB"/>
    <w:rsid w:val="003F4CEA"/>
    <w:rsid w:val="003F5137"/>
    <w:rsid w:val="003F556A"/>
    <w:rsid w:val="003F5580"/>
    <w:rsid w:val="003F6A9D"/>
    <w:rsid w:val="003F760E"/>
    <w:rsid w:val="0040120D"/>
    <w:rsid w:val="00401528"/>
    <w:rsid w:val="004016A3"/>
    <w:rsid w:val="004059B4"/>
    <w:rsid w:val="00406765"/>
    <w:rsid w:val="0040676D"/>
    <w:rsid w:val="004104C9"/>
    <w:rsid w:val="0041440A"/>
    <w:rsid w:val="00414428"/>
    <w:rsid w:val="00417FDB"/>
    <w:rsid w:val="00417FEA"/>
    <w:rsid w:val="004217FC"/>
    <w:rsid w:val="00422F8C"/>
    <w:rsid w:val="00424FA7"/>
    <w:rsid w:val="00425344"/>
    <w:rsid w:val="004261FF"/>
    <w:rsid w:val="004269BD"/>
    <w:rsid w:val="0042757E"/>
    <w:rsid w:val="00427591"/>
    <w:rsid w:val="00427B33"/>
    <w:rsid w:val="00427FDD"/>
    <w:rsid w:val="00430003"/>
    <w:rsid w:val="0043163C"/>
    <w:rsid w:val="00431A26"/>
    <w:rsid w:val="00433E5F"/>
    <w:rsid w:val="00437024"/>
    <w:rsid w:val="00437E62"/>
    <w:rsid w:val="00441319"/>
    <w:rsid w:val="00443C05"/>
    <w:rsid w:val="004449AA"/>
    <w:rsid w:val="00445153"/>
    <w:rsid w:val="00445952"/>
    <w:rsid w:val="004465EB"/>
    <w:rsid w:val="00446B9A"/>
    <w:rsid w:val="004475D9"/>
    <w:rsid w:val="004512A4"/>
    <w:rsid w:val="004526A0"/>
    <w:rsid w:val="00452879"/>
    <w:rsid w:val="00452C49"/>
    <w:rsid w:val="004547D6"/>
    <w:rsid w:val="00456CA0"/>
    <w:rsid w:val="00457846"/>
    <w:rsid w:val="00460A2C"/>
    <w:rsid w:val="00460AB5"/>
    <w:rsid w:val="0046151D"/>
    <w:rsid w:val="00461DA6"/>
    <w:rsid w:val="004624C2"/>
    <w:rsid w:val="00462879"/>
    <w:rsid w:val="00463869"/>
    <w:rsid w:val="004639CF"/>
    <w:rsid w:val="004654D9"/>
    <w:rsid w:val="00466C99"/>
    <w:rsid w:val="0046791E"/>
    <w:rsid w:val="00471A2A"/>
    <w:rsid w:val="00471E3C"/>
    <w:rsid w:val="004721C7"/>
    <w:rsid w:val="00472510"/>
    <w:rsid w:val="004757D7"/>
    <w:rsid w:val="004759F6"/>
    <w:rsid w:val="00476423"/>
    <w:rsid w:val="00476445"/>
    <w:rsid w:val="00477574"/>
    <w:rsid w:val="0048064E"/>
    <w:rsid w:val="004808C7"/>
    <w:rsid w:val="00480D0E"/>
    <w:rsid w:val="00481E7D"/>
    <w:rsid w:val="00481FBE"/>
    <w:rsid w:val="004821DF"/>
    <w:rsid w:val="00482323"/>
    <w:rsid w:val="004825A8"/>
    <w:rsid w:val="004857BD"/>
    <w:rsid w:val="004865B3"/>
    <w:rsid w:val="00487A3B"/>
    <w:rsid w:val="00487ACE"/>
    <w:rsid w:val="00487C2F"/>
    <w:rsid w:val="0049009A"/>
    <w:rsid w:val="00491064"/>
    <w:rsid w:val="00491443"/>
    <w:rsid w:val="00492E22"/>
    <w:rsid w:val="00493878"/>
    <w:rsid w:val="00493BD0"/>
    <w:rsid w:val="004949C3"/>
    <w:rsid w:val="00494D8F"/>
    <w:rsid w:val="004A1B3B"/>
    <w:rsid w:val="004A1C0A"/>
    <w:rsid w:val="004A2CF7"/>
    <w:rsid w:val="004A30F4"/>
    <w:rsid w:val="004A3808"/>
    <w:rsid w:val="004A3F90"/>
    <w:rsid w:val="004A4AA8"/>
    <w:rsid w:val="004A65F5"/>
    <w:rsid w:val="004A7421"/>
    <w:rsid w:val="004A7765"/>
    <w:rsid w:val="004A7CBE"/>
    <w:rsid w:val="004B0C5D"/>
    <w:rsid w:val="004B15AD"/>
    <w:rsid w:val="004B163B"/>
    <w:rsid w:val="004B25D0"/>
    <w:rsid w:val="004B432F"/>
    <w:rsid w:val="004B4858"/>
    <w:rsid w:val="004B4E0F"/>
    <w:rsid w:val="004B55F3"/>
    <w:rsid w:val="004C06A9"/>
    <w:rsid w:val="004C1A73"/>
    <w:rsid w:val="004C2B37"/>
    <w:rsid w:val="004C2EE6"/>
    <w:rsid w:val="004C3103"/>
    <w:rsid w:val="004C4DE5"/>
    <w:rsid w:val="004C50D8"/>
    <w:rsid w:val="004C50FE"/>
    <w:rsid w:val="004C5ECF"/>
    <w:rsid w:val="004C5F94"/>
    <w:rsid w:val="004C673A"/>
    <w:rsid w:val="004C7409"/>
    <w:rsid w:val="004C7A53"/>
    <w:rsid w:val="004D1445"/>
    <w:rsid w:val="004D15A4"/>
    <w:rsid w:val="004D21EF"/>
    <w:rsid w:val="004D4452"/>
    <w:rsid w:val="004D45F1"/>
    <w:rsid w:val="004D5605"/>
    <w:rsid w:val="004D5D27"/>
    <w:rsid w:val="004D7BB8"/>
    <w:rsid w:val="004E0567"/>
    <w:rsid w:val="004E4D02"/>
    <w:rsid w:val="004E64B7"/>
    <w:rsid w:val="004E6B84"/>
    <w:rsid w:val="004E731E"/>
    <w:rsid w:val="004F02E7"/>
    <w:rsid w:val="004F048F"/>
    <w:rsid w:val="004F0632"/>
    <w:rsid w:val="004F15F7"/>
    <w:rsid w:val="004F25E3"/>
    <w:rsid w:val="004F38D4"/>
    <w:rsid w:val="004F5277"/>
    <w:rsid w:val="005001B1"/>
    <w:rsid w:val="00501B76"/>
    <w:rsid w:val="00502050"/>
    <w:rsid w:val="005026B1"/>
    <w:rsid w:val="00502812"/>
    <w:rsid w:val="00502C5B"/>
    <w:rsid w:val="00504326"/>
    <w:rsid w:val="00504BBE"/>
    <w:rsid w:val="005064E3"/>
    <w:rsid w:val="0050665E"/>
    <w:rsid w:val="00506CCF"/>
    <w:rsid w:val="00506D9A"/>
    <w:rsid w:val="00511519"/>
    <w:rsid w:val="00513955"/>
    <w:rsid w:val="005156FD"/>
    <w:rsid w:val="005158F4"/>
    <w:rsid w:val="00517495"/>
    <w:rsid w:val="00517C7D"/>
    <w:rsid w:val="00517DE7"/>
    <w:rsid w:val="00517E33"/>
    <w:rsid w:val="00520D7B"/>
    <w:rsid w:val="00521BA6"/>
    <w:rsid w:val="00521BFA"/>
    <w:rsid w:val="005226C3"/>
    <w:rsid w:val="00523546"/>
    <w:rsid w:val="0052468A"/>
    <w:rsid w:val="00524930"/>
    <w:rsid w:val="00524B05"/>
    <w:rsid w:val="0052725D"/>
    <w:rsid w:val="00530007"/>
    <w:rsid w:val="00530694"/>
    <w:rsid w:val="00530E2A"/>
    <w:rsid w:val="00530E3F"/>
    <w:rsid w:val="00531A27"/>
    <w:rsid w:val="0053372E"/>
    <w:rsid w:val="005351D0"/>
    <w:rsid w:val="00535C8E"/>
    <w:rsid w:val="005365A3"/>
    <w:rsid w:val="0053689B"/>
    <w:rsid w:val="00537702"/>
    <w:rsid w:val="00540239"/>
    <w:rsid w:val="005402C3"/>
    <w:rsid w:val="00541599"/>
    <w:rsid w:val="00541802"/>
    <w:rsid w:val="00543056"/>
    <w:rsid w:val="00544225"/>
    <w:rsid w:val="0054463E"/>
    <w:rsid w:val="00545720"/>
    <w:rsid w:val="00545FC4"/>
    <w:rsid w:val="00547819"/>
    <w:rsid w:val="00550374"/>
    <w:rsid w:val="00552057"/>
    <w:rsid w:val="00553FBC"/>
    <w:rsid w:val="00554D61"/>
    <w:rsid w:val="005568C9"/>
    <w:rsid w:val="0055747A"/>
    <w:rsid w:val="00557629"/>
    <w:rsid w:val="005610C0"/>
    <w:rsid w:val="00561AEC"/>
    <w:rsid w:val="0056206B"/>
    <w:rsid w:val="00562209"/>
    <w:rsid w:val="0056372F"/>
    <w:rsid w:val="00564261"/>
    <w:rsid w:val="00566C54"/>
    <w:rsid w:val="0057064F"/>
    <w:rsid w:val="00571BEB"/>
    <w:rsid w:val="00571C96"/>
    <w:rsid w:val="00571CED"/>
    <w:rsid w:val="005727E5"/>
    <w:rsid w:val="00573B79"/>
    <w:rsid w:val="005745B1"/>
    <w:rsid w:val="005755D2"/>
    <w:rsid w:val="005768F5"/>
    <w:rsid w:val="00576BE9"/>
    <w:rsid w:val="00576D7C"/>
    <w:rsid w:val="005816E0"/>
    <w:rsid w:val="005830F9"/>
    <w:rsid w:val="00583E87"/>
    <w:rsid w:val="00585646"/>
    <w:rsid w:val="00585CAA"/>
    <w:rsid w:val="005870BE"/>
    <w:rsid w:val="00590C8F"/>
    <w:rsid w:val="00590D9D"/>
    <w:rsid w:val="005927E5"/>
    <w:rsid w:val="00592C04"/>
    <w:rsid w:val="00592EB9"/>
    <w:rsid w:val="00593D0E"/>
    <w:rsid w:val="00594081"/>
    <w:rsid w:val="00594FDB"/>
    <w:rsid w:val="00595B54"/>
    <w:rsid w:val="00595F3B"/>
    <w:rsid w:val="00595FB0"/>
    <w:rsid w:val="005960D0"/>
    <w:rsid w:val="005A0F06"/>
    <w:rsid w:val="005A0FCD"/>
    <w:rsid w:val="005A1329"/>
    <w:rsid w:val="005A1E9F"/>
    <w:rsid w:val="005A2455"/>
    <w:rsid w:val="005A2B5A"/>
    <w:rsid w:val="005A3E5F"/>
    <w:rsid w:val="005A4C33"/>
    <w:rsid w:val="005A56B6"/>
    <w:rsid w:val="005A6D68"/>
    <w:rsid w:val="005B0331"/>
    <w:rsid w:val="005B06E2"/>
    <w:rsid w:val="005B0E41"/>
    <w:rsid w:val="005B21B3"/>
    <w:rsid w:val="005B28D2"/>
    <w:rsid w:val="005B36F5"/>
    <w:rsid w:val="005B472D"/>
    <w:rsid w:val="005B4D81"/>
    <w:rsid w:val="005B6515"/>
    <w:rsid w:val="005B674A"/>
    <w:rsid w:val="005B6E23"/>
    <w:rsid w:val="005B6FD0"/>
    <w:rsid w:val="005B70F8"/>
    <w:rsid w:val="005C0487"/>
    <w:rsid w:val="005C14A6"/>
    <w:rsid w:val="005C16CC"/>
    <w:rsid w:val="005C29C4"/>
    <w:rsid w:val="005C3978"/>
    <w:rsid w:val="005C5935"/>
    <w:rsid w:val="005C59C4"/>
    <w:rsid w:val="005C66AD"/>
    <w:rsid w:val="005C6EE6"/>
    <w:rsid w:val="005D07D2"/>
    <w:rsid w:val="005D1D14"/>
    <w:rsid w:val="005D263D"/>
    <w:rsid w:val="005D46E0"/>
    <w:rsid w:val="005D4985"/>
    <w:rsid w:val="005D5601"/>
    <w:rsid w:val="005D59BB"/>
    <w:rsid w:val="005D5F8A"/>
    <w:rsid w:val="005D74E6"/>
    <w:rsid w:val="005D7A50"/>
    <w:rsid w:val="005D7E21"/>
    <w:rsid w:val="005E0249"/>
    <w:rsid w:val="005E0456"/>
    <w:rsid w:val="005E14E6"/>
    <w:rsid w:val="005E19B9"/>
    <w:rsid w:val="005E25A4"/>
    <w:rsid w:val="005E2DF5"/>
    <w:rsid w:val="005E35D0"/>
    <w:rsid w:val="005E41C9"/>
    <w:rsid w:val="005E4A20"/>
    <w:rsid w:val="005E4B13"/>
    <w:rsid w:val="005E5938"/>
    <w:rsid w:val="005E59A2"/>
    <w:rsid w:val="005E7A17"/>
    <w:rsid w:val="005E7FA9"/>
    <w:rsid w:val="005F1CDF"/>
    <w:rsid w:val="005F2A6B"/>
    <w:rsid w:val="005F3548"/>
    <w:rsid w:val="005F5F66"/>
    <w:rsid w:val="00600B76"/>
    <w:rsid w:val="0060120C"/>
    <w:rsid w:val="006023D1"/>
    <w:rsid w:val="006025CD"/>
    <w:rsid w:val="00602AC5"/>
    <w:rsid w:val="00602EB7"/>
    <w:rsid w:val="00605309"/>
    <w:rsid w:val="00607279"/>
    <w:rsid w:val="006075D5"/>
    <w:rsid w:val="0060775C"/>
    <w:rsid w:val="006077DE"/>
    <w:rsid w:val="00610045"/>
    <w:rsid w:val="006104E3"/>
    <w:rsid w:val="006129BE"/>
    <w:rsid w:val="00613890"/>
    <w:rsid w:val="00613A27"/>
    <w:rsid w:val="00615729"/>
    <w:rsid w:val="006163C5"/>
    <w:rsid w:val="00616937"/>
    <w:rsid w:val="00616A70"/>
    <w:rsid w:val="00616AEE"/>
    <w:rsid w:val="00617526"/>
    <w:rsid w:val="006201F6"/>
    <w:rsid w:val="00620FE4"/>
    <w:rsid w:val="00621A96"/>
    <w:rsid w:val="0062435E"/>
    <w:rsid w:val="00624881"/>
    <w:rsid w:val="0062716D"/>
    <w:rsid w:val="006304CF"/>
    <w:rsid w:val="00630F53"/>
    <w:rsid w:val="0063130B"/>
    <w:rsid w:val="00631373"/>
    <w:rsid w:val="00631535"/>
    <w:rsid w:val="006317D2"/>
    <w:rsid w:val="006322B6"/>
    <w:rsid w:val="00633764"/>
    <w:rsid w:val="006361F5"/>
    <w:rsid w:val="00641457"/>
    <w:rsid w:val="006414F6"/>
    <w:rsid w:val="00641A29"/>
    <w:rsid w:val="00641E80"/>
    <w:rsid w:val="00642775"/>
    <w:rsid w:val="006452F4"/>
    <w:rsid w:val="00645AF1"/>
    <w:rsid w:val="00650D4B"/>
    <w:rsid w:val="00650F25"/>
    <w:rsid w:val="00651001"/>
    <w:rsid w:val="0065421B"/>
    <w:rsid w:val="00654706"/>
    <w:rsid w:val="00654F2C"/>
    <w:rsid w:val="00655717"/>
    <w:rsid w:val="00655EBD"/>
    <w:rsid w:val="006569B7"/>
    <w:rsid w:val="00656B5E"/>
    <w:rsid w:val="006570E3"/>
    <w:rsid w:val="00657164"/>
    <w:rsid w:val="006571F9"/>
    <w:rsid w:val="00660CDE"/>
    <w:rsid w:val="006618E3"/>
    <w:rsid w:val="006638FF"/>
    <w:rsid w:val="00663B4A"/>
    <w:rsid w:val="00663CBB"/>
    <w:rsid w:val="0066462A"/>
    <w:rsid w:val="006646F6"/>
    <w:rsid w:val="0066601E"/>
    <w:rsid w:val="00666B97"/>
    <w:rsid w:val="00667B71"/>
    <w:rsid w:val="006709A3"/>
    <w:rsid w:val="00670AA8"/>
    <w:rsid w:val="00670C53"/>
    <w:rsid w:val="006712DD"/>
    <w:rsid w:val="006751E9"/>
    <w:rsid w:val="0067628D"/>
    <w:rsid w:val="00676CE6"/>
    <w:rsid w:val="00676EBA"/>
    <w:rsid w:val="006804A8"/>
    <w:rsid w:val="00680C85"/>
    <w:rsid w:val="00680CE8"/>
    <w:rsid w:val="006816CE"/>
    <w:rsid w:val="00682D46"/>
    <w:rsid w:val="006835C9"/>
    <w:rsid w:val="00690A83"/>
    <w:rsid w:val="00691869"/>
    <w:rsid w:val="00691E7A"/>
    <w:rsid w:val="00692163"/>
    <w:rsid w:val="00697788"/>
    <w:rsid w:val="00697E2E"/>
    <w:rsid w:val="006A178F"/>
    <w:rsid w:val="006A28CF"/>
    <w:rsid w:val="006A39B8"/>
    <w:rsid w:val="006A3C55"/>
    <w:rsid w:val="006A42B2"/>
    <w:rsid w:val="006A443D"/>
    <w:rsid w:val="006A5773"/>
    <w:rsid w:val="006A5B5A"/>
    <w:rsid w:val="006A6D30"/>
    <w:rsid w:val="006A7501"/>
    <w:rsid w:val="006A78A6"/>
    <w:rsid w:val="006B07DC"/>
    <w:rsid w:val="006B25D0"/>
    <w:rsid w:val="006B3769"/>
    <w:rsid w:val="006B5FCA"/>
    <w:rsid w:val="006B6F91"/>
    <w:rsid w:val="006B7140"/>
    <w:rsid w:val="006C0016"/>
    <w:rsid w:val="006C0844"/>
    <w:rsid w:val="006C12C2"/>
    <w:rsid w:val="006C1858"/>
    <w:rsid w:val="006C4560"/>
    <w:rsid w:val="006C4B25"/>
    <w:rsid w:val="006C4BC0"/>
    <w:rsid w:val="006C5EB3"/>
    <w:rsid w:val="006C5EFB"/>
    <w:rsid w:val="006C6CCE"/>
    <w:rsid w:val="006D0997"/>
    <w:rsid w:val="006D0CBE"/>
    <w:rsid w:val="006D0DB3"/>
    <w:rsid w:val="006D12E5"/>
    <w:rsid w:val="006D2CB0"/>
    <w:rsid w:val="006D40F7"/>
    <w:rsid w:val="006D41E8"/>
    <w:rsid w:val="006D49DF"/>
    <w:rsid w:val="006D4ACC"/>
    <w:rsid w:val="006D57C2"/>
    <w:rsid w:val="006D5871"/>
    <w:rsid w:val="006D644F"/>
    <w:rsid w:val="006E1B28"/>
    <w:rsid w:val="006E1B37"/>
    <w:rsid w:val="006E2E06"/>
    <w:rsid w:val="006E5570"/>
    <w:rsid w:val="006E5A4D"/>
    <w:rsid w:val="006E5BCE"/>
    <w:rsid w:val="006E60E7"/>
    <w:rsid w:val="006F0ACE"/>
    <w:rsid w:val="006F385A"/>
    <w:rsid w:val="006F46D6"/>
    <w:rsid w:val="006F6A50"/>
    <w:rsid w:val="0070029A"/>
    <w:rsid w:val="00700A89"/>
    <w:rsid w:val="007013CD"/>
    <w:rsid w:val="007024DE"/>
    <w:rsid w:val="0070380F"/>
    <w:rsid w:val="00704388"/>
    <w:rsid w:val="0070474B"/>
    <w:rsid w:val="00704782"/>
    <w:rsid w:val="00704D4E"/>
    <w:rsid w:val="00705B08"/>
    <w:rsid w:val="00705F44"/>
    <w:rsid w:val="007116A9"/>
    <w:rsid w:val="00713775"/>
    <w:rsid w:val="007143EA"/>
    <w:rsid w:val="007144D8"/>
    <w:rsid w:val="00715DFD"/>
    <w:rsid w:val="007167C3"/>
    <w:rsid w:val="007178CA"/>
    <w:rsid w:val="007207D9"/>
    <w:rsid w:val="00721C04"/>
    <w:rsid w:val="00722198"/>
    <w:rsid w:val="007226AE"/>
    <w:rsid w:val="0072304B"/>
    <w:rsid w:val="00724811"/>
    <w:rsid w:val="00724C61"/>
    <w:rsid w:val="00725CF4"/>
    <w:rsid w:val="00730168"/>
    <w:rsid w:val="007307AD"/>
    <w:rsid w:val="00730960"/>
    <w:rsid w:val="00731873"/>
    <w:rsid w:val="007326B5"/>
    <w:rsid w:val="00732EF9"/>
    <w:rsid w:val="00733322"/>
    <w:rsid w:val="007336DF"/>
    <w:rsid w:val="00733FF4"/>
    <w:rsid w:val="00734934"/>
    <w:rsid w:val="007359E1"/>
    <w:rsid w:val="00736822"/>
    <w:rsid w:val="00737196"/>
    <w:rsid w:val="00740F40"/>
    <w:rsid w:val="00741ABE"/>
    <w:rsid w:val="00742E90"/>
    <w:rsid w:val="007433C0"/>
    <w:rsid w:val="00744545"/>
    <w:rsid w:val="00744887"/>
    <w:rsid w:val="00744C06"/>
    <w:rsid w:val="007457E6"/>
    <w:rsid w:val="00745D31"/>
    <w:rsid w:val="00750870"/>
    <w:rsid w:val="00753CCD"/>
    <w:rsid w:val="007542E5"/>
    <w:rsid w:val="00754589"/>
    <w:rsid w:val="00755D63"/>
    <w:rsid w:val="00756623"/>
    <w:rsid w:val="00756B6A"/>
    <w:rsid w:val="007571EC"/>
    <w:rsid w:val="00757298"/>
    <w:rsid w:val="00762806"/>
    <w:rsid w:val="00762DF8"/>
    <w:rsid w:val="00763E4A"/>
    <w:rsid w:val="007655E8"/>
    <w:rsid w:val="0076707B"/>
    <w:rsid w:val="007706A9"/>
    <w:rsid w:val="00770BDA"/>
    <w:rsid w:val="00771888"/>
    <w:rsid w:val="0077210F"/>
    <w:rsid w:val="00772BB9"/>
    <w:rsid w:val="0077413C"/>
    <w:rsid w:val="007745C1"/>
    <w:rsid w:val="0078123E"/>
    <w:rsid w:val="007823D2"/>
    <w:rsid w:val="0078502A"/>
    <w:rsid w:val="00785185"/>
    <w:rsid w:val="007854B6"/>
    <w:rsid w:val="00785819"/>
    <w:rsid w:val="00786F78"/>
    <w:rsid w:val="00791E46"/>
    <w:rsid w:val="00791F7B"/>
    <w:rsid w:val="007923EF"/>
    <w:rsid w:val="0079341B"/>
    <w:rsid w:val="00793ABF"/>
    <w:rsid w:val="00797491"/>
    <w:rsid w:val="007A1604"/>
    <w:rsid w:val="007A167A"/>
    <w:rsid w:val="007A23CF"/>
    <w:rsid w:val="007A2C72"/>
    <w:rsid w:val="007A42F9"/>
    <w:rsid w:val="007A4360"/>
    <w:rsid w:val="007A4453"/>
    <w:rsid w:val="007A47D6"/>
    <w:rsid w:val="007A6736"/>
    <w:rsid w:val="007A7650"/>
    <w:rsid w:val="007A7B59"/>
    <w:rsid w:val="007A7EDB"/>
    <w:rsid w:val="007A7F9D"/>
    <w:rsid w:val="007B358D"/>
    <w:rsid w:val="007B466D"/>
    <w:rsid w:val="007B490F"/>
    <w:rsid w:val="007B4F49"/>
    <w:rsid w:val="007B5B21"/>
    <w:rsid w:val="007B603C"/>
    <w:rsid w:val="007B71AE"/>
    <w:rsid w:val="007B72D1"/>
    <w:rsid w:val="007C1006"/>
    <w:rsid w:val="007C1CDF"/>
    <w:rsid w:val="007C22A4"/>
    <w:rsid w:val="007C29A8"/>
    <w:rsid w:val="007C2CE6"/>
    <w:rsid w:val="007C34C0"/>
    <w:rsid w:val="007C3527"/>
    <w:rsid w:val="007C3734"/>
    <w:rsid w:val="007C3890"/>
    <w:rsid w:val="007C3EE2"/>
    <w:rsid w:val="007C432A"/>
    <w:rsid w:val="007C5BB8"/>
    <w:rsid w:val="007C61C9"/>
    <w:rsid w:val="007C6387"/>
    <w:rsid w:val="007C6E1D"/>
    <w:rsid w:val="007C7706"/>
    <w:rsid w:val="007C7CAF"/>
    <w:rsid w:val="007D0045"/>
    <w:rsid w:val="007D0382"/>
    <w:rsid w:val="007D097B"/>
    <w:rsid w:val="007D1107"/>
    <w:rsid w:val="007D2286"/>
    <w:rsid w:val="007D3CD0"/>
    <w:rsid w:val="007D3E57"/>
    <w:rsid w:val="007D3E76"/>
    <w:rsid w:val="007D4B69"/>
    <w:rsid w:val="007D7DEA"/>
    <w:rsid w:val="007E0057"/>
    <w:rsid w:val="007E110A"/>
    <w:rsid w:val="007E191D"/>
    <w:rsid w:val="007E44E7"/>
    <w:rsid w:val="007E4F27"/>
    <w:rsid w:val="007F0188"/>
    <w:rsid w:val="007F1798"/>
    <w:rsid w:val="007F29CD"/>
    <w:rsid w:val="007F5A24"/>
    <w:rsid w:val="007F5CD0"/>
    <w:rsid w:val="00803F7F"/>
    <w:rsid w:val="008041E5"/>
    <w:rsid w:val="00804656"/>
    <w:rsid w:val="00805F50"/>
    <w:rsid w:val="00806B93"/>
    <w:rsid w:val="00810B49"/>
    <w:rsid w:val="0081128F"/>
    <w:rsid w:val="0081153B"/>
    <w:rsid w:val="008115AB"/>
    <w:rsid w:val="008128E9"/>
    <w:rsid w:val="00814102"/>
    <w:rsid w:val="00814A2A"/>
    <w:rsid w:val="00814B20"/>
    <w:rsid w:val="00816257"/>
    <w:rsid w:val="0081629F"/>
    <w:rsid w:val="00817D2A"/>
    <w:rsid w:val="0082099F"/>
    <w:rsid w:val="0082245D"/>
    <w:rsid w:val="00822DEA"/>
    <w:rsid w:val="008237B4"/>
    <w:rsid w:val="00826BEE"/>
    <w:rsid w:val="00827A69"/>
    <w:rsid w:val="00832634"/>
    <w:rsid w:val="008330BF"/>
    <w:rsid w:val="00833229"/>
    <w:rsid w:val="00833539"/>
    <w:rsid w:val="00833A7C"/>
    <w:rsid w:val="00833A9E"/>
    <w:rsid w:val="0083428D"/>
    <w:rsid w:val="00834387"/>
    <w:rsid w:val="00834F93"/>
    <w:rsid w:val="0083649C"/>
    <w:rsid w:val="00837A63"/>
    <w:rsid w:val="00840950"/>
    <w:rsid w:val="0084217C"/>
    <w:rsid w:val="00842665"/>
    <w:rsid w:val="00842C26"/>
    <w:rsid w:val="00843EB8"/>
    <w:rsid w:val="00844770"/>
    <w:rsid w:val="008447EC"/>
    <w:rsid w:val="00845024"/>
    <w:rsid w:val="008459FE"/>
    <w:rsid w:val="00847CF0"/>
    <w:rsid w:val="00847F08"/>
    <w:rsid w:val="008501FA"/>
    <w:rsid w:val="008520B6"/>
    <w:rsid w:val="008522D4"/>
    <w:rsid w:val="00852EF3"/>
    <w:rsid w:val="0085388F"/>
    <w:rsid w:val="00855378"/>
    <w:rsid w:val="00855FFF"/>
    <w:rsid w:val="00856692"/>
    <w:rsid w:val="008570A9"/>
    <w:rsid w:val="00860091"/>
    <w:rsid w:val="00860652"/>
    <w:rsid w:val="00862B6C"/>
    <w:rsid w:val="00863C4D"/>
    <w:rsid w:val="0086441F"/>
    <w:rsid w:val="00865BC8"/>
    <w:rsid w:val="00867B0E"/>
    <w:rsid w:val="00867B56"/>
    <w:rsid w:val="00867D88"/>
    <w:rsid w:val="00870C91"/>
    <w:rsid w:val="00871F0F"/>
    <w:rsid w:val="00872058"/>
    <w:rsid w:val="008720C7"/>
    <w:rsid w:val="00872409"/>
    <w:rsid w:val="00875B4F"/>
    <w:rsid w:val="00875F76"/>
    <w:rsid w:val="008768FD"/>
    <w:rsid w:val="00877D30"/>
    <w:rsid w:val="00880098"/>
    <w:rsid w:val="00880C4D"/>
    <w:rsid w:val="008810FA"/>
    <w:rsid w:val="0088191B"/>
    <w:rsid w:val="00882D90"/>
    <w:rsid w:val="00883955"/>
    <w:rsid w:val="00883D20"/>
    <w:rsid w:val="00884613"/>
    <w:rsid w:val="0088603A"/>
    <w:rsid w:val="008870B7"/>
    <w:rsid w:val="0089062C"/>
    <w:rsid w:val="00890F39"/>
    <w:rsid w:val="00893DDB"/>
    <w:rsid w:val="00894EBA"/>
    <w:rsid w:val="00895522"/>
    <w:rsid w:val="00897D24"/>
    <w:rsid w:val="008A0E56"/>
    <w:rsid w:val="008A1F81"/>
    <w:rsid w:val="008A28EA"/>
    <w:rsid w:val="008A2AF9"/>
    <w:rsid w:val="008A2D1E"/>
    <w:rsid w:val="008A378F"/>
    <w:rsid w:val="008A37BE"/>
    <w:rsid w:val="008A4EB1"/>
    <w:rsid w:val="008A4F31"/>
    <w:rsid w:val="008A5364"/>
    <w:rsid w:val="008A7034"/>
    <w:rsid w:val="008B0BB6"/>
    <w:rsid w:val="008B0DAD"/>
    <w:rsid w:val="008B3013"/>
    <w:rsid w:val="008B3ACD"/>
    <w:rsid w:val="008B3C44"/>
    <w:rsid w:val="008B3F83"/>
    <w:rsid w:val="008B415B"/>
    <w:rsid w:val="008B56F5"/>
    <w:rsid w:val="008B58A7"/>
    <w:rsid w:val="008C0371"/>
    <w:rsid w:val="008C18D3"/>
    <w:rsid w:val="008C3C91"/>
    <w:rsid w:val="008C4A4E"/>
    <w:rsid w:val="008C5B36"/>
    <w:rsid w:val="008C760E"/>
    <w:rsid w:val="008C7704"/>
    <w:rsid w:val="008C7B48"/>
    <w:rsid w:val="008D01FC"/>
    <w:rsid w:val="008D13BA"/>
    <w:rsid w:val="008D1579"/>
    <w:rsid w:val="008D28A7"/>
    <w:rsid w:val="008D2EF6"/>
    <w:rsid w:val="008D3C31"/>
    <w:rsid w:val="008D4D39"/>
    <w:rsid w:val="008D5200"/>
    <w:rsid w:val="008D572B"/>
    <w:rsid w:val="008D5B53"/>
    <w:rsid w:val="008D6190"/>
    <w:rsid w:val="008D74B7"/>
    <w:rsid w:val="008D7A01"/>
    <w:rsid w:val="008E05B3"/>
    <w:rsid w:val="008E07DE"/>
    <w:rsid w:val="008E0DC2"/>
    <w:rsid w:val="008E2627"/>
    <w:rsid w:val="008E3B32"/>
    <w:rsid w:val="008E5565"/>
    <w:rsid w:val="008E5898"/>
    <w:rsid w:val="008E5AC4"/>
    <w:rsid w:val="008E6CC2"/>
    <w:rsid w:val="008E76B8"/>
    <w:rsid w:val="008F072D"/>
    <w:rsid w:val="008F11BB"/>
    <w:rsid w:val="008F1848"/>
    <w:rsid w:val="008F1BF7"/>
    <w:rsid w:val="008F253E"/>
    <w:rsid w:val="008F48C1"/>
    <w:rsid w:val="008F51DF"/>
    <w:rsid w:val="008F5C05"/>
    <w:rsid w:val="008F678C"/>
    <w:rsid w:val="008F67A8"/>
    <w:rsid w:val="008F6FD6"/>
    <w:rsid w:val="008F7463"/>
    <w:rsid w:val="009010AE"/>
    <w:rsid w:val="00901724"/>
    <w:rsid w:val="0090242E"/>
    <w:rsid w:val="00902C48"/>
    <w:rsid w:val="00902CCA"/>
    <w:rsid w:val="00903228"/>
    <w:rsid w:val="0090354A"/>
    <w:rsid w:val="009037AC"/>
    <w:rsid w:val="00903D49"/>
    <w:rsid w:val="009045B5"/>
    <w:rsid w:val="00904FE8"/>
    <w:rsid w:val="009053E6"/>
    <w:rsid w:val="00905C8C"/>
    <w:rsid w:val="00906118"/>
    <w:rsid w:val="009061D8"/>
    <w:rsid w:val="009061DF"/>
    <w:rsid w:val="009077A7"/>
    <w:rsid w:val="0091192C"/>
    <w:rsid w:val="00911D83"/>
    <w:rsid w:val="00912C48"/>
    <w:rsid w:val="00912FEC"/>
    <w:rsid w:val="00913A3A"/>
    <w:rsid w:val="009144A9"/>
    <w:rsid w:val="009149F7"/>
    <w:rsid w:val="009156DF"/>
    <w:rsid w:val="00915B70"/>
    <w:rsid w:val="00916BE0"/>
    <w:rsid w:val="00916C52"/>
    <w:rsid w:val="00920565"/>
    <w:rsid w:val="009208D6"/>
    <w:rsid w:val="00922085"/>
    <w:rsid w:val="00922D4E"/>
    <w:rsid w:val="009232C7"/>
    <w:rsid w:val="00923FCD"/>
    <w:rsid w:val="009240BA"/>
    <w:rsid w:val="00924358"/>
    <w:rsid w:val="009254D4"/>
    <w:rsid w:val="009256B8"/>
    <w:rsid w:val="00925C55"/>
    <w:rsid w:val="00925D81"/>
    <w:rsid w:val="009265C1"/>
    <w:rsid w:val="00926676"/>
    <w:rsid w:val="009273B5"/>
    <w:rsid w:val="00931F0E"/>
    <w:rsid w:val="00933515"/>
    <w:rsid w:val="00934DDE"/>
    <w:rsid w:val="00935078"/>
    <w:rsid w:val="009358C8"/>
    <w:rsid w:val="00936132"/>
    <w:rsid w:val="0093623A"/>
    <w:rsid w:val="009363EE"/>
    <w:rsid w:val="00936B6D"/>
    <w:rsid w:val="00937331"/>
    <w:rsid w:val="009376F9"/>
    <w:rsid w:val="00937769"/>
    <w:rsid w:val="00937B44"/>
    <w:rsid w:val="009407EF"/>
    <w:rsid w:val="009407F2"/>
    <w:rsid w:val="00940A60"/>
    <w:rsid w:val="0094101F"/>
    <w:rsid w:val="00941D46"/>
    <w:rsid w:val="00942112"/>
    <w:rsid w:val="00942A88"/>
    <w:rsid w:val="009435E8"/>
    <w:rsid w:val="009440C1"/>
    <w:rsid w:val="00945D33"/>
    <w:rsid w:val="009464B4"/>
    <w:rsid w:val="0094671A"/>
    <w:rsid w:val="009508F4"/>
    <w:rsid w:val="00956BEC"/>
    <w:rsid w:val="009574BE"/>
    <w:rsid w:val="00960CDA"/>
    <w:rsid w:val="00960EF5"/>
    <w:rsid w:val="00961F01"/>
    <w:rsid w:val="00963749"/>
    <w:rsid w:val="00964F4C"/>
    <w:rsid w:val="009656C9"/>
    <w:rsid w:val="009678A5"/>
    <w:rsid w:val="009679B5"/>
    <w:rsid w:val="009704A1"/>
    <w:rsid w:val="0097120D"/>
    <w:rsid w:val="009712D1"/>
    <w:rsid w:val="0097261C"/>
    <w:rsid w:val="00972CCF"/>
    <w:rsid w:val="00973AAA"/>
    <w:rsid w:val="009751A4"/>
    <w:rsid w:val="00975821"/>
    <w:rsid w:val="00975E24"/>
    <w:rsid w:val="00976024"/>
    <w:rsid w:val="009802B6"/>
    <w:rsid w:val="00980585"/>
    <w:rsid w:val="00980877"/>
    <w:rsid w:val="00981464"/>
    <w:rsid w:val="00981E42"/>
    <w:rsid w:val="00982DD8"/>
    <w:rsid w:val="009834DB"/>
    <w:rsid w:val="00984173"/>
    <w:rsid w:val="00984EB3"/>
    <w:rsid w:val="00987098"/>
    <w:rsid w:val="00987213"/>
    <w:rsid w:val="0098727C"/>
    <w:rsid w:val="009900E2"/>
    <w:rsid w:val="00990913"/>
    <w:rsid w:val="00991814"/>
    <w:rsid w:val="0099239B"/>
    <w:rsid w:val="00994CB3"/>
    <w:rsid w:val="00994EFE"/>
    <w:rsid w:val="00995517"/>
    <w:rsid w:val="00995560"/>
    <w:rsid w:val="00995C85"/>
    <w:rsid w:val="00995ED4"/>
    <w:rsid w:val="009964BE"/>
    <w:rsid w:val="00996E92"/>
    <w:rsid w:val="009975B8"/>
    <w:rsid w:val="009A0976"/>
    <w:rsid w:val="009A2551"/>
    <w:rsid w:val="009A3B9A"/>
    <w:rsid w:val="009A3C64"/>
    <w:rsid w:val="009A4B7F"/>
    <w:rsid w:val="009A55D9"/>
    <w:rsid w:val="009A5A85"/>
    <w:rsid w:val="009A7992"/>
    <w:rsid w:val="009B1368"/>
    <w:rsid w:val="009B2AB0"/>
    <w:rsid w:val="009B2D29"/>
    <w:rsid w:val="009B2E34"/>
    <w:rsid w:val="009B41BE"/>
    <w:rsid w:val="009B4FEA"/>
    <w:rsid w:val="009B510F"/>
    <w:rsid w:val="009B62F7"/>
    <w:rsid w:val="009B79A5"/>
    <w:rsid w:val="009C0346"/>
    <w:rsid w:val="009C2FCB"/>
    <w:rsid w:val="009C3709"/>
    <w:rsid w:val="009C3B29"/>
    <w:rsid w:val="009C4537"/>
    <w:rsid w:val="009C4E2D"/>
    <w:rsid w:val="009C5252"/>
    <w:rsid w:val="009C7733"/>
    <w:rsid w:val="009C7ED9"/>
    <w:rsid w:val="009D04E9"/>
    <w:rsid w:val="009D2112"/>
    <w:rsid w:val="009D37E8"/>
    <w:rsid w:val="009D4428"/>
    <w:rsid w:val="009D7F89"/>
    <w:rsid w:val="009E0039"/>
    <w:rsid w:val="009E37E8"/>
    <w:rsid w:val="009E3E77"/>
    <w:rsid w:val="009E4ED9"/>
    <w:rsid w:val="009E5402"/>
    <w:rsid w:val="009E6426"/>
    <w:rsid w:val="009F027A"/>
    <w:rsid w:val="009F0B59"/>
    <w:rsid w:val="009F1DB5"/>
    <w:rsid w:val="009F2265"/>
    <w:rsid w:val="009F3464"/>
    <w:rsid w:val="009F34EB"/>
    <w:rsid w:val="009F44F6"/>
    <w:rsid w:val="009F4CD3"/>
    <w:rsid w:val="009F51E4"/>
    <w:rsid w:val="009F5672"/>
    <w:rsid w:val="009F5F78"/>
    <w:rsid w:val="009F6349"/>
    <w:rsid w:val="00A001F7"/>
    <w:rsid w:val="00A0057D"/>
    <w:rsid w:val="00A042F8"/>
    <w:rsid w:val="00A06983"/>
    <w:rsid w:val="00A07305"/>
    <w:rsid w:val="00A104A7"/>
    <w:rsid w:val="00A11FD5"/>
    <w:rsid w:val="00A1234D"/>
    <w:rsid w:val="00A12AB3"/>
    <w:rsid w:val="00A130F7"/>
    <w:rsid w:val="00A14AC8"/>
    <w:rsid w:val="00A154DF"/>
    <w:rsid w:val="00A15D50"/>
    <w:rsid w:val="00A1663B"/>
    <w:rsid w:val="00A1723A"/>
    <w:rsid w:val="00A1723B"/>
    <w:rsid w:val="00A174D0"/>
    <w:rsid w:val="00A17546"/>
    <w:rsid w:val="00A17F60"/>
    <w:rsid w:val="00A17FBA"/>
    <w:rsid w:val="00A2030E"/>
    <w:rsid w:val="00A207E2"/>
    <w:rsid w:val="00A235E0"/>
    <w:rsid w:val="00A253D8"/>
    <w:rsid w:val="00A304E9"/>
    <w:rsid w:val="00A30B05"/>
    <w:rsid w:val="00A34659"/>
    <w:rsid w:val="00A36137"/>
    <w:rsid w:val="00A42235"/>
    <w:rsid w:val="00A43DC3"/>
    <w:rsid w:val="00A440EE"/>
    <w:rsid w:val="00A44985"/>
    <w:rsid w:val="00A4508C"/>
    <w:rsid w:val="00A4578B"/>
    <w:rsid w:val="00A465E1"/>
    <w:rsid w:val="00A46767"/>
    <w:rsid w:val="00A4723A"/>
    <w:rsid w:val="00A5149D"/>
    <w:rsid w:val="00A52133"/>
    <w:rsid w:val="00A52157"/>
    <w:rsid w:val="00A52AD6"/>
    <w:rsid w:val="00A52D97"/>
    <w:rsid w:val="00A533A7"/>
    <w:rsid w:val="00A54613"/>
    <w:rsid w:val="00A549B7"/>
    <w:rsid w:val="00A552E6"/>
    <w:rsid w:val="00A56826"/>
    <w:rsid w:val="00A57307"/>
    <w:rsid w:val="00A60800"/>
    <w:rsid w:val="00A60ABB"/>
    <w:rsid w:val="00A61208"/>
    <w:rsid w:val="00A61980"/>
    <w:rsid w:val="00A623DB"/>
    <w:rsid w:val="00A62687"/>
    <w:rsid w:val="00A63144"/>
    <w:rsid w:val="00A70C7D"/>
    <w:rsid w:val="00A717DD"/>
    <w:rsid w:val="00A72001"/>
    <w:rsid w:val="00A74F5B"/>
    <w:rsid w:val="00A7532A"/>
    <w:rsid w:val="00A7576F"/>
    <w:rsid w:val="00A75B4A"/>
    <w:rsid w:val="00A776AA"/>
    <w:rsid w:val="00A77759"/>
    <w:rsid w:val="00A801A4"/>
    <w:rsid w:val="00A801CD"/>
    <w:rsid w:val="00A806E9"/>
    <w:rsid w:val="00A80FA7"/>
    <w:rsid w:val="00A836D1"/>
    <w:rsid w:val="00A83FDA"/>
    <w:rsid w:val="00A847B5"/>
    <w:rsid w:val="00A8542C"/>
    <w:rsid w:val="00A8579C"/>
    <w:rsid w:val="00A86954"/>
    <w:rsid w:val="00A9056F"/>
    <w:rsid w:val="00A90C2E"/>
    <w:rsid w:val="00A92821"/>
    <w:rsid w:val="00A92E27"/>
    <w:rsid w:val="00A93051"/>
    <w:rsid w:val="00A932C3"/>
    <w:rsid w:val="00A93DAC"/>
    <w:rsid w:val="00A9455B"/>
    <w:rsid w:val="00A94800"/>
    <w:rsid w:val="00A9544A"/>
    <w:rsid w:val="00A95F24"/>
    <w:rsid w:val="00A97AF1"/>
    <w:rsid w:val="00AA10A0"/>
    <w:rsid w:val="00AA3259"/>
    <w:rsid w:val="00AA4D43"/>
    <w:rsid w:val="00AA5219"/>
    <w:rsid w:val="00AA5F6C"/>
    <w:rsid w:val="00AA7C3A"/>
    <w:rsid w:val="00AB09A6"/>
    <w:rsid w:val="00AB3382"/>
    <w:rsid w:val="00AB43E5"/>
    <w:rsid w:val="00AB4CCE"/>
    <w:rsid w:val="00AB50E5"/>
    <w:rsid w:val="00AB52FF"/>
    <w:rsid w:val="00AB5338"/>
    <w:rsid w:val="00AB6141"/>
    <w:rsid w:val="00AB7278"/>
    <w:rsid w:val="00AB7C8D"/>
    <w:rsid w:val="00AB7CED"/>
    <w:rsid w:val="00AC01AA"/>
    <w:rsid w:val="00AC1749"/>
    <w:rsid w:val="00AC1755"/>
    <w:rsid w:val="00AC1D0B"/>
    <w:rsid w:val="00AC4F25"/>
    <w:rsid w:val="00AC5CA3"/>
    <w:rsid w:val="00AC6407"/>
    <w:rsid w:val="00AC65F0"/>
    <w:rsid w:val="00AC7FA1"/>
    <w:rsid w:val="00AD0007"/>
    <w:rsid w:val="00AD0042"/>
    <w:rsid w:val="00AD013C"/>
    <w:rsid w:val="00AD03DD"/>
    <w:rsid w:val="00AD0CEB"/>
    <w:rsid w:val="00AD0D8B"/>
    <w:rsid w:val="00AD14B9"/>
    <w:rsid w:val="00AD219B"/>
    <w:rsid w:val="00AD4732"/>
    <w:rsid w:val="00AD5B83"/>
    <w:rsid w:val="00AD7A30"/>
    <w:rsid w:val="00AE0501"/>
    <w:rsid w:val="00AE0DBF"/>
    <w:rsid w:val="00AE0F07"/>
    <w:rsid w:val="00AE0FE8"/>
    <w:rsid w:val="00AE104A"/>
    <w:rsid w:val="00AE1231"/>
    <w:rsid w:val="00AE14F0"/>
    <w:rsid w:val="00AE1EE2"/>
    <w:rsid w:val="00AE2BC1"/>
    <w:rsid w:val="00AE4572"/>
    <w:rsid w:val="00AE463C"/>
    <w:rsid w:val="00AF1BE6"/>
    <w:rsid w:val="00AF1D09"/>
    <w:rsid w:val="00AF2900"/>
    <w:rsid w:val="00AF646E"/>
    <w:rsid w:val="00AF75B1"/>
    <w:rsid w:val="00AF7737"/>
    <w:rsid w:val="00AF7B37"/>
    <w:rsid w:val="00B0135B"/>
    <w:rsid w:val="00B01A4D"/>
    <w:rsid w:val="00B023D4"/>
    <w:rsid w:val="00B0449D"/>
    <w:rsid w:val="00B07BAA"/>
    <w:rsid w:val="00B10CEE"/>
    <w:rsid w:val="00B10E62"/>
    <w:rsid w:val="00B11AAE"/>
    <w:rsid w:val="00B11B66"/>
    <w:rsid w:val="00B11D62"/>
    <w:rsid w:val="00B11DA6"/>
    <w:rsid w:val="00B1321B"/>
    <w:rsid w:val="00B16719"/>
    <w:rsid w:val="00B16AC4"/>
    <w:rsid w:val="00B17665"/>
    <w:rsid w:val="00B2028C"/>
    <w:rsid w:val="00B204F2"/>
    <w:rsid w:val="00B21AA5"/>
    <w:rsid w:val="00B224EA"/>
    <w:rsid w:val="00B2386B"/>
    <w:rsid w:val="00B2392A"/>
    <w:rsid w:val="00B23C9E"/>
    <w:rsid w:val="00B27575"/>
    <w:rsid w:val="00B27A0F"/>
    <w:rsid w:val="00B327F3"/>
    <w:rsid w:val="00B33482"/>
    <w:rsid w:val="00B33E57"/>
    <w:rsid w:val="00B34ABF"/>
    <w:rsid w:val="00B354FA"/>
    <w:rsid w:val="00B35E32"/>
    <w:rsid w:val="00B3691A"/>
    <w:rsid w:val="00B37AD1"/>
    <w:rsid w:val="00B40944"/>
    <w:rsid w:val="00B44380"/>
    <w:rsid w:val="00B460A3"/>
    <w:rsid w:val="00B46B09"/>
    <w:rsid w:val="00B47744"/>
    <w:rsid w:val="00B47BDB"/>
    <w:rsid w:val="00B5071D"/>
    <w:rsid w:val="00B510CB"/>
    <w:rsid w:val="00B52B00"/>
    <w:rsid w:val="00B52F04"/>
    <w:rsid w:val="00B539C6"/>
    <w:rsid w:val="00B54974"/>
    <w:rsid w:val="00B54F53"/>
    <w:rsid w:val="00B54FEB"/>
    <w:rsid w:val="00B55678"/>
    <w:rsid w:val="00B55933"/>
    <w:rsid w:val="00B55D5C"/>
    <w:rsid w:val="00B569DD"/>
    <w:rsid w:val="00B57884"/>
    <w:rsid w:val="00B57D85"/>
    <w:rsid w:val="00B6148E"/>
    <w:rsid w:val="00B61DB6"/>
    <w:rsid w:val="00B62669"/>
    <w:rsid w:val="00B63B76"/>
    <w:rsid w:val="00B64E8B"/>
    <w:rsid w:val="00B716D9"/>
    <w:rsid w:val="00B7231B"/>
    <w:rsid w:val="00B72FA9"/>
    <w:rsid w:val="00B74660"/>
    <w:rsid w:val="00B74744"/>
    <w:rsid w:val="00B74966"/>
    <w:rsid w:val="00B74E44"/>
    <w:rsid w:val="00B754DE"/>
    <w:rsid w:val="00B8014D"/>
    <w:rsid w:val="00B82124"/>
    <w:rsid w:val="00B82179"/>
    <w:rsid w:val="00B83D55"/>
    <w:rsid w:val="00B84917"/>
    <w:rsid w:val="00B856B6"/>
    <w:rsid w:val="00B85F7A"/>
    <w:rsid w:val="00B90BF4"/>
    <w:rsid w:val="00B90FA4"/>
    <w:rsid w:val="00B91841"/>
    <w:rsid w:val="00B91E82"/>
    <w:rsid w:val="00B9205E"/>
    <w:rsid w:val="00B92108"/>
    <w:rsid w:val="00B92D28"/>
    <w:rsid w:val="00B930EB"/>
    <w:rsid w:val="00B935AB"/>
    <w:rsid w:val="00B9370D"/>
    <w:rsid w:val="00B9394D"/>
    <w:rsid w:val="00B9507C"/>
    <w:rsid w:val="00B95C7C"/>
    <w:rsid w:val="00B96853"/>
    <w:rsid w:val="00B96D28"/>
    <w:rsid w:val="00B970FB"/>
    <w:rsid w:val="00B974F3"/>
    <w:rsid w:val="00B977AF"/>
    <w:rsid w:val="00B97934"/>
    <w:rsid w:val="00B97B4A"/>
    <w:rsid w:val="00BA0221"/>
    <w:rsid w:val="00BA11D4"/>
    <w:rsid w:val="00BA1E4C"/>
    <w:rsid w:val="00BA3A27"/>
    <w:rsid w:val="00BA47E2"/>
    <w:rsid w:val="00BA568E"/>
    <w:rsid w:val="00BA695E"/>
    <w:rsid w:val="00BB1639"/>
    <w:rsid w:val="00BB1D23"/>
    <w:rsid w:val="00BB1DBA"/>
    <w:rsid w:val="00BB1EAD"/>
    <w:rsid w:val="00BB2793"/>
    <w:rsid w:val="00BB30BA"/>
    <w:rsid w:val="00BB3615"/>
    <w:rsid w:val="00BB3E58"/>
    <w:rsid w:val="00BB4758"/>
    <w:rsid w:val="00BB536F"/>
    <w:rsid w:val="00BB73BA"/>
    <w:rsid w:val="00BB7491"/>
    <w:rsid w:val="00BB7F8D"/>
    <w:rsid w:val="00BC10E5"/>
    <w:rsid w:val="00BC1A9B"/>
    <w:rsid w:val="00BC1B98"/>
    <w:rsid w:val="00BC1C68"/>
    <w:rsid w:val="00BC2283"/>
    <w:rsid w:val="00BC2914"/>
    <w:rsid w:val="00BC2ADE"/>
    <w:rsid w:val="00BC3060"/>
    <w:rsid w:val="00BC3513"/>
    <w:rsid w:val="00BC4C70"/>
    <w:rsid w:val="00BC510D"/>
    <w:rsid w:val="00BC6266"/>
    <w:rsid w:val="00BC77F2"/>
    <w:rsid w:val="00BD0112"/>
    <w:rsid w:val="00BD075A"/>
    <w:rsid w:val="00BD2B95"/>
    <w:rsid w:val="00BD31CA"/>
    <w:rsid w:val="00BD4850"/>
    <w:rsid w:val="00BD491E"/>
    <w:rsid w:val="00BD5960"/>
    <w:rsid w:val="00BD5B33"/>
    <w:rsid w:val="00BD5C78"/>
    <w:rsid w:val="00BE0CA2"/>
    <w:rsid w:val="00BE0F0E"/>
    <w:rsid w:val="00BE105D"/>
    <w:rsid w:val="00BE107C"/>
    <w:rsid w:val="00BE2218"/>
    <w:rsid w:val="00BE235D"/>
    <w:rsid w:val="00BE2912"/>
    <w:rsid w:val="00BE32F0"/>
    <w:rsid w:val="00BE3423"/>
    <w:rsid w:val="00BE388E"/>
    <w:rsid w:val="00BE3CB7"/>
    <w:rsid w:val="00BE3D57"/>
    <w:rsid w:val="00BE62DC"/>
    <w:rsid w:val="00BE665F"/>
    <w:rsid w:val="00BF07FF"/>
    <w:rsid w:val="00BF1814"/>
    <w:rsid w:val="00BF31D5"/>
    <w:rsid w:val="00BF33C4"/>
    <w:rsid w:val="00BF47A9"/>
    <w:rsid w:val="00BF57D5"/>
    <w:rsid w:val="00BF5859"/>
    <w:rsid w:val="00BF6C0C"/>
    <w:rsid w:val="00C0059C"/>
    <w:rsid w:val="00C02273"/>
    <w:rsid w:val="00C0289F"/>
    <w:rsid w:val="00C034AF"/>
    <w:rsid w:val="00C03848"/>
    <w:rsid w:val="00C04C79"/>
    <w:rsid w:val="00C05261"/>
    <w:rsid w:val="00C05B20"/>
    <w:rsid w:val="00C05B2D"/>
    <w:rsid w:val="00C0718F"/>
    <w:rsid w:val="00C10065"/>
    <w:rsid w:val="00C10AA4"/>
    <w:rsid w:val="00C120FA"/>
    <w:rsid w:val="00C149AF"/>
    <w:rsid w:val="00C16374"/>
    <w:rsid w:val="00C17077"/>
    <w:rsid w:val="00C20DCC"/>
    <w:rsid w:val="00C2126C"/>
    <w:rsid w:val="00C21AA8"/>
    <w:rsid w:val="00C22A2A"/>
    <w:rsid w:val="00C2354A"/>
    <w:rsid w:val="00C23D72"/>
    <w:rsid w:val="00C245E9"/>
    <w:rsid w:val="00C24EB9"/>
    <w:rsid w:val="00C26921"/>
    <w:rsid w:val="00C26EC4"/>
    <w:rsid w:val="00C27691"/>
    <w:rsid w:val="00C27B4E"/>
    <w:rsid w:val="00C30FDA"/>
    <w:rsid w:val="00C3273F"/>
    <w:rsid w:val="00C33107"/>
    <w:rsid w:val="00C33357"/>
    <w:rsid w:val="00C3456E"/>
    <w:rsid w:val="00C35421"/>
    <w:rsid w:val="00C35C4B"/>
    <w:rsid w:val="00C374BA"/>
    <w:rsid w:val="00C379AD"/>
    <w:rsid w:val="00C40B24"/>
    <w:rsid w:val="00C40C57"/>
    <w:rsid w:val="00C4154C"/>
    <w:rsid w:val="00C4187B"/>
    <w:rsid w:val="00C4229E"/>
    <w:rsid w:val="00C43D36"/>
    <w:rsid w:val="00C44BF9"/>
    <w:rsid w:val="00C4655B"/>
    <w:rsid w:val="00C50797"/>
    <w:rsid w:val="00C50D87"/>
    <w:rsid w:val="00C50E0E"/>
    <w:rsid w:val="00C51AD6"/>
    <w:rsid w:val="00C51EE0"/>
    <w:rsid w:val="00C52BD9"/>
    <w:rsid w:val="00C549C7"/>
    <w:rsid w:val="00C563B9"/>
    <w:rsid w:val="00C564D6"/>
    <w:rsid w:val="00C568FE"/>
    <w:rsid w:val="00C624F9"/>
    <w:rsid w:val="00C644E1"/>
    <w:rsid w:val="00C64886"/>
    <w:rsid w:val="00C6626D"/>
    <w:rsid w:val="00C67328"/>
    <w:rsid w:val="00C70228"/>
    <w:rsid w:val="00C71EF4"/>
    <w:rsid w:val="00C72319"/>
    <w:rsid w:val="00C72BE7"/>
    <w:rsid w:val="00C73EF4"/>
    <w:rsid w:val="00C742ED"/>
    <w:rsid w:val="00C756B6"/>
    <w:rsid w:val="00C7656A"/>
    <w:rsid w:val="00C76E47"/>
    <w:rsid w:val="00C76ED3"/>
    <w:rsid w:val="00C77440"/>
    <w:rsid w:val="00C7754F"/>
    <w:rsid w:val="00C77999"/>
    <w:rsid w:val="00C77A22"/>
    <w:rsid w:val="00C8018F"/>
    <w:rsid w:val="00C8037F"/>
    <w:rsid w:val="00C80C75"/>
    <w:rsid w:val="00C811F7"/>
    <w:rsid w:val="00C825BE"/>
    <w:rsid w:val="00C82AC5"/>
    <w:rsid w:val="00C82F84"/>
    <w:rsid w:val="00C8538F"/>
    <w:rsid w:val="00C86097"/>
    <w:rsid w:val="00C864E6"/>
    <w:rsid w:val="00C86BCA"/>
    <w:rsid w:val="00C906A9"/>
    <w:rsid w:val="00C9090C"/>
    <w:rsid w:val="00C90A55"/>
    <w:rsid w:val="00C9122F"/>
    <w:rsid w:val="00C926BF"/>
    <w:rsid w:val="00C9330E"/>
    <w:rsid w:val="00C954CD"/>
    <w:rsid w:val="00C95ED7"/>
    <w:rsid w:val="00C9664E"/>
    <w:rsid w:val="00C97B8F"/>
    <w:rsid w:val="00C97D5E"/>
    <w:rsid w:val="00CA0D90"/>
    <w:rsid w:val="00CA225F"/>
    <w:rsid w:val="00CA6A99"/>
    <w:rsid w:val="00CB0924"/>
    <w:rsid w:val="00CB0CD8"/>
    <w:rsid w:val="00CB1965"/>
    <w:rsid w:val="00CB1D28"/>
    <w:rsid w:val="00CB2529"/>
    <w:rsid w:val="00CB2760"/>
    <w:rsid w:val="00CB2B7C"/>
    <w:rsid w:val="00CB2DA3"/>
    <w:rsid w:val="00CB41E9"/>
    <w:rsid w:val="00CB58E2"/>
    <w:rsid w:val="00CB6BC5"/>
    <w:rsid w:val="00CB7713"/>
    <w:rsid w:val="00CC05C0"/>
    <w:rsid w:val="00CC10C6"/>
    <w:rsid w:val="00CC1FE2"/>
    <w:rsid w:val="00CC2BDB"/>
    <w:rsid w:val="00CC3644"/>
    <w:rsid w:val="00CC5246"/>
    <w:rsid w:val="00CC5314"/>
    <w:rsid w:val="00CC57A2"/>
    <w:rsid w:val="00CC6CD3"/>
    <w:rsid w:val="00CC6DA4"/>
    <w:rsid w:val="00CC6E5B"/>
    <w:rsid w:val="00CC7521"/>
    <w:rsid w:val="00CD1A00"/>
    <w:rsid w:val="00CD1EC3"/>
    <w:rsid w:val="00CD2697"/>
    <w:rsid w:val="00CD3628"/>
    <w:rsid w:val="00CD3AE9"/>
    <w:rsid w:val="00CD48F5"/>
    <w:rsid w:val="00CD5000"/>
    <w:rsid w:val="00CD5CA3"/>
    <w:rsid w:val="00CD6319"/>
    <w:rsid w:val="00CD6596"/>
    <w:rsid w:val="00CD7276"/>
    <w:rsid w:val="00CD7681"/>
    <w:rsid w:val="00CE2F74"/>
    <w:rsid w:val="00CE47B2"/>
    <w:rsid w:val="00CE60BA"/>
    <w:rsid w:val="00CE661C"/>
    <w:rsid w:val="00CE6A8B"/>
    <w:rsid w:val="00CF03C0"/>
    <w:rsid w:val="00CF1389"/>
    <w:rsid w:val="00CF1801"/>
    <w:rsid w:val="00CF22CF"/>
    <w:rsid w:val="00CF2B71"/>
    <w:rsid w:val="00CF374D"/>
    <w:rsid w:val="00CF4AF6"/>
    <w:rsid w:val="00CF5092"/>
    <w:rsid w:val="00CF5614"/>
    <w:rsid w:val="00CF5C61"/>
    <w:rsid w:val="00CF6296"/>
    <w:rsid w:val="00CF7867"/>
    <w:rsid w:val="00CF78AB"/>
    <w:rsid w:val="00D01285"/>
    <w:rsid w:val="00D01A24"/>
    <w:rsid w:val="00D02C1B"/>
    <w:rsid w:val="00D03A28"/>
    <w:rsid w:val="00D03AFC"/>
    <w:rsid w:val="00D04597"/>
    <w:rsid w:val="00D04F4C"/>
    <w:rsid w:val="00D10778"/>
    <w:rsid w:val="00D10B40"/>
    <w:rsid w:val="00D1113B"/>
    <w:rsid w:val="00D1180B"/>
    <w:rsid w:val="00D11A4A"/>
    <w:rsid w:val="00D14A68"/>
    <w:rsid w:val="00D14E36"/>
    <w:rsid w:val="00D1513E"/>
    <w:rsid w:val="00D15F55"/>
    <w:rsid w:val="00D164E5"/>
    <w:rsid w:val="00D16B28"/>
    <w:rsid w:val="00D171E6"/>
    <w:rsid w:val="00D178C7"/>
    <w:rsid w:val="00D23F94"/>
    <w:rsid w:val="00D2430E"/>
    <w:rsid w:val="00D24C59"/>
    <w:rsid w:val="00D25A28"/>
    <w:rsid w:val="00D25AB1"/>
    <w:rsid w:val="00D25FA3"/>
    <w:rsid w:val="00D263DA"/>
    <w:rsid w:val="00D27031"/>
    <w:rsid w:val="00D30034"/>
    <w:rsid w:val="00D304DB"/>
    <w:rsid w:val="00D3066F"/>
    <w:rsid w:val="00D31247"/>
    <w:rsid w:val="00D314D3"/>
    <w:rsid w:val="00D31902"/>
    <w:rsid w:val="00D31CCC"/>
    <w:rsid w:val="00D33686"/>
    <w:rsid w:val="00D33F8A"/>
    <w:rsid w:val="00D3463B"/>
    <w:rsid w:val="00D351A7"/>
    <w:rsid w:val="00D3536D"/>
    <w:rsid w:val="00D365E8"/>
    <w:rsid w:val="00D3682B"/>
    <w:rsid w:val="00D36B14"/>
    <w:rsid w:val="00D3708D"/>
    <w:rsid w:val="00D375F4"/>
    <w:rsid w:val="00D37AA3"/>
    <w:rsid w:val="00D40682"/>
    <w:rsid w:val="00D41432"/>
    <w:rsid w:val="00D42E52"/>
    <w:rsid w:val="00D43982"/>
    <w:rsid w:val="00D43B22"/>
    <w:rsid w:val="00D44924"/>
    <w:rsid w:val="00D45690"/>
    <w:rsid w:val="00D4615D"/>
    <w:rsid w:val="00D46212"/>
    <w:rsid w:val="00D47D07"/>
    <w:rsid w:val="00D50E63"/>
    <w:rsid w:val="00D513EB"/>
    <w:rsid w:val="00D51442"/>
    <w:rsid w:val="00D51B14"/>
    <w:rsid w:val="00D52751"/>
    <w:rsid w:val="00D527D0"/>
    <w:rsid w:val="00D52BA3"/>
    <w:rsid w:val="00D53E51"/>
    <w:rsid w:val="00D550C9"/>
    <w:rsid w:val="00D554A0"/>
    <w:rsid w:val="00D60435"/>
    <w:rsid w:val="00D60E78"/>
    <w:rsid w:val="00D60EA7"/>
    <w:rsid w:val="00D612BB"/>
    <w:rsid w:val="00D61E7E"/>
    <w:rsid w:val="00D62AA2"/>
    <w:rsid w:val="00D62EAF"/>
    <w:rsid w:val="00D64B0A"/>
    <w:rsid w:val="00D64C1B"/>
    <w:rsid w:val="00D6529D"/>
    <w:rsid w:val="00D660B9"/>
    <w:rsid w:val="00D660C3"/>
    <w:rsid w:val="00D67276"/>
    <w:rsid w:val="00D67C73"/>
    <w:rsid w:val="00D67DD0"/>
    <w:rsid w:val="00D7023B"/>
    <w:rsid w:val="00D70BDB"/>
    <w:rsid w:val="00D72992"/>
    <w:rsid w:val="00D72B74"/>
    <w:rsid w:val="00D77336"/>
    <w:rsid w:val="00D80AC7"/>
    <w:rsid w:val="00D80C49"/>
    <w:rsid w:val="00D814FC"/>
    <w:rsid w:val="00D81F1C"/>
    <w:rsid w:val="00D8344F"/>
    <w:rsid w:val="00D84107"/>
    <w:rsid w:val="00D84194"/>
    <w:rsid w:val="00D85C6E"/>
    <w:rsid w:val="00D86EBC"/>
    <w:rsid w:val="00D87C7E"/>
    <w:rsid w:val="00D87FC5"/>
    <w:rsid w:val="00D90D3F"/>
    <w:rsid w:val="00D9128D"/>
    <w:rsid w:val="00D923EA"/>
    <w:rsid w:val="00D92621"/>
    <w:rsid w:val="00D92636"/>
    <w:rsid w:val="00D92AF3"/>
    <w:rsid w:val="00D94424"/>
    <w:rsid w:val="00D946E6"/>
    <w:rsid w:val="00D9733C"/>
    <w:rsid w:val="00D97FEF"/>
    <w:rsid w:val="00DA1278"/>
    <w:rsid w:val="00DA2818"/>
    <w:rsid w:val="00DA4942"/>
    <w:rsid w:val="00DA5F02"/>
    <w:rsid w:val="00DA6CE2"/>
    <w:rsid w:val="00DA7EC1"/>
    <w:rsid w:val="00DB0C87"/>
    <w:rsid w:val="00DB266D"/>
    <w:rsid w:val="00DB2BEB"/>
    <w:rsid w:val="00DB3C24"/>
    <w:rsid w:val="00DB475B"/>
    <w:rsid w:val="00DB4BBF"/>
    <w:rsid w:val="00DB5235"/>
    <w:rsid w:val="00DB5A10"/>
    <w:rsid w:val="00DB6074"/>
    <w:rsid w:val="00DB6103"/>
    <w:rsid w:val="00DB62F0"/>
    <w:rsid w:val="00DB7DB0"/>
    <w:rsid w:val="00DB7FDE"/>
    <w:rsid w:val="00DC066A"/>
    <w:rsid w:val="00DC0887"/>
    <w:rsid w:val="00DC0AD4"/>
    <w:rsid w:val="00DC0B5C"/>
    <w:rsid w:val="00DC0F0C"/>
    <w:rsid w:val="00DC2269"/>
    <w:rsid w:val="00DC2520"/>
    <w:rsid w:val="00DC2FA9"/>
    <w:rsid w:val="00DC3051"/>
    <w:rsid w:val="00DC59A1"/>
    <w:rsid w:val="00DC7950"/>
    <w:rsid w:val="00DC7B3B"/>
    <w:rsid w:val="00DD006D"/>
    <w:rsid w:val="00DD0565"/>
    <w:rsid w:val="00DD1F58"/>
    <w:rsid w:val="00DD343A"/>
    <w:rsid w:val="00DD346F"/>
    <w:rsid w:val="00DD3972"/>
    <w:rsid w:val="00DD40A1"/>
    <w:rsid w:val="00DD411E"/>
    <w:rsid w:val="00DD65B3"/>
    <w:rsid w:val="00DE03CA"/>
    <w:rsid w:val="00DE12FE"/>
    <w:rsid w:val="00DE1FBD"/>
    <w:rsid w:val="00DE2B34"/>
    <w:rsid w:val="00DE2F81"/>
    <w:rsid w:val="00DE3A75"/>
    <w:rsid w:val="00DE464F"/>
    <w:rsid w:val="00DE61D6"/>
    <w:rsid w:val="00DE64A7"/>
    <w:rsid w:val="00DE68FD"/>
    <w:rsid w:val="00DE6E15"/>
    <w:rsid w:val="00DF043C"/>
    <w:rsid w:val="00DF0F1B"/>
    <w:rsid w:val="00DF1596"/>
    <w:rsid w:val="00DF1F01"/>
    <w:rsid w:val="00DF5A98"/>
    <w:rsid w:val="00DF5B61"/>
    <w:rsid w:val="00DF7FFC"/>
    <w:rsid w:val="00E028F6"/>
    <w:rsid w:val="00E02D32"/>
    <w:rsid w:val="00E03303"/>
    <w:rsid w:val="00E03A31"/>
    <w:rsid w:val="00E042BF"/>
    <w:rsid w:val="00E04D07"/>
    <w:rsid w:val="00E0652D"/>
    <w:rsid w:val="00E066B1"/>
    <w:rsid w:val="00E06A68"/>
    <w:rsid w:val="00E07478"/>
    <w:rsid w:val="00E07AEB"/>
    <w:rsid w:val="00E109C9"/>
    <w:rsid w:val="00E112FD"/>
    <w:rsid w:val="00E12AB4"/>
    <w:rsid w:val="00E13250"/>
    <w:rsid w:val="00E15E1A"/>
    <w:rsid w:val="00E15EBF"/>
    <w:rsid w:val="00E20BD8"/>
    <w:rsid w:val="00E21B84"/>
    <w:rsid w:val="00E26A83"/>
    <w:rsid w:val="00E27DEF"/>
    <w:rsid w:val="00E302F4"/>
    <w:rsid w:val="00E32451"/>
    <w:rsid w:val="00E324A1"/>
    <w:rsid w:val="00E32931"/>
    <w:rsid w:val="00E3314C"/>
    <w:rsid w:val="00E33CFF"/>
    <w:rsid w:val="00E33EF7"/>
    <w:rsid w:val="00E34D33"/>
    <w:rsid w:val="00E351DC"/>
    <w:rsid w:val="00E3636A"/>
    <w:rsid w:val="00E3637A"/>
    <w:rsid w:val="00E36884"/>
    <w:rsid w:val="00E36DE6"/>
    <w:rsid w:val="00E4121A"/>
    <w:rsid w:val="00E4140D"/>
    <w:rsid w:val="00E4214C"/>
    <w:rsid w:val="00E42C8A"/>
    <w:rsid w:val="00E4477B"/>
    <w:rsid w:val="00E44B93"/>
    <w:rsid w:val="00E45366"/>
    <w:rsid w:val="00E47FF1"/>
    <w:rsid w:val="00E51402"/>
    <w:rsid w:val="00E51487"/>
    <w:rsid w:val="00E5218D"/>
    <w:rsid w:val="00E522A7"/>
    <w:rsid w:val="00E53E7D"/>
    <w:rsid w:val="00E546B6"/>
    <w:rsid w:val="00E549F9"/>
    <w:rsid w:val="00E54FBD"/>
    <w:rsid w:val="00E5606C"/>
    <w:rsid w:val="00E56B80"/>
    <w:rsid w:val="00E573D4"/>
    <w:rsid w:val="00E6076D"/>
    <w:rsid w:val="00E624A3"/>
    <w:rsid w:val="00E632F1"/>
    <w:rsid w:val="00E63A79"/>
    <w:rsid w:val="00E65981"/>
    <w:rsid w:val="00E65C02"/>
    <w:rsid w:val="00E66907"/>
    <w:rsid w:val="00E67B7E"/>
    <w:rsid w:val="00E67E13"/>
    <w:rsid w:val="00E70B4C"/>
    <w:rsid w:val="00E7287B"/>
    <w:rsid w:val="00E74DA2"/>
    <w:rsid w:val="00E75347"/>
    <w:rsid w:val="00E75A55"/>
    <w:rsid w:val="00E76A39"/>
    <w:rsid w:val="00E76F61"/>
    <w:rsid w:val="00E8096B"/>
    <w:rsid w:val="00E80F4E"/>
    <w:rsid w:val="00E82242"/>
    <w:rsid w:val="00E82954"/>
    <w:rsid w:val="00E8445E"/>
    <w:rsid w:val="00E85943"/>
    <w:rsid w:val="00E872C9"/>
    <w:rsid w:val="00E87496"/>
    <w:rsid w:val="00E877A3"/>
    <w:rsid w:val="00E9120D"/>
    <w:rsid w:val="00E921A7"/>
    <w:rsid w:val="00E921C7"/>
    <w:rsid w:val="00E92C4F"/>
    <w:rsid w:val="00E92D02"/>
    <w:rsid w:val="00E93590"/>
    <w:rsid w:val="00E935EA"/>
    <w:rsid w:val="00E93FC7"/>
    <w:rsid w:val="00E94AAE"/>
    <w:rsid w:val="00E94ACB"/>
    <w:rsid w:val="00E9569D"/>
    <w:rsid w:val="00E95E52"/>
    <w:rsid w:val="00E96FF0"/>
    <w:rsid w:val="00EA0381"/>
    <w:rsid w:val="00EA0573"/>
    <w:rsid w:val="00EA28A2"/>
    <w:rsid w:val="00EA47AB"/>
    <w:rsid w:val="00EA5FBD"/>
    <w:rsid w:val="00EA62CF"/>
    <w:rsid w:val="00EA721C"/>
    <w:rsid w:val="00EA7AD9"/>
    <w:rsid w:val="00EB0BC4"/>
    <w:rsid w:val="00EB197D"/>
    <w:rsid w:val="00EB3821"/>
    <w:rsid w:val="00EB5BE9"/>
    <w:rsid w:val="00EB6A8A"/>
    <w:rsid w:val="00EB6F11"/>
    <w:rsid w:val="00EC0585"/>
    <w:rsid w:val="00EC13F5"/>
    <w:rsid w:val="00EC18DD"/>
    <w:rsid w:val="00EC35EC"/>
    <w:rsid w:val="00EC3F35"/>
    <w:rsid w:val="00EC47FF"/>
    <w:rsid w:val="00EC742C"/>
    <w:rsid w:val="00EC7D97"/>
    <w:rsid w:val="00ED2BC6"/>
    <w:rsid w:val="00ED3001"/>
    <w:rsid w:val="00ED60DA"/>
    <w:rsid w:val="00ED7BF2"/>
    <w:rsid w:val="00EE1B58"/>
    <w:rsid w:val="00EE2C64"/>
    <w:rsid w:val="00EE2C8E"/>
    <w:rsid w:val="00EE2D4C"/>
    <w:rsid w:val="00EE3B62"/>
    <w:rsid w:val="00EE51CA"/>
    <w:rsid w:val="00EE570C"/>
    <w:rsid w:val="00EE61AB"/>
    <w:rsid w:val="00EE6CF1"/>
    <w:rsid w:val="00EE7A3C"/>
    <w:rsid w:val="00EE7E1E"/>
    <w:rsid w:val="00EF0734"/>
    <w:rsid w:val="00EF1A33"/>
    <w:rsid w:val="00EF2926"/>
    <w:rsid w:val="00EF39EA"/>
    <w:rsid w:val="00EF443D"/>
    <w:rsid w:val="00EF67F9"/>
    <w:rsid w:val="00EF6D96"/>
    <w:rsid w:val="00EF7E83"/>
    <w:rsid w:val="00EF7F45"/>
    <w:rsid w:val="00F042C8"/>
    <w:rsid w:val="00F05CD6"/>
    <w:rsid w:val="00F06A19"/>
    <w:rsid w:val="00F06CAB"/>
    <w:rsid w:val="00F104A0"/>
    <w:rsid w:val="00F10FE3"/>
    <w:rsid w:val="00F13EF2"/>
    <w:rsid w:val="00F1441A"/>
    <w:rsid w:val="00F14B8C"/>
    <w:rsid w:val="00F14C4C"/>
    <w:rsid w:val="00F15B0D"/>
    <w:rsid w:val="00F15C40"/>
    <w:rsid w:val="00F16D0C"/>
    <w:rsid w:val="00F1742E"/>
    <w:rsid w:val="00F20EBD"/>
    <w:rsid w:val="00F21290"/>
    <w:rsid w:val="00F223D7"/>
    <w:rsid w:val="00F2475A"/>
    <w:rsid w:val="00F2672D"/>
    <w:rsid w:val="00F26BE4"/>
    <w:rsid w:val="00F27808"/>
    <w:rsid w:val="00F306A9"/>
    <w:rsid w:val="00F3210F"/>
    <w:rsid w:val="00F330B4"/>
    <w:rsid w:val="00F33C24"/>
    <w:rsid w:val="00F34535"/>
    <w:rsid w:val="00F34EB6"/>
    <w:rsid w:val="00F35A83"/>
    <w:rsid w:val="00F378AC"/>
    <w:rsid w:val="00F4010C"/>
    <w:rsid w:val="00F402B5"/>
    <w:rsid w:val="00F4216D"/>
    <w:rsid w:val="00F43926"/>
    <w:rsid w:val="00F46F18"/>
    <w:rsid w:val="00F50082"/>
    <w:rsid w:val="00F50906"/>
    <w:rsid w:val="00F514B9"/>
    <w:rsid w:val="00F5188C"/>
    <w:rsid w:val="00F51C56"/>
    <w:rsid w:val="00F51EED"/>
    <w:rsid w:val="00F52639"/>
    <w:rsid w:val="00F536B3"/>
    <w:rsid w:val="00F54C34"/>
    <w:rsid w:val="00F55E4E"/>
    <w:rsid w:val="00F571C6"/>
    <w:rsid w:val="00F577B9"/>
    <w:rsid w:val="00F57C1D"/>
    <w:rsid w:val="00F57C5D"/>
    <w:rsid w:val="00F61664"/>
    <w:rsid w:val="00F62366"/>
    <w:rsid w:val="00F6394B"/>
    <w:rsid w:val="00F6547D"/>
    <w:rsid w:val="00F708A3"/>
    <w:rsid w:val="00F71308"/>
    <w:rsid w:val="00F71596"/>
    <w:rsid w:val="00F72A7A"/>
    <w:rsid w:val="00F72F34"/>
    <w:rsid w:val="00F7334A"/>
    <w:rsid w:val="00F743AA"/>
    <w:rsid w:val="00F74647"/>
    <w:rsid w:val="00F7647F"/>
    <w:rsid w:val="00F76F6D"/>
    <w:rsid w:val="00F80D93"/>
    <w:rsid w:val="00F80DC8"/>
    <w:rsid w:val="00F82A35"/>
    <w:rsid w:val="00F8391A"/>
    <w:rsid w:val="00F84120"/>
    <w:rsid w:val="00F855C8"/>
    <w:rsid w:val="00F87080"/>
    <w:rsid w:val="00F90BD1"/>
    <w:rsid w:val="00F91714"/>
    <w:rsid w:val="00F919A3"/>
    <w:rsid w:val="00F9257B"/>
    <w:rsid w:val="00F9402A"/>
    <w:rsid w:val="00F942FD"/>
    <w:rsid w:val="00F94647"/>
    <w:rsid w:val="00F94DDF"/>
    <w:rsid w:val="00F9534F"/>
    <w:rsid w:val="00F9547A"/>
    <w:rsid w:val="00F95E20"/>
    <w:rsid w:val="00F9687E"/>
    <w:rsid w:val="00F9696F"/>
    <w:rsid w:val="00F96BDF"/>
    <w:rsid w:val="00F973C0"/>
    <w:rsid w:val="00FA04A0"/>
    <w:rsid w:val="00FA0BBF"/>
    <w:rsid w:val="00FA0C7D"/>
    <w:rsid w:val="00FA0CD8"/>
    <w:rsid w:val="00FA0F90"/>
    <w:rsid w:val="00FA2451"/>
    <w:rsid w:val="00FA31AE"/>
    <w:rsid w:val="00FA3D0F"/>
    <w:rsid w:val="00FA4276"/>
    <w:rsid w:val="00FA6293"/>
    <w:rsid w:val="00FA64CD"/>
    <w:rsid w:val="00FA6B81"/>
    <w:rsid w:val="00FA7AC9"/>
    <w:rsid w:val="00FB02E0"/>
    <w:rsid w:val="00FB084C"/>
    <w:rsid w:val="00FB147B"/>
    <w:rsid w:val="00FB1E86"/>
    <w:rsid w:val="00FB2497"/>
    <w:rsid w:val="00FB4FF5"/>
    <w:rsid w:val="00FB6FE6"/>
    <w:rsid w:val="00FC1A8E"/>
    <w:rsid w:val="00FC1FE2"/>
    <w:rsid w:val="00FC28CB"/>
    <w:rsid w:val="00FC31AB"/>
    <w:rsid w:val="00FC4188"/>
    <w:rsid w:val="00FC4807"/>
    <w:rsid w:val="00FC4CE3"/>
    <w:rsid w:val="00FC657B"/>
    <w:rsid w:val="00FC663E"/>
    <w:rsid w:val="00FC7BD3"/>
    <w:rsid w:val="00FD1CAF"/>
    <w:rsid w:val="00FD212F"/>
    <w:rsid w:val="00FD6E4A"/>
    <w:rsid w:val="00FD7C24"/>
    <w:rsid w:val="00FE0E26"/>
    <w:rsid w:val="00FE2697"/>
    <w:rsid w:val="00FE3C15"/>
    <w:rsid w:val="00FE4C8B"/>
    <w:rsid w:val="00FE5B48"/>
    <w:rsid w:val="00FF086F"/>
    <w:rsid w:val="00FF0F35"/>
    <w:rsid w:val="00FF1477"/>
    <w:rsid w:val="00FF1C70"/>
    <w:rsid w:val="00FF2E03"/>
    <w:rsid w:val="00FF381B"/>
    <w:rsid w:val="00FF4EBF"/>
    <w:rsid w:val="00FF7AD6"/>
    <w:rsid w:val="00FF7DCB"/>
    <w:rsid w:val="01377C0F"/>
    <w:rsid w:val="0A212586"/>
    <w:rsid w:val="0F564115"/>
    <w:rsid w:val="1505D27C"/>
    <w:rsid w:val="342DEEB5"/>
    <w:rsid w:val="4629928F"/>
    <w:rsid w:val="4FCC6D75"/>
    <w:rsid w:val="6D089CA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EF965"/>
  <w15:docId w15:val="{96658C21-79E7-4E91-9FD3-325464C6F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B2760"/>
    <w:rPr>
      <w:rFonts w:ascii="Arial" w:hAnsi="Arial"/>
      <w:sz w:val="24"/>
    </w:rPr>
  </w:style>
  <w:style w:type="paragraph" w:styleId="Heading1">
    <w:name w:val="heading 1"/>
    <w:basedOn w:val="Normal"/>
    <w:next w:val="Normal"/>
    <w:link w:val="Heading1Char"/>
    <w:uiPriority w:val="9"/>
    <w:qFormat/>
    <w:rsid w:val="00034B06"/>
    <w:pPr>
      <w:keepNext/>
      <w:keepLines/>
      <w:spacing w:before="400" w:after="40" w:line="240" w:lineRule="auto"/>
      <w:outlineLvl w:val="0"/>
    </w:pPr>
    <w:rPr>
      <w:rFonts w:ascii="Calibri" w:eastAsiaTheme="majorEastAsia" w:hAnsi="Calibri" w:cstheme="majorBidi"/>
      <w:b/>
      <w:caps/>
      <w:sz w:val="28"/>
      <w:szCs w:val="36"/>
      <w:lang w:eastAsia="en-GB"/>
    </w:rPr>
  </w:style>
  <w:style w:type="paragraph" w:styleId="Heading2">
    <w:name w:val="heading 2"/>
    <w:basedOn w:val="Heading1"/>
    <w:next w:val="Normal"/>
    <w:link w:val="Heading2Char"/>
    <w:unhideWhenUsed/>
    <w:qFormat/>
    <w:rsid w:val="00506CCF"/>
    <w:pPr>
      <w:numPr>
        <w:numId w:val="1"/>
      </w:numPr>
      <w:outlineLvl w:val="1"/>
    </w:pPr>
    <w:rPr>
      <w:sz w:val="24"/>
    </w:rPr>
  </w:style>
  <w:style w:type="paragraph" w:styleId="Heading3">
    <w:name w:val="heading 3"/>
    <w:basedOn w:val="Normal"/>
    <w:next w:val="Normal"/>
    <w:link w:val="Heading3Char"/>
    <w:uiPriority w:val="9"/>
    <w:unhideWhenUsed/>
    <w:qFormat/>
    <w:rsid w:val="00FB147B"/>
    <w:pPr>
      <w:keepNext/>
      <w:keepLines/>
      <w:numPr>
        <w:ilvl w:val="1"/>
        <w:numId w:val="1"/>
      </w:numPr>
      <w:spacing w:before="40" w:after="0"/>
      <w:outlineLvl w:val="2"/>
    </w:pPr>
    <w:rPr>
      <w:rFonts w:asciiTheme="minorHAnsi" w:eastAsiaTheme="majorEastAsia" w:hAnsiTheme="minorHAnsi" w:cstheme="minorHAnsi"/>
      <w:szCs w:val="24"/>
    </w:rPr>
  </w:style>
  <w:style w:type="paragraph" w:styleId="Heading4">
    <w:name w:val="heading 4"/>
    <w:basedOn w:val="ListParagraph"/>
    <w:next w:val="Normal"/>
    <w:link w:val="Heading4Char"/>
    <w:uiPriority w:val="9"/>
    <w:unhideWhenUsed/>
    <w:qFormat/>
    <w:rsid w:val="009F3464"/>
    <w:pPr>
      <w:numPr>
        <w:ilvl w:val="2"/>
        <w:numId w:val="1"/>
      </w:numPr>
      <w:outlineLvl w:val="3"/>
    </w:pPr>
    <w:rPr>
      <w:rFonts w:ascii="Calibri" w:hAnsi="Calibri"/>
    </w:rPr>
  </w:style>
  <w:style w:type="paragraph" w:styleId="Heading5">
    <w:name w:val="heading 5"/>
    <w:basedOn w:val="ListParagraph"/>
    <w:next w:val="Normal"/>
    <w:link w:val="Heading5Char"/>
    <w:uiPriority w:val="9"/>
    <w:unhideWhenUsed/>
    <w:qFormat/>
    <w:rsid w:val="00FB147B"/>
    <w:pPr>
      <w:numPr>
        <w:ilvl w:val="3"/>
        <w:numId w:val="1"/>
      </w:numPr>
      <w:autoSpaceDE w:val="0"/>
      <w:autoSpaceDN w:val="0"/>
      <w:adjustRightInd w:val="0"/>
      <w:spacing w:before="240"/>
      <w:outlineLvl w:val="4"/>
    </w:pPr>
    <w:rPr>
      <w:rFonts w:asciiTheme="minorHAnsi" w:eastAsiaTheme="minorEastAsia" w:hAnsiTheme="minorHAnsi" w:cstheme="minorHAnsi"/>
      <w:bCs/>
      <w:lang w:eastAsia="ja-JP"/>
    </w:rPr>
  </w:style>
  <w:style w:type="paragraph" w:styleId="Heading6">
    <w:name w:val="heading 6"/>
    <w:basedOn w:val="ListParagraph"/>
    <w:next w:val="Normal"/>
    <w:link w:val="Heading6Char"/>
    <w:uiPriority w:val="9"/>
    <w:unhideWhenUsed/>
    <w:qFormat/>
    <w:rsid w:val="00FB147B"/>
    <w:pPr>
      <w:numPr>
        <w:ilvl w:val="4"/>
        <w:numId w:val="1"/>
      </w:numPr>
      <w:spacing w:before="120"/>
      <w:outlineLvl w:val="5"/>
    </w:pPr>
    <w:rPr>
      <w:rFonts w:asciiTheme="minorHAnsi" w:hAnsiTheme="minorHAnsi" w:cstheme="minorHAnsi"/>
    </w:rPr>
  </w:style>
  <w:style w:type="paragraph" w:styleId="Heading7">
    <w:name w:val="heading 7"/>
    <w:basedOn w:val="Normal"/>
    <w:next w:val="Normal"/>
    <w:link w:val="Heading7Char"/>
    <w:uiPriority w:val="9"/>
    <w:unhideWhenUsed/>
    <w:qFormat/>
    <w:rsid w:val="00721C04"/>
    <w:pPr>
      <w:keepNext/>
      <w:keepLines/>
      <w:widowControl w:val="0"/>
      <w:spacing w:before="40" w:after="0" w:line="240" w:lineRule="auto"/>
      <w:ind w:left="1296" w:hanging="1296"/>
      <w:outlineLvl w:val="6"/>
    </w:pPr>
    <w:rPr>
      <w:rFonts w:asciiTheme="majorHAnsi" w:eastAsiaTheme="majorEastAsia" w:hAnsiTheme="majorHAnsi" w:cstheme="majorBidi"/>
      <w:i/>
      <w:iCs/>
      <w:color w:val="742C06" w:themeColor="accent1" w:themeShade="7F"/>
      <w:sz w:val="22"/>
    </w:rPr>
  </w:style>
  <w:style w:type="paragraph" w:styleId="Heading8">
    <w:name w:val="heading 8"/>
    <w:basedOn w:val="Normal"/>
    <w:next w:val="Normal"/>
    <w:link w:val="Heading8Char"/>
    <w:uiPriority w:val="9"/>
    <w:unhideWhenUsed/>
    <w:qFormat/>
    <w:rsid w:val="00721C04"/>
    <w:pPr>
      <w:keepNext/>
      <w:keepLines/>
      <w:widowControl w:val="0"/>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721C04"/>
    <w:pPr>
      <w:keepNext/>
      <w:keepLines/>
      <w:widowControl w:val="0"/>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4B06"/>
    <w:rPr>
      <w:rFonts w:ascii="Calibri" w:eastAsiaTheme="majorEastAsia" w:hAnsi="Calibri" w:cstheme="majorBidi"/>
      <w:b/>
      <w:caps/>
      <w:sz w:val="28"/>
      <w:szCs w:val="36"/>
      <w:lang w:eastAsia="en-GB"/>
    </w:rPr>
  </w:style>
  <w:style w:type="character" w:customStyle="1" w:styleId="Heading2Char">
    <w:name w:val="Heading 2 Char"/>
    <w:basedOn w:val="DefaultParagraphFont"/>
    <w:link w:val="Heading2"/>
    <w:rsid w:val="00CB2760"/>
    <w:rPr>
      <w:rFonts w:ascii="Calibri" w:eastAsiaTheme="majorEastAsia" w:hAnsi="Calibri" w:cstheme="majorBidi"/>
      <w:b/>
      <w:caps/>
      <w:sz w:val="24"/>
      <w:szCs w:val="36"/>
      <w:lang w:eastAsia="en-GB"/>
    </w:rPr>
  </w:style>
  <w:style w:type="paragraph" w:styleId="Subtitle">
    <w:name w:val="Subtitle"/>
    <w:basedOn w:val="Normal"/>
    <w:next w:val="Normal"/>
    <w:link w:val="SubtitleChar"/>
    <w:uiPriority w:val="11"/>
    <w:rsid w:val="00517DE7"/>
    <w:pPr>
      <w:numPr>
        <w:ilvl w:val="1"/>
      </w:numPr>
    </w:pPr>
    <w:rPr>
      <w:rFonts w:eastAsiaTheme="minorEastAsia"/>
      <w:b/>
      <w:color w:val="5A5A5A" w:themeColor="text1" w:themeTint="A5"/>
      <w:spacing w:val="15"/>
    </w:rPr>
  </w:style>
  <w:style w:type="character" w:customStyle="1" w:styleId="SubtitleChar">
    <w:name w:val="Subtitle Char"/>
    <w:basedOn w:val="DefaultParagraphFont"/>
    <w:link w:val="Subtitle"/>
    <w:uiPriority w:val="11"/>
    <w:rsid w:val="00517DE7"/>
    <w:rPr>
      <w:rFonts w:ascii="Arial" w:eastAsiaTheme="minorEastAsia" w:hAnsi="Arial"/>
      <w:b/>
      <w:color w:val="5A5A5A" w:themeColor="text1" w:themeTint="A5"/>
      <w:spacing w:val="15"/>
      <w:sz w:val="24"/>
    </w:rPr>
  </w:style>
  <w:style w:type="table" w:styleId="TableGrid">
    <w:name w:val="Table Grid"/>
    <w:basedOn w:val="TableNormal"/>
    <w:uiPriority w:val="39"/>
    <w:rsid w:val="00CB2760"/>
    <w:pPr>
      <w:spacing w:after="0"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1,List Paragraph11,List Paragraph2,No Spacing11,List Paragrap,Colorful List - Accent 12,Bullet Styl,Bullet,Bullet Style,Numbered Para 1,Dot pt,No Spacing1,List Paragraph Char Char Char,Indicator Text"/>
    <w:basedOn w:val="Normal"/>
    <w:link w:val="ListParagraphChar"/>
    <w:uiPriority w:val="1"/>
    <w:rsid w:val="00CB2760"/>
    <w:pPr>
      <w:spacing w:after="120" w:line="240" w:lineRule="auto"/>
    </w:pPr>
    <w:rPr>
      <w:rFonts w:eastAsia="Times New Roman" w:cs="Times New Roman"/>
      <w:szCs w:val="24"/>
      <w:lang w:eastAsia="en-GB"/>
    </w:rPr>
  </w:style>
  <w:style w:type="paragraph" w:styleId="Header">
    <w:name w:val="header"/>
    <w:basedOn w:val="Normal"/>
    <w:link w:val="HeaderChar"/>
    <w:uiPriority w:val="99"/>
    <w:unhideWhenUsed/>
    <w:rsid w:val="00CB2760"/>
    <w:pPr>
      <w:tabs>
        <w:tab w:val="center" w:pos="4513"/>
        <w:tab w:val="right" w:pos="9026"/>
      </w:tabs>
      <w:spacing w:after="0" w:line="240" w:lineRule="auto"/>
    </w:pPr>
    <w:rPr>
      <w:rFonts w:eastAsia="Times New Roman" w:cs="Times New Roman"/>
      <w:szCs w:val="24"/>
      <w:lang w:eastAsia="en-GB"/>
    </w:rPr>
  </w:style>
  <w:style w:type="character" w:customStyle="1" w:styleId="HeaderChar">
    <w:name w:val="Header Char"/>
    <w:basedOn w:val="DefaultParagraphFont"/>
    <w:link w:val="Header"/>
    <w:uiPriority w:val="99"/>
    <w:rsid w:val="00CB2760"/>
    <w:rPr>
      <w:rFonts w:ascii="Arial" w:eastAsia="Times New Roman" w:hAnsi="Arial" w:cs="Times New Roman"/>
      <w:sz w:val="24"/>
      <w:szCs w:val="24"/>
      <w:lang w:eastAsia="en-GB"/>
    </w:rPr>
  </w:style>
  <w:style w:type="paragraph" w:styleId="Footer">
    <w:name w:val="footer"/>
    <w:basedOn w:val="Normal"/>
    <w:link w:val="FooterChar"/>
    <w:uiPriority w:val="99"/>
    <w:unhideWhenUsed/>
    <w:rsid w:val="00CB2760"/>
    <w:pPr>
      <w:tabs>
        <w:tab w:val="center" w:pos="4513"/>
        <w:tab w:val="right" w:pos="9026"/>
      </w:tabs>
      <w:spacing w:after="0" w:line="240" w:lineRule="auto"/>
    </w:pPr>
    <w:rPr>
      <w:rFonts w:eastAsia="Times New Roman" w:cs="Times New Roman"/>
      <w:szCs w:val="24"/>
      <w:lang w:eastAsia="en-GB"/>
    </w:rPr>
  </w:style>
  <w:style w:type="character" w:customStyle="1" w:styleId="FooterChar">
    <w:name w:val="Footer Char"/>
    <w:basedOn w:val="DefaultParagraphFont"/>
    <w:link w:val="Footer"/>
    <w:uiPriority w:val="99"/>
    <w:rsid w:val="00CB2760"/>
    <w:rPr>
      <w:rFonts w:ascii="Arial" w:eastAsia="Times New Roman" w:hAnsi="Arial" w:cs="Times New Roman"/>
      <w:sz w:val="24"/>
      <w:szCs w:val="24"/>
      <w:lang w:eastAsia="en-GB"/>
    </w:rPr>
  </w:style>
  <w:style w:type="character" w:customStyle="1" w:styleId="ListParagraphChar">
    <w:name w:val="List Paragraph Char"/>
    <w:aliases w:val="F5 List Paragraph Char,List Paragraph1 Char,List Paragraph11 Char,List Paragraph2 Char,No Spacing11 Char,List Paragrap Char,Colorful List - Accent 12 Char,Bullet Styl Char,Bullet Char,Bullet Style Char,Numbered Para 1 Char"/>
    <w:link w:val="ListParagraph"/>
    <w:uiPriority w:val="1"/>
    <w:qFormat/>
    <w:locked/>
    <w:rsid w:val="00CB2760"/>
    <w:rPr>
      <w:rFonts w:ascii="Arial" w:eastAsia="Times New Roman" w:hAnsi="Arial" w:cs="Times New Roman"/>
      <w:sz w:val="24"/>
      <w:szCs w:val="24"/>
      <w:lang w:eastAsia="en-GB"/>
    </w:rPr>
  </w:style>
  <w:style w:type="character" w:styleId="CommentReference">
    <w:name w:val="annotation reference"/>
    <w:uiPriority w:val="99"/>
    <w:semiHidden/>
    <w:rsid w:val="00CB2760"/>
    <w:rPr>
      <w:sz w:val="16"/>
      <w:szCs w:val="16"/>
    </w:rPr>
  </w:style>
  <w:style w:type="paragraph" w:styleId="CommentText">
    <w:name w:val="annotation text"/>
    <w:basedOn w:val="Normal"/>
    <w:link w:val="CommentTextChar"/>
    <w:uiPriority w:val="99"/>
    <w:rsid w:val="00CB2760"/>
    <w:pPr>
      <w:spacing w:after="200" w:line="276" w:lineRule="auto"/>
    </w:pPr>
    <w:rPr>
      <w:rFonts w:eastAsia="Calibri" w:cs="Times New Roman"/>
      <w:sz w:val="20"/>
      <w:szCs w:val="20"/>
    </w:rPr>
  </w:style>
  <w:style w:type="character" w:customStyle="1" w:styleId="CommentTextChar">
    <w:name w:val="Comment Text Char"/>
    <w:basedOn w:val="DefaultParagraphFont"/>
    <w:link w:val="CommentText"/>
    <w:uiPriority w:val="99"/>
    <w:rsid w:val="00CB2760"/>
    <w:rPr>
      <w:rFonts w:ascii="Arial" w:eastAsia="Calibri" w:hAnsi="Arial" w:cs="Times New Roman"/>
      <w:sz w:val="20"/>
      <w:szCs w:val="20"/>
    </w:rPr>
  </w:style>
  <w:style w:type="paragraph" w:customStyle="1" w:styleId="MediumGrid2-Accent11">
    <w:name w:val="Medium Grid 2 - Accent 11"/>
    <w:uiPriority w:val="1"/>
    <w:rsid w:val="00CB2760"/>
    <w:pPr>
      <w:spacing w:after="0" w:line="240" w:lineRule="auto"/>
    </w:pPr>
    <w:rPr>
      <w:rFonts w:ascii="Arial" w:eastAsia="Times New Roman" w:hAnsi="Arial" w:cs="Times New Roman"/>
      <w:sz w:val="24"/>
      <w:szCs w:val="24"/>
      <w:lang w:val="en-US"/>
    </w:rPr>
  </w:style>
  <w:style w:type="paragraph" w:customStyle="1" w:styleId="CM21">
    <w:name w:val="CM21"/>
    <w:basedOn w:val="Normal"/>
    <w:next w:val="Normal"/>
    <w:rsid w:val="00CB2760"/>
    <w:pPr>
      <w:autoSpaceDE w:val="0"/>
      <w:autoSpaceDN w:val="0"/>
      <w:adjustRightInd w:val="0"/>
      <w:spacing w:after="0" w:line="240" w:lineRule="auto"/>
    </w:pPr>
    <w:rPr>
      <w:rFonts w:eastAsia="Times New Roman" w:cs="Arial"/>
      <w:szCs w:val="24"/>
      <w:lang w:eastAsia="en-GB"/>
    </w:rPr>
  </w:style>
  <w:style w:type="paragraph" w:customStyle="1" w:styleId="ColorfulList-Accent11">
    <w:name w:val="Colorful List - Accent 11"/>
    <w:basedOn w:val="Normal"/>
    <w:uiPriority w:val="34"/>
    <w:rsid w:val="00CB2760"/>
    <w:pPr>
      <w:spacing w:after="200" w:line="276" w:lineRule="auto"/>
      <w:ind w:left="720"/>
      <w:contextualSpacing/>
    </w:pPr>
    <w:rPr>
      <w:rFonts w:eastAsia="Calibri" w:cs="Arial"/>
      <w:szCs w:val="24"/>
    </w:rPr>
  </w:style>
  <w:style w:type="paragraph" w:customStyle="1" w:styleId="Default">
    <w:name w:val="Default"/>
    <w:rsid w:val="00CB2760"/>
    <w:pPr>
      <w:autoSpaceDE w:val="0"/>
      <w:autoSpaceDN w:val="0"/>
      <w:adjustRightInd w:val="0"/>
      <w:spacing w:after="0" w:line="240" w:lineRule="auto"/>
    </w:pPr>
    <w:rPr>
      <w:rFonts w:ascii="Calibri" w:eastAsia="Calibri" w:hAnsi="Calibri" w:cs="Calibri"/>
      <w:color w:val="000000"/>
      <w:sz w:val="24"/>
      <w:szCs w:val="24"/>
    </w:rPr>
  </w:style>
  <w:style w:type="character" w:styleId="Hyperlink">
    <w:name w:val="Hyperlink"/>
    <w:uiPriority w:val="99"/>
    <w:unhideWhenUsed/>
    <w:rsid w:val="00CB2760"/>
    <w:rPr>
      <w:color w:val="0000FF"/>
      <w:u w:val="single"/>
    </w:rPr>
  </w:style>
  <w:style w:type="paragraph" w:styleId="BalloonText">
    <w:name w:val="Balloon Text"/>
    <w:basedOn w:val="Normal"/>
    <w:link w:val="BalloonTextChar"/>
    <w:uiPriority w:val="99"/>
    <w:semiHidden/>
    <w:unhideWhenUsed/>
    <w:rsid w:val="00CB27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760"/>
    <w:rPr>
      <w:rFonts w:ascii="Segoe UI" w:hAnsi="Segoe UI" w:cs="Segoe UI"/>
      <w:sz w:val="18"/>
      <w:szCs w:val="18"/>
    </w:rPr>
  </w:style>
  <w:style w:type="paragraph" w:styleId="TOCHeading">
    <w:name w:val="TOC Heading"/>
    <w:basedOn w:val="Heading1"/>
    <w:next w:val="Normal"/>
    <w:uiPriority w:val="39"/>
    <w:unhideWhenUsed/>
    <w:qFormat/>
    <w:rsid w:val="00CB2760"/>
    <w:pPr>
      <w:spacing w:before="240" w:after="0" w:line="259" w:lineRule="auto"/>
      <w:outlineLvl w:val="9"/>
    </w:pPr>
    <w:rPr>
      <w:rFonts w:asciiTheme="majorHAnsi" w:hAnsiTheme="majorHAnsi"/>
      <w:b w:val="0"/>
      <w:caps w:val="0"/>
      <w:color w:val="AE4309" w:themeColor="accent1" w:themeShade="BF"/>
      <w:sz w:val="32"/>
      <w:szCs w:val="32"/>
      <w:lang w:val="en-US" w:eastAsia="en-US"/>
    </w:rPr>
  </w:style>
  <w:style w:type="paragraph" w:styleId="TOC1">
    <w:name w:val="toc 1"/>
    <w:basedOn w:val="Normal"/>
    <w:next w:val="Normal"/>
    <w:autoRedefine/>
    <w:uiPriority w:val="39"/>
    <w:unhideWhenUsed/>
    <w:rsid w:val="009F3464"/>
    <w:pPr>
      <w:tabs>
        <w:tab w:val="right" w:leader="dot" w:pos="9016"/>
      </w:tabs>
      <w:spacing w:before="120" w:after="0"/>
    </w:pPr>
    <w:rPr>
      <w:rFonts w:asciiTheme="minorHAnsi" w:hAnsiTheme="minorHAnsi" w:cstheme="minorHAnsi"/>
      <w:b/>
      <w:bCs/>
      <w:iCs/>
      <w:noProof/>
      <w:sz w:val="28"/>
      <w:szCs w:val="24"/>
    </w:rPr>
  </w:style>
  <w:style w:type="paragraph" w:styleId="TOC2">
    <w:name w:val="toc 2"/>
    <w:basedOn w:val="Normal"/>
    <w:next w:val="Normal"/>
    <w:autoRedefine/>
    <w:uiPriority w:val="39"/>
    <w:unhideWhenUsed/>
    <w:rsid w:val="009F3464"/>
    <w:pPr>
      <w:tabs>
        <w:tab w:val="left" w:pos="720"/>
        <w:tab w:val="right" w:leader="dot" w:pos="9016"/>
      </w:tabs>
      <w:spacing w:before="120" w:after="0"/>
      <w:ind w:left="240"/>
    </w:pPr>
    <w:rPr>
      <w:rFonts w:asciiTheme="minorHAnsi" w:hAnsiTheme="minorHAnsi" w:cstheme="minorHAnsi"/>
      <w:b/>
      <w:bCs/>
      <w:noProof/>
      <w:szCs w:val="24"/>
    </w:rPr>
  </w:style>
  <w:style w:type="table" w:styleId="LightList-Accent3">
    <w:name w:val="Light List Accent 3"/>
    <w:basedOn w:val="TableNormal"/>
    <w:uiPriority w:val="61"/>
    <w:rsid w:val="00926676"/>
    <w:pPr>
      <w:spacing w:after="0" w:line="240" w:lineRule="auto"/>
    </w:pPr>
    <w:rPr>
      <w:rFonts w:eastAsiaTheme="minorEastAsia"/>
      <w:lang w:val="en-US"/>
    </w:rPr>
    <w:tblPr>
      <w:tblStyleRowBandSize w:val="1"/>
      <w:tblStyleColBandSize w:val="1"/>
      <w:tblBorders>
        <w:top w:val="single" w:sz="8" w:space="0" w:color="E20613" w:themeColor="accent3"/>
        <w:left w:val="single" w:sz="8" w:space="0" w:color="E20613" w:themeColor="accent3"/>
        <w:bottom w:val="single" w:sz="8" w:space="0" w:color="E20613" w:themeColor="accent3"/>
        <w:right w:val="single" w:sz="8" w:space="0" w:color="E20613" w:themeColor="accent3"/>
      </w:tblBorders>
    </w:tblPr>
    <w:tblStylePr w:type="firstRow">
      <w:pPr>
        <w:spacing w:before="0" w:after="0" w:line="240" w:lineRule="auto"/>
      </w:pPr>
      <w:rPr>
        <w:b/>
        <w:bCs/>
        <w:color w:val="FFFFFF" w:themeColor="background1"/>
      </w:rPr>
      <w:tblPr/>
      <w:tcPr>
        <w:shd w:val="clear" w:color="auto" w:fill="E20613" w:themeFill="accent3"/>
      </w:tcPr>
    </w:tblStylePr>
    <w:tblStylePr w:type="lastRow">
      <w:pPr>
        <w:spacing w:before="0" w:after="0" w:line="240" w:lineRule="auto"/>
      </w:pPr>
      <w:rPr>
        <w:b/>
        <w:bCs/>
      </w:rPr>
      <w:tblPr/>
      <w:tcPr>
        <w:tcBorders>
          <w:top w:val="double" w:sz="6" w:space="0" w:color="E20613" w:themeColor="accent3"/>
          <w:left w:val="single" w:sz="8" w:space="0" w:color="E20613" w:themeColor="accent3"/>
          <w:bottom w:val="single" w:sz="8" w:space="0" w:color="E20613" w:themeColor="accent3"/>
          <w:right w:val="single" w:sz="8" w:space="0" w:color="E20613" w:themeColor="accent3"/>
        </w:tcBorders>
      </w:tcPr>
    </w:tblStylePr>
    <w:tblStylePr w:type="firstCol">
      <w:rPr>
        <w:b/>
        <w:bCs/>
      </w:rPr>
    </w:tblStylePr>
    <w:tblStylePr w:type="lastCol">
      <w:rPr>
        <w:b/>
        <w:bCs/>
      </w:rPr>
    </w:tblStylePr>
    <w:tblStylePr w:type="band1Vert">
      <w:tblPr/>
      <w:tcPr>
        <w:tcBorders>
          <w:top w:val="single" w:sz="8" w:space="0" w:color="E20613" w:themeColor="accent3"/>
          <w:left w:val="single" w:sz="8" w:space="0" w:color="E20613" w:themeColor="accent3"/>
          <w:bottom w:val="single" w:sz="8" w:space="0" w:color="E20613" w:themeColor="accent3"/>
          <w:right w:val="single" w:sz="8" w:space="0" w:color="E20613" w:themeColor="accent3"/>
        </w:tcBorders>
      </w:tcPr>
    </w:tblStylePr>
    <w:tblStylePr w:type="band1Horz">
      <w:tblPr/>
      <w:tcPr>
        <w:tcBorders>
          <w:top w:val="single" w:sz="8" w:space="0" w:color="E20613" w:themeColor="accent3"/>
          <w:left w:val="single" w:sz="8" w:space="0" w:color="E20613" w:themeColor="accent3"/>
          <w:bottom w:val="single" w:sz="8" w:space="0" w:color="E20613" w:themeColor="accent3"/>
          <w:right w:val="single" w:sz="8" w:space="0" w:color="E20613" w:themeColor="accent3"/>
        </w:tcBorders>
      </w:tcPr>
    </w:tblStylePr>
  </w:style>
  <w:style w:type="paragraph" w:styleId="NoSpacing">
    <w:name w:val="No Spacing"/>
    <w:link w:val="NoSpacingChar"/>
    <w:uiPriority w:val="1"/>
    <w:rsid w:val="00BE665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E665F"/>
    <w:rPr>
      <w:rFonts w:eastAsiaTheme="minorEastAsia"/>
      <w:lang w:val="en-US"/>
    </w:rPr>
  </w:style>
  <w:style w:type="paragraph" w:styleId="Revision">
    <w:name w:val="Revision"/>
    <w:hidden/>
    <w:uiPriority w:val="99"/>
    <w:semiHidden/>
    <w:rsid w:val="0026259D"/>
    <w:pPr>
      <w:spacing w:after="0" w:line="240" w:lineRule="auto"/>
    </w:pPr>
    <w:rPr>
      <w:rFonts w:ascii="Arial" w:hAnsi="Arial"/>
      <w:sz w:val="24"/>
    </w:rPr>
  </w:style>
  <w:style w:type="character" w:customStyle="1" w:styleId="UnresolvedMention1">
    <w:name w:val="Unresolved Mention1"/>
    <w:basedOn w:val="DefaultParagraphFont"/>
    <w:uiPriority w:val="99"/>
    <w:semiHidden/>
    <w:unhideWhenUsed/>
    <w:rsid w:val="00976024"/>
    <w:rPr>
      <w:color w:val="605E5C"/>
      <w:shd w:val="clear" w:color="auto" w:fill="E1DFDD"/>
    </w:rPr>
  </w:style>
  <w:style w:type="paragraph" w:styleId="EndnoteText">
    <w:name w:val="endnote text"/>
    <w:basedOn w:val="Normal"/>
    <w:link w:val="EndnoteTextChar"/>
    <w:uiPriority w:val="99"/>
    <w:semiHidden/>
    <w:unhideWhenUsed/>
    <w:rsid w:val="009760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76024"/>
    <w:rPr>
      <w:rFonts w:ascii="Arial" w:hAnsi="Arial"/>
      <w:sz w:val="20"/>
      <w:szCs w:val="20"/>
    </w:rPr>
  </w:style>
  <w:style w:type="character" w:styleId="EndnoteReference">
    <w:name w:val="endnote reference"/>
    <w:basedOn w:val="DefaultParagraphFont"/>
    <w:uiPriority w:val="99"/>
    <w:semiHidden/>
    <w:unhideWhenUsed/>
    <w:rsid w:val="00976024"/>
    <w:rPr>
      <w:vertAlign w:val="superscript"/>
    </w:rPr>
  </w:style>
  <w:style w:type="paragraph" w:styleId="FootnoteText">
    <w:name w:val="footnote text"/>
    <w:basedOn w:val="Normal"/>
    <w:link w:val="FootnoteTextChar"/>
    <w:uiPriority w:val="99"/>
    <w:semiHidden/>
    <w:unhideWhenUsed/>
    <w:rsid w:val="009760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6024"/>
    <w:rPr>
      <w:rFonts w:ascii="Arial" w:hAnsi="Arial"/>
      <w:sz w:val="20"/>
      <w:szCs w:val="20"/>
    </w:rPr>
  </w:style>
  <w:style w:type="character" w:styleId="FootnoteReference">
    <w:name w:val="footnote reference"/>
    <w:basedOn w:val="DefaultParagraphFont"/>
    <w:uiPriority w:val="99"/>
    <w:semiHidden/>
    <w:unhideWhenUsed/>
    <w:rsid w:val="00976024"/>
    <w:rPr>
      <w:vertAlign w:val="superscript"/>
    </w:rPr>
  </w:style>
  <w:style w:type="character" w:styleId="FollowedHyperlink">
    <w:name w:val="FollowedHyperlink"/>
    <w:basedOn w:val="DefaultParagraphFont"/>
    <w:uiPriority w:val="99"/>
    <w:semiHidden/>
    <w:unhideWhenUsed/>
    <w:rsid w:val="00976024"/>
    <w:rPr>
      <w:color w:val="F39200" w:themeColor="followedHyperlink"/>
      <w:u w:val="single"/>
    </w:rPr>
  </w:style>
  <w:style w:type="paragraph" w:styleId="CommentSubject">
    <w:name w:val="annotation subject"/>
    <w:basedOn w:val="CommentText"/>
    <w:next w:val="CommentText"/>
    <w:link w:val="CommentSubjectChar"/>
    <w:uiPriority w:val="99"/>
    <w:semiHidden/>
    <w:unhideWhenUsed/>
    <w:rsid w:val="00F4216D"/>
    <w:pPr>
      <w:spacing w:after="160" w:line="240" w:lineRule="auto"/>
    </w:pPr>
    <w:rPr>
      <w:rFonts w:eastAsiaTheme="minorHAnsi" w:cstheme="minorBidi"/>
      <w:b/>
      <w:bCs/>
    </w:rPr>
  </w:style>
  <w:style w:type="character" w:customStyle="1" w:styleId="CommentSubjectChar">
    <w:name w:val="Comment Subject Char"/>
    <w:basedOn w:val="CommentTextChar"/>
    <w:link w:val="CommentSubject"/>
    <w:uiPriority w:val="99"/>
    <w:semiHidden/>
    <w:rsid w:val="00F4216D"/>
    <w:rPr>
      <w:rFonts w:ascii="Arial" w:eastAsia="Calibri" w:hAnsi="Arial" w:cs="Times New Roman"/>
      <w:b/>
      <w:bCs/>
      <w:sz w:val="20"/>
      <w:szCs w:val="20"/>
    </w:rPr>
  </w:style>
  <w:style w:type="paragraph" w:styleId="Index1">
    <w:name w:val="index 1"/>
    <w:basedOn w:val="Normal"/>
    <w:next w:val="Normal"/>
    <w:autoRedefine/>
    <w:uiPriority w:val="99"/>
    <w:unhideWhenUsed/>
    <w:rsid w:val="00F94DDF"/>
    <w:pPr>
      <w:spacing w:after="0" w:line="240" w:lineRule="auto"/>
      <w:ind w:left="240" w:hanging="240"/>
    </w:pPr>
  </w:style>
  <w:style w:type="character" w:customStyle="1" w:styleId="UnresolvedMention2">
    <w:name w:val="Unresolved Mention2"/>
    <w:basedOn w:val="DefaultParagraphFont"/>
    <w:uiPriority w:val="99"/>
    <w:semiHidden/>
    <w:unhideWhenUsed/>
    <w:rsid w:val="00A17546"/>
    <w:rPr>
      <w:color w:val="605E5C"/>
      <w:shd w:val="clear" w:color="auto" w:fill="E1DFDD"/>
    </w:rPr>
  </w:style>
  <w:style w:type="character" w:customStyle="1" w:styleId="UnresolvedMention3">
    <w:name w:val="Unresolved Mention3"/>
    <w:basedOn w:val="DefaultParagraphFont"/>
    <w:uiPriority w:val="99"/>
    <w:semiHidden/>
    <w:unhideWhenUsed/>
    <w:rsid w:val="008E05B3"/>
    <w:rPr>
      <w:color w:val="605E5C"/>
      <w:shd w:val="clear" w:color="auto" w:fill="E1DFDD"/>
    </w:rPr>
  </w:style>
  <w:style w:type="paragraph" w:styleId="NormalWeb">
    <w:name w:val="Normal (Web)"/>
    <w:basedOn w:val="Normal"/>
    <w:uiPriority w:val="99"/>
    <w:semiHidden/>
    <w:unhideWhenUsed/>
    <w:rsid w:val="00E04D07"/>
    <w:pPr>
      <w:spacing w:before="100" w:beforeAutospacing="1" w:after="100" w:afterAutospacing="1" w:line="240" w:lineRule="auto"/>
    </w:pPr>
    <w:rPr>
      <w:rFonts w:ascii="Times New Roman" w:eastAsiaTheme="minorEastAsia" w:hAnsi="Times New Roman" w:cs="Times New Roman"/>
      <w:szCs w:val="24"/>
      <w:lang w:eastAsia="en-GB"/>
    </w:rPr>
  </w:style>
  <w:style w:type="character" w:customStyle="1" w:styleId="UnresolvedMention4">
    <w:name w:val="Unresolved Mention4"/>
    <w:basedOn w:val="DefaultParagraphFont"/>
    <w:uiPriority w:val="99"/>
    <w:semiHidden/>
    <w:unhideWhenUsed/>
    <w:rsid w:val="00ED60DA"/>
    <w:rPr>
      <w:color w:val="605E5C"/>
      <w:shd w:val="clear" w:color="auto" w:fill="E1DFDD"/>
    </w:rPr>
  </w:style>
  <w:style w:type="character" w:customStyle="1" w:styleId="UnresolvedMention5">
    <w:name w:val="Unresolved Mention5"/>
    <w:basedOn w:val="DefaultParagraphFont"/>
    <w:uiPriority w:val="99"/>
    <w:semiHidden/>
    <w:unhideWhenUsed/>
    <w:rsid w:val="00A7532A"/>
    <w:rPr>
      <w:color w:val="605E5C"/>
      <w:shd w:val="clear" w:color="auto" w:fill="E1DFDD"/>
    </w:rPr>
  </w:style>
  <w:style w:type="character" w:styleId="PlaceholderText">
    <w:name w:val="Placeholder Text"/>
    <w:basedOn w:val="DefaultParagraphFont"/>
    <w:uiPriority w:val="99"/>
    <w:semiHidden/>
    <w:rsid w:val="00D1113B"/>
    <w:rPr>
      <w:color w:val="808080"/>
    </w:rPr>
  </w:style>
  <w:style w:type="paragraph" w:styleId="TOC3">
    <w:name w:val="toc 3"/>
    <w:basedOn w:val="Normal"/>
    <w:next w:val="Normal"/>
    <w:autoRedefine/>
    <w:uiPriority w:val="39"/>
    <w:unhideWhenUsed/>
    <w:rsid w:val="00CE47B2"/>
    <w:pPr>
      <w:spacing w:after="0"/>
      <w:ind w:left="480"/>
    </w:pPr>
    <w:rPr>
      <w:rFonts w:asciiTheme="minorHAnsi" w:hAnsiTheme="minorHAnsi" w:cstheme="minorHAnsi"/>
      <w:sz w:val="20"/>
      <w:szCs w:val="20"/>
    </w:rPr>
  </w:style>
  <w:style w:type="table" w:styleId="GridTable2-Accent2">
    <w:name w:val="Grid Table 2 Accent 2"/>
    <w:basedOn w:val="TableNormal"/>
    <w:uiPriority w:val="47"/>
    <w:rsid w:val="00E921A7"/>
    <w:pPr>
      <w:spacing w:after="0" w:line="240" w:lineRule="auto"/>
    </w:pPr>
    <w:tblPr>
      <w:tblStyleRowBandSize w:val="1"/>
      <w:tblStyleColBandSize w:val="1"/>
      <w:tblBorders>
        <w:top w:val="single" w:sz="2" w:space="0" w:color="8ED6E1" w:themeColor="accent2" w:themeTint="99"/>
        <w:bottom w:val="single" w:sz="2" w:space="0" w:color="8ED6E1" w:themeColor="accent2" w:themeTint="99"/>
        <w:insideH w:val="single" w:sz="2" w:space="0" w:color="8ED6E1" w:themeColor="accent2" w:themeTint="99"/>
        <w:insideV w:val="single" w:sz="2" w:space="0" w:color="8ED6E1" w:themeColor="accent2" w:themeTint="99"/>
      </w:tblBorders>
    </w:tblPr>
    <w:tblStylePr w:type="firstRow">
      <w:rPr>
        <w:b/>
        <w:bCs/>
      </w:rPr>
      <w:tblPr/>
      <w:tcPr>
        <w:tcBorders>
          <w:top w:val="nil"/>
          <w:bottom w:val="single" w:sz="12" w:space="0" w:color="8ED6E1" w:themeColor="accent2" w:themeTint="99"/>
          <w:insideH w:val="nil"/>
          <w:insideV w:val="nil"/>
        </w:tcBorders>
        <w:shd w:val="clear" w:color="auto" w:fill="FFFFFF" w:themeFill="background1"/>
      </w:tcPr>
    </w:tblStylePr>
    <w:tblStylePr w:type="lastRow">
      <w:rPr>
        <w:b/>
        <w:bCs/>
      </w:rPr>
      <w:tblPr/>
      <w:tcPr>
        <w:tcBorders>
          <w:top w:val="double" w:sz="2" w:space="0" w:color="8ED6E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1F5" w:themeFill="accent2" w:themeFillTint="33"/>
      </w:tcPr>
    </w:tblStylePr>
    <w:tblStylePr w:type="band1Horz">
      <w:tblPr/>
      <w:tcPr>
        <w:shd w:val="clear" w:color="auto" w:fill="D9F1F5" w:themeFill="accent2" w:themeFillTint="33"/>
      </w:tcPr>
    </w:tblStylePr>
  </w:style>
  <w:style w:type="character" w:styleId="UnresolvedMention">
    <w:name w:val="Unresolved Mention"/>
    <w:basedOn w:val="DefaultParagraphFont"/>
    <w:uiPriority w:val="99"/>
    <w:unhideWhenUsed/>
    <w:rsid w:val="005A2455"/>
    <w:rPr>
      <w:color w:val="605E5C"/>
      <w:shd w:val="clear" w:color="auto" w:fill="E1DFDD"/>
    </w:rPr>
  </w:style>
  <w:style w:type="character" w:customStyle="1" w:styleId="Heading3Char">
    <w:name w:val="Heading 3 Char"/>
    <w:basedOn w:val="DefaultParagraphFont"/>
    <w:link w:val="Heading3"/>
    <w:uiPriority w:val="9"/>
    <w:rsid w:val="00C76E47"/>
    <w:rPr>
      <w:rFonts w:eastAsiaTheme="majorEastAsia" w:cstheme="minorHAnsi"/>
      <w:sz w:val="24"/>
      <w:szCs w:val="24"/>
    </w:rPr>
  </w:style>
  <w:style w:type="character" w:customStyle="1" w:styleId="Heading4Char">
    <w:name w:val="Heading 4 Char"/>
    <w:basedOn w:val="DefaultParagraphFont"/>
    <w:link w:val="Heading4"/>
    <w:uiPriority w:val="9"/>
    <w:rsid w:val="009F3464"/>
    <w:rPr>
      <w:rFonts w:ascii="Calibri" w:eastAsia="Times New Roman" w:hAnsi="Calibri" w:cs="Times New Roman"/>
      <w:sz w:val="24"/>
      <w:szCs w:val="24"/>
      <w:lang w:eastAsia="en-GB"/>
    </w:rPr>
  </w:style>
  <w:style w:type="character" w:customStyle="1" w:styleId="Heading5Char">
    <w:name w:val="Heading 5 Char"/>
    <w:basedOn w:val="DefaultParagraphFont"/>
    <w:link w:val="Heading5"/>
    <w:uiPriority w:val="9"/>
    <w:rsid w:val="00721C04"/>
    <w:rPr>
      <w:rFonts w:eastAsiaTheme="minorEastAsia" w:cstheme="minorHAnsi"/>
      <w:bCs/>
      <w:sz w:val="24"/>
      <w:szCs w:val="24"/>
      <w:lang w:eastAsia="ja-JP"/>
    </w:rPr>
  </w:style>
  <w:style w:type="character" w:customStyle="1" w:styleId="Heading6Char">
    <w:name w:val="Heading 6 Char"/>
    <w:basedOn w:val="DefaultParagraphFont"/>
    <w:link w:val="Heading6"/>
    <w:uiPriority w:val="9"/>
    <w:rsid w:val="00721C04"/>
    <w:rPr>
      <w:rFonts w:eastAsia="Times New Roman" w:cstheme="minorHAnsi"/>
      <w:sz w:val="24"/>
      <w:szCs w:val="24"/>
      <w:lang w:eastAsia="en-GB"/>
    </w:rPr>
  </w:style>
  <w:style w:type="character" w:customStyle="1" w:styleId="Heading7Char">
    <w:name w:val="Heading 7 Char"/>
    <w:basedOn w:val="DefaultParagraphFont"/>
    <w:link w:val="Heading7"/>
    <w:uiPriority w:val="9"/>
    <w:rsid w:val="00721C04"/>
    <w:rPr>
      <w:rFonts w:asciiTheme="majorHAnsi" w:eastAsiaTheme="majorEastAsia" w:hAnsiTheme="majorHAnsi" w:cstheme="majorBidi"/>
      <w:i/>
      <w:iCs/>
      <w:color w:val="742C06" w:themeColor="accent1" w:themeShade="7F"/>
    </w:rPr>
  </w:style>
  <w:style w:type="character" w:customStyle="1" w:styleId="Heading8Char">
    <w:name w:val="Heading 8 Char"/>
    <w:basedOn w:val="DefaultParagraphFont"/>
    <w:link w:val="Heading8"/>
    <w:uiPriority w:val="9"/>
    <w:rsid w:val="00721C0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721C04"/>
    <w:rPr>
      <w:rFonts w:asciiTheme="majorHAnsi" w:eastAsiaTheme="majorEastAsia" w:hAnsiTheme="majorHAnsi" w:cstheme="majorBidi"/>
      <w:i/>
      <w:iCs/>
      <w:color w:val="272727" w:themeColor="text1" w:themeTint="D8"/>
      <w:sz w:val="21"/>
      <w:szCs w:val="21"/>
    </w:rPr>
  </w:style>
  <w:style w:type="paragraph" w:styleId="TOC4">
    <w:name w:val="toc 4"/>
    <w:basedOn w:val="Normal"/>
    <w:next w:val="Normal"/>
    <w:autoRedefine/>
    <w:uiPriority w:val="39"/>
    <w:unhideWhenUsed/>
    <w:rsid w:val="00721C04"/>
    <w:pPr>
      <w:spacing w:after="0"/>
      <w:ind w:left="720"/>
    </w:pPr>
    <w:rPr>
      <w:rFonts w:asciiTheme="minorHAnsi" w:hAnsiTheme="minorHAnsi" w:cstheme="minorHAnsi"/>
      <w:sz w:val="20"/>
      <w:szCs w:val="20"/>
    </w:rPr>
  </w:style>
  <w:style w:type="paragraph" w:styleId="TOC5">
    <w:name w:val="toc 5"/>
    <w:basedOn w:val="Normal"/>
    <w:next w:val="Normal"/>
    <w:autoRedefine/>
    <w:uiPriority w:val="39"/>
    <w:unhideWhenUsed/>
    <w:rsid w:val="00721C04"/>
    <w:pPr>
      <w:spacing w:after="0"/>
      <w:ind w:left="960"/>
    </w:pPr>
    <w:rPr>
      <w:rFonts w:asciiTheme="minorHAnsi" w:hAnsiTheme="minorHAnsi" w:cstheme="minorHAnsi"/>
      <w:sz w:val="20"/>
      <w:szCs w:val="20"/>
    </w:rPr>
  </w:style>
  <w:style w:type="paragraph" w:styleId="TOC6">
    <w:name w:val="toc 6"/>
    <w:basedOn w:val="Normal"/>
    <w:next w:val="Normal"/>
    <w:autoRedefine/>
    <w:uiPriority w:val="39"/>
    <w:unhideWhenUsed/>
    <w:rsid w:val="00721C04"/>
    <w:pPr>
      <w:spacing w:after="0"/>
      <w:ind w:left="1200"/>
    </w:pPr>
    <w:rPr>
      <w:rFonts w:asciiTheme="minorHAnsi" w:hAnsiTheme="minorHAnsi" w:cstheme="minorHAnsi"/>
      <w:sz w:val="20"/>
      <w:szCs w:val="20"/>
    </w:rPr>
  </w:style>
  <w:style w:type="paragraph" w:styleId="TOC7">
    <w:name w:val="toc 7"/>
    <w:basedOn w:val="Normal"/>
    <w:next w:val="Normal"/>
    <w:autoRedefine/>
    <w:uiPriority w:val="39"/>
    <w:unhideWhenUsed/>
    <w:rsid w:val="00721C04"/>
    <w:pPr>
      <w:spacing w:after="0"/>
      <w:ind w:left="1440"/>
    </w:pPr>
    <w:rPr>
      <w:rFonts w:asciiTheme="minorHAnsi" w:hAnsiTheme="minorHAnsi" w:cstheme="minorHAnsi"/>
      <w:sz w:val="20"/>
      <w:szCs w:val="20"/>
    </w:rPr>
  </w:style>
  <w:style w:type="paragraph" w:styleId="TOC8">
    <w:name w:val="toc 8"/>
    <w:basedOn w:val="Normal"/>
    <w:next w:val="Normal"/>
    <w:autoRedefine/>
    <w:uiPriority w:val="39"/>
    <w:unhideWhenUsed/>
    <w:rsid w:val="00721C04"/>
    <w:pPr>
      <w:spacing w:after="0"/>
      <w:ind w:left="1680"/>
    </w:pPr>
    <w:rPr>
      <w:rFonts w:asciiTheme="minorHAnsi" w:hAnsiTheme="minorHAnsi" w:cstheme="minorHAnsi"/>
      <w:sz w:val="20"/>
      <w:szCs w:val="20"/>
    </w:rPr>
  </w:style>
  <w:style w:type="paragraph" w:styleId="TOC9">
    <w:name w:val="toc 9"/>
    <w:basedOn w:val="Normal"/>
    <w:next w:val="Normal"/>
    <w:autoRedefine/>
    <w:uiPriority w:val="39"/>
    <w:unhideWhenUsed/>
    <w:rsid w:val="00721C04"/>
    <w:pPr>
      <w:spacing w:after="0"/>
      <w:ind w:left="1920"/>
    </w:pPr>
    <w:rPr>
      <w:rFonts w:asciiTheme="minorHAnsi" w:hAnsiTheme="minorHAnsi" w:cstheme="minorHAnsi"/>
      <w:sz w:val="20"/>
      <w:szCs w:val="20"/>
    </w:rPr>
  </w:style>
  <w:style w:type="paragraph" w:customStyle="1" w:styleId="Heading25">
    <w:name w:val="Heading 2.5"/>
    <w:basedOn w:val="Heading3"/>
    <w:link w:val="Heading25Char"/>
    <w:autoRedefine/>
    <w:qFormat/>
    <w:rsid w:val="00C149AF"/>
    <w:pPr>
      <w:keepLines w:val="0"/>
    </w:pPr>
    <w:rPr>
      <w:b/>
      <w:lang w:eastAsia="en-GB"/>
    </w:rPr>
  </w:style>
  <w:style w:type="character" w:customStyle="1" w:styleId="Heading25Char">
    <w:name w:val="Heading 2.5 Char"/>
    <w:basedOn w:val="Heading3Char"/>
    <w:link w:val="Heading25"/>
    <w:rsid w:val="00C149AF"/>
    <w:rPr>
      <w:rFonts w:eastAsiaTheme="majorEastAsia" w:cstheme="minorHAnsi"/>
      <w:b/>
      <w:sz w:val="24"/>
      <w:szCs w:val="24"/>
      <w:lang w:eastAsia="en-GB"/>
    </w:rPr>
  </w:style>
  <w:style w:type="paragraph" w:styleId="Index2">
    <w:name w:val="index 2"/>
    <w:basedOn w:val="Normal"/>
    <w:next w:val="Normal"/>
    <w:autoRedefine/>
    <w:uiPriority w:val="99"/>
    <w:semiHidden/>
    <w:unhideWhenUsed/>
    <w:rsid w:val="0063130B"/>
    <w:pPr>
      <w:spacing w:after="0" w:line="240" w:lineRule="auto"/>
      <w:ind w:left="480" w:hanging="240"/>
    </w:pPr>
  </w:style>
  <w:style w:type="character" w:styleId="Mention">
    <w:name w:val="Mention"/>
    <w:basedOn w:val="DefaultParagraphFont"/>
    <w:uiPriority w:val="99"/>
    <w:unhideWhenUsed/>
    <w:rsid w:val="00D527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2467">
      <w:bodyDiv w:val="1"/>
      <w:marLeft w:val="0"/>
      <w:marRight w:val="0"/>
      <w:marTop w:val="0"/>
      <w:marBottom w:val="0"/>
      <w:divBdr>
        <w:top w:val="none" w:sz="0" w:space="0" w:color="auto"/>
        <w:left w:val="none" w:sz="0" w:space="0" w:color="auto"/>
        <w:bottom w:val="none" w:sz="0" w:space="0" w:color="auto"/>
        <w:right w:val="none" w:sz="0" w:space="0" w:color="auto"/>
      </w:divBdr>
    </w:div>
    <w:div w:id="109671116">
      <w:bodyDiv w:val="1"/>
      <w:marLeft w:val="0"/>
      <w:marRight w:val="0"/>
      <w:marTop w:val="0"/>
      <w:marBottom w:val="0"/>
      <w:divBdr>
        <w:top w:val="none" w:sz="0" w:space="0" w:color="auto"/>
        <w:left w:val="none" w:sz="0" w:space="0" w:color="auto"/>
        <w:bottom w:val="none" w:sz="0" w:space="0" w:color="auto"/>
        <w:right w:val="none" w:sz="0" w:space="0" w:color="auto"/>
      </w:divBdr>
    </w:div>
    <w:div w:id="128671139">
      <w:bodyDiv w:val="1"/>
      <w:marLeft w:val="0"/>
      <w:marRight w:val="0"/>
      <w:marTop w:val="0"/>
      <w:marBottom w:val="0"/>
      <w:divBdr>
        <w:top w:val="none" w:sz="0" w:space="0" w:color="auto"/>
        <w:left w:val="none" w:sz="0" w:space="0" w:color="auto"/>
        <w:bottom w:val="none" w:sz="0" w:space="0" w:color="auto"/>
        <w:right w:val="none" w:sz="0" w:space="0" w:color="auto"/>
      </w:divBdr>
    </w:div>
    <w:div w:id="147092674">
      <w:bodyDiv w:val="1"/>
      <w:marLeft w:val="0"/>
      <w:marRight w:val="0"/>
      <w:marTop w:val="0"/>
      <w:marBottom w:val="0"/>
      <w:divBdr>
        <w:top w:val="none" w:sz="0" w:space="0" w:color="auto"/>
        <w:left w:val="none" w:sz="0" w:space="0" w:color="auto"/>
        <w:bottom w:val="none" w:sz="0" w:space="0" w:color="auto"/>
        <w:right w:val="none" w:sz="0" w:space="0" w:color="auto"/>
      </w:divBdr>
    </w:div>
    <w:div w:id="204416301">
      <w:bodyDiv w:val="1"/>
      <w:marLeft w:val="0"/>
      <w:marRight w:val="0"/>
      <w:marTop w:val="0"/>
      <w:marBottom w:val="0"/>
      <w:divBdr>
        <w:top w:val="none" w:sz="0" w:space="0" w:color="auto"/>
        <w:left w:val="none" w:sz="0" w:space="0" w:color="auto"/>
        <w:bottom w:val="none" w:sz="0" w:space="0" w:color="auto"/>
        <w:right w:val="none" w:sz="0" w:space="0" w:color="auto"/>
      </w:divBdr>
    </w:div>
    <w:div w:id="218907620">
      <w:bodyDiv w:val="1"/>
      <w:marLeft w:val="0"/>
      <w:marRight w:val="0"/>
      <w:marTop w:val="0"/>
      <w:marBottom w:val="0"/>
      <w:divBdr>
        <w:top w:val="none" w:sz="0" w:space="0" w:color="auto"/>
        <w:left w:val="none" w:sz="0" w:space="0" w:color="auto"/>
        <w:bottom w:val="none" w:sz="0" w:space="0" w:color="auto"/>
        <w:right w:val="none" w:sz="0" w:space="0" w:color="auto"/>
      </w:divBdr>
    </w:div>
    <w:div w:id="228544372">
      <w:bodyDiv w:val="1"/>
      <w:marLeft w:val="0"/>
      <w:marRight w:val="0"/>
      <w:marTop w:val="0"/>
      <w:marBottom w:val="0"/>
      <w:divBdr>
        <w:top w:val="none" w:sz="0" w:space="0" w:color="auto"/>
        <w:left w:val="none" w:sz="0" w:space="0" w:color="auto"/>
        <w:bottom w:val="none" w:sz="0" w:space="0" w:color="auto"/>
        <w:right w:val="none" w:sz="0" w:space="0" w:color="auto"/>
      </w:divBdr>
    </w:div>
    <w:div w:id="230163895">
      <w:bodyDiv w:val="1"/>
      <w:marLeft w:val="0"/>
      <w:marRight w:val="0"/>
      <w:marTop w:val="0"/>
      <w:marBottom w:val="0"/>
      <w:divBdr>
        <w:top w:val="none" w:sz="0" w:space="0" w:color="auto"/>
        <w:left w:val="none" w:sz="0" w:space="0" w:color="auto"/>
        <w:bottom w:val="none" w:sz="0" w:space="0" w:color="auto"/>
        <w:right w:val="none" w:sz="0" w:space="0" w:color="auto"/>
      </w:divBdr>
    </w:div>
    <w:div w:id="236524071">
      <w:bodyDiv w:val="1"/>
      <w:marLeft w:val="0"/>
      <w:marRight w:val="0"/>
      <w:marTop w:val="0"/>
      <w:marBottom w:val="0"/>
      <w:divBdr>
        <w:top w:val="none" w:sz="0" w:space="0" w:color="auto"/>
        <w:left w:val="none" w:sz="0" w:space="0" w:color="auto"/>
        <w:bottom w:val="none" w:sz="0" w:space="0" w:color="auto"/>
        <w:right w:val="none" w:sz="0" w:space="0" w:color="auto"/>
      </w:divBdr>
    </w:div>
    <w:div w:id="497621836">
      <w:bodyDiv w:val="1"/>
      <w:marLeft w:val="0"/>
      <w:marRight w:val="0"/>
      <w:marTop w:val="0"/>
      <w:marBottom w:val="0"/>
      <w:divBdr>
        <w:top w:val="none" w:sz="0" w:space="0" w:color="auto"/>
        <w:left w:val="none" w:sz="0" w:space="0" w:color="auto"/>
        <w:bottom w:val="none" w:sz="0" w:space="0" w:color="auto"/>
        <w:right w:val="none" w:sz="0" w:space="0" w:color="auto"/>
      </w:divBdr>
      <w:divsChild>
        <w:div w:id="2135055801">
          <w:marLeft w:val="300"/>
          <w:marRight w:val="0"/>
          <w:marTop w:val="0"/>
          <w:marBottom w:val="0"/>
          <w:divBdr>
            <w:top w:val="none" w:sz="0" w:space="0" w:color="auto"/>
            <w:left w:val="none" w:sz="0" w:space="0" w:color="auto"/>
            <w:bottom w:val="none" w:sz="0" w:space="0" w:color="auto"/>
            <w:right w:val="none" w:sz="0" w:space="0" w:color="auto"/>
          </w:divBdr>
          <w:divsChild>
            <w:div w:id="1587110829">
              <w:marLeft w:val="0"/>
              <w:marRight w:val="0"/>
              <w:marTop w:val="0"/>
              <w:marBottom w:val="0"/>
              <w:divBdr>
                <w:top w:val="none" w:sz="0" w:space="0" w:color="auto"/>
                <w:left w:val="none" w:sz="0" w:space="0" w:color="auto"/>
                <w:bottom w:val="none" w:sz="0" w:space="0" w:color="auto"/>
                <w:right w:val="none" w:sz="0" w:space="0" w:color="auto"/>
              </w:divBdr>
              <w:divsChild>
                <w:div w:id="1670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857182">
      <w:bodyDiv w:val="1"/>
      <w:marLeft w:val="0"/>
      <w:marRight w:val="0"/>
      <w:marTop w:val="0"/>
      <w:marBottom w:val="0"/>
      <w:divBdr>
        <w:top w:val="none" w:sz="0" w:space="0" w:color="auto"/>
        <w:left w:val="none" w:sz="0" w:space="0" w:color="auto"/>
        <w:bottom w:val="none" w:sz="0" w:space="0" w:color="auto"/>
        <w:right w:val="none" w:sz="0" w:space="0" w:color="auto"/>
      </w:divBdr>
    </w:div>
    <w:div w:id="550116666">
      <w:bodyDiv w:val="1"/>
      <w:marLeft w:val="0"/>
      <w:marRight w:val="0"/>
      <w:marTop w:val="0"/>
      <w:marBottom w:val="0"/>
      <w:divBdr>
        <w:top w:val="none" w:sz="0" w:space="0" w:color="auto"/>
        <w:left w:val="none" w:sz="0" w:space="0" w:color="auto"/>
        <w:bottom w:val="none" w:sz="0" w:space="0" w:color="auto"/>
        <w:right w:val="none" w:sz="0" w:space="0" w:color="auto"/>
      </w:divBdr>
    </w:div>
    <w:div w:id="593318584">
      <w:bodyDiv w:val="1"/>
      <w:marLeft w:val="0"/>
      <w:marRight w:val="0"/>
      <w:marTop w:val="0"/>
      <w:marBottom w:val="0"/>
      <w:divBdr>
        <w:top w:val="none" w:sz="0" w:space="0" w:color="auto"/>
        <w:left w:val="none" w:sz="0" w:space="0" w:color="auto"/>
        <w:bottom w:val="none" w:sz="0" w:space="0" w:color="auto"/>
        <w:right w:val="none" w:sz="0" w:space="0" w:color="auto"/>
      </w:divBdr>
    </w:div>
    <w:div w:id="638729421">
      <w:bodyDiv w:val="1"/>
      <w:marLeft w:val="0"/>
      <w:marRight w:val="0"/>
      <w:marTop w:val="0"/>
      <w:marBottom w:val="0"/>
      <w:divBdr>
        <w:top w:val="none" w:sz="0" w:space="0" w:color="auto"/>
        <w:left w:val="none" w:sz="0" w:space="0" w:color="auto"/>
        <w:bottom w:val="none" w:sz="0" w:space="0" w:color="auto"/>
        <w:right w:val="none" w:sz="0" w:space="0" w:color="auto"/>
      </w:divBdr>
    </w:div>
    <w:div w:id="645932029">
      <w:bodyDiv w:val="1"/>
      <w:marLeft w:val="0"/>
      <w:marRight w:val="0"/>
      <w:marTop w:val="0"/>
      <w:marBottom w:val="0"/>
      <w:divBdr>
        <w:top w:val="none" w:sz="0" w:space="0" w:color="auto"/>
        <w:left w:val="none" w:sz="0" w:space="0" w:color="auto"/>
        <w:bottom w:val="none" w:sz="0" w:space="0" w:color="auto"/>
        <w:right w:val="none" w:sz="0" w:space="0" w:color="auto"/>
      </w:divBdr>
    </w:div>
    <w:div w:id="670646720">
      <w:bodyDiv w:val="1"/>
      <w:marLeft w:val="0"/>
      <w:marRight w:val="0"/>
      <w:marTop w:val="0"/>
      <w:marBottom w:val="0"/>
      <w:divBdr>
        <w:top w:val="none" w:sz="0" w:space="0" w:color="auto"/>
        <w:left w:val="none" w:sz="0" w:space="0" w:color="auto"/>
        <w:bottom w:val="none" w:sz="0" w:space="0" w:color="auto"/>
        <w:right w:val="none" w:sz="0" w:space="0" w:color="auto"/>
      </w:divBdr>
    </w:div>
    <w:div w:id="672225056">
      <w:bodyDiv w:val="1"/>
      <w:marLeft w:val="0"/>
      <w:marRight w:val="0"/>
      <w:marTop w:val="0"/>
      <w:marBottom w:val="0"/>
      <w:divBdr>
        <w:top w:val="none" w:sz="0" w:space="0" w:color="auto"/>
        <w:left w:val="none" w:sz="0" w:space="0" w:color="auto"/>
        <w:bottom w:val="none" w:sz="0" w:space="0" w:color="auto"/>
        <w:right w:val="none" w:sz="0" w:space="0" w:color="auto"/>
      </w:divBdr>
    </w:div>
    <w:div w:id="701782673">
      <w:bodyDiv w:val="1"/>
      <w:marLeft w:val="0"/>
      <w:marRight w:val="0"/>
      <w:marTop w:val="0"/>
      <w:marBottom w:val="0"/>
      <w:divBdr>
        <w:top w:val="none" w:sz="0" w:space="0" w:color="auto"/>
        <w:left w:val="none" w:sz="0" w:space="0" w:color="auto"/>
        <w:bottom w:val="none" w:sz="0" w:space="0" w:color="auto"/>
        <w:right w:val="none" w:sz="0" w:space="0" w:color="auto"/>
      </w:divBdr>
    </w:div>
    <w:div w:id="722294502">
      <w:bodyDiv w:val="1"/>
      <w:marLeft w:val="0"/>
      <w:marRight w:val="0"/>
      <w:marTop w:val="0"/>
      <w:marBottom w:val="0"/>
      <w:divBdr>
        <w:top w:val="none" w:sz="0" w:space="0" w:color="auto"/>
        <w:left w:val="none" w:sz="0" w:space="0" w:color="auto"/>
        <w:bottom w:val="none" w:sz="0" w:space="0" w:color="auto"/>
        <w:right w:val="none" w:sz="0" w:space="0" w:color="auto"/>
      </w:divBdr>
    </w:div>
    <w:div w:id="773744899">
      <w:bodyDiv w:val="1"/>
      <w:marLeft w:val="0"/>
      <w:marRight w:val="0"/>
      <w:marTop w:val="0"/>
      <w:marBottom w:val="0"/>
      <w:divBdr>
        <w:top w:val="none" w:sz="0" w:space="0" w:color="auto"/>
        <w:left w:val="none" w:sz="0" w:space="0" w:color="auto"/>
        <w:bottom w:val="none" w:sz="0" w:space="0" w:color="auto"/>
        <w:right w:val="none" w:sz="0" w:space="0" w:color="auto"/>
      </w:divBdr>
    </w:div>
    <w:div w:id="775833789">
      <w:bodyDiv w:val="1"/>
      <w:marLeft w:val="0"/>
      <w:marRight w:val="0"/>
      <w:marTop w:val="0"/>
      <w:marBottom w:val="0"/>
      <w:divBdr>
        <w:top w:val="none" w:sz="0" w:space="0" w:color="auto"/>
        <w:left w:val="none" w:sz="0" w:space="0" w:color="auto"/>
        <w:bottom w:val="none" w:sz="0" w:space="0" w:color="auto"/>
        <w:right w:val="none" w:sz="0" w:space="0" w:color="auto"/>
      </w:divBdr>
    </w:div>
    <w:div w:id="792213991">
      <w:bodyDiv w:val="1"/>
      <w:marLeft w:val="0"/>
      <w:marRight w:val="0"/>
      <w:marTop w:val="0"/>
      <w:marBottom w:val="0"/>
      <w:divBdr>
        <w:top w:val="none" w:sz="0" w:space="0" w:color="auto"/>
        <w:left w:val="none" w:sz="0" w:space="0" w:color="auto"/>
        <w:bottom w:val="none" w:sz="0" w:space="0" w:color="auto"/>
        <w:right w:val="none" w:sz="0" w:space="0" w:color="auto"/>
      </w:divBdr>
    </w:div>
    <w:div w:id="799691772">
      <w:bodyDiv w:val="1"/>
      <w:marLeft w:val="0"/>
      <w:marRight w:val="0"/>
      <w:marTop w:val="0"/>
      <w:marBottom w:val="0"/>
      <w:divBdr>
        <w:top w:val="none" w:sz="0" w:space="0" w:color="auto"/>
        <w:left w:val="none" w:sz="0" w:space="0" w:color="auto"/>
        <w:bottom w:val="none" w:sz="0" w:space="0" w:color="auto"/>
        <w:right w:val="none" w:sz="0" w:space="0" w:color="auto"/>
      </w:divBdr>
    </w:div>
    <w:div w:id="807673262">
      <w:bodyDiv w:val="1"/>
      <w:marLeft w:val="0"/>
      <w:marRight w:val="0"/>
      <w:marTop w:val="0"/>
      <w:marBottom w:val="0"/>
      <w:divBdr>
        <w:top w:val="none" w:sz="0" w:space="0" w:color="auto"/>
        <w:left w:val="none" w:sz="0" w:space="0" w:color="auto"/>
        <w:bottom w:val="none" w:sz="0" w:space="0" w:color="auto"/>
        <w:right w:val="none" w:sz="0" w:space="0" w:color="auto"/>
      </w:divBdr>
    </w:div>
    <w:div w:id="913003987">
      <w:bodyDiv w:val="1"/>
      <w:marLeft w:val="0"/>
      <w:marRight w:val="0"/>
      <w:marTop w:val="0"/>
      <w:marBottom w:val="0"/>
      <w:divBdr>
        <w:top w:val="none" w:sz="0" w:space="0" w:color="auto"/>
        <w:left w:val="none" w:sz="0" w:space="0" w:color="auto"/>
        <w:bottom w:val="none" w:sz="0" w:space="0" w:color="auto"/>
        <w:right w:val="none" w:sz="0" w:space="0" w:color="auto"/>
      </w:divBdr>
    </w:div>
    <w:div w:id="914752261">
      <w:bodyDiv w:val="1"/>
      <w:marLeft w:val="0"/>
      <w:marRight w:val="0"/>
      <w:marTop w:val="0"/>
      <w:marBottom w:val="0"/>
      <w:divBdr>
        <w:top w:val="none" w:sz="0" w:space="0" w:color="auto"/>
        <w:left w:val="none" w:sz="0" w:space="0" w:color="auto"/>
        <w:bottom w:val="none" w:sz="0" w:space="0" w:color="auto"/>
        <w:right w:val="none" w:sz="0" w:space="0" w:color="auto"/>
      </w:divBdr>
    </w:div>
    <w:div w:id="941182974">
      <w:bodyDiv w:val="1"/>
      <w:marLeft w:val="0"/>
      <w:marRight w:val="0"/>
      <w:marTop w:val="0"/>
      <w:marBottom w:val="0"/>
      <w:divBdr>
        <w:top w:val="none" w:sz="0" w:space="0" w:color="auto"/>
        <w:left w:val="none" w:sz="0" w:space="0" w:color="auto"/>
        <w:bottom w:val="none" w:sz="0" w:space="0" w:color="auto"/>
        <w:right w:val="none" w:sz="0" w:space="0" w:color="auto"/>
      </w:divBdr>
    </w:div>
    <w:div w:id="1060404153">
      <w:bodyDiv w:val="1"/>
      <w:marLeft w:val="0"/>
      <w:marRight w:val="0"/>
      <w:marTop w:val="0"/>
      <w:marBottom w:val="0"/>
      <w:divBdr>
        <w:top w:val="none" w:sz="0" w:space="0" w:color="auto"/>
        <w:left w:val="none" w:sz="0" w:space="0" w:color="auto"/>
        <w:bottom w:val="none" w:sz="0" w:space="0" w:color="auto"/>
        <w:right w:val="none" w:sz="0" w:space="0" w:color="auto"/>
      </w:divBdr>
    </w:div>
    <w:div w:id="1103457960">
      <w:bodyDiv w:val="1"/>
      <w:marLeft w:val="0"/>
      <w:marRight w:val="0"/>
      <w:marTop w:val="0"/>
      <w:marBottom w:val="0"/>
      <w:divBdr>
        <w:top w:val="none" w:sz="0" w:space="0" w:color="auto"/>
        <w:left w:val="none" w:sz="0" w:space="0" w:color="auto"/>
        <w:bottom w:val="none" w:sz="0" w:space="0" w:color="auto"/>
        <w:right w:val="none" w:sz="0" w:space="0" w:color="auto"/>
      </w:divBdr>
    </w:div>
    <w:div w:id="1107039636">
      <w:bodyDiv w:val="1"/>
      <w:marLeft w:val="0"/>
      <w:marRight w:val="0"/>
      <w:marTop w:val="0"/>
      <w:marBottom w:val="0"/>
      <w:divBdr>
        <w:top w:val="none" w:sz="0" w:space="0" w:color="auto"/>
        <w:left w:val="none" w:sz="0" w:space="0" w:color="auto"/>
        <w:bottom w:val="none" w:sz="0" w:space="0" w:color="auto"/>
        <w:right w:val="none" w:sz="0" w:space="0" w:color="auto"/>
      </w:divBdr>
    </w:div>
    <w:div w:id="1110052343">
      <w:bodyDiv w:val="1"/>
      <w:marLeft w:val="0"/>
      <w:marRight w:val="0"/>
      <w:marTop w:val="0"/>
      <w:marBottom w:val="0"/>
      <w:divBdr>
        <w:top w:val="none" w:sz="0" w:space="0" w:color="auto"/>
        <w:left w:val="none" w:sz="0" w:space="0" w:color="auto"/>
        <w:bottom w:val="none" w:sz="0" w:space="0" w:color="auto"/>
        <w:right w:val="none" w:sz="0" w:space="0" w:color="auto"/>
      </w:divBdr>
    </w:div>
    <w:div w:id="1171216908">
      <w:bodyDiv w:val="1"/>
      <w:marLeft w:val="0"/>
      <w:marRight w:val="0"/>
      <w:marTop w:val="0"/>
      <w:marBottom w:val="0"/>
      <w:divBdr>
        <w:top w:val="none" w:sz="0" w:space="0" w:color="auto"/>
        <w:left w:val="none" w:sz="0" w:space="0" w:color="auto"/>
        <w:bottom w:val="none" w:sz="0" w:space="0" w:color="auto"/>
        <w:right w:val="none" w:sz="0" w:space="0" w:color="auto"/>
      </w:divBdr>
    </w:div>
    <w:div w:id="1292639350">
      <w:bodyDiv w:val="1"/>
      <w:marLeft w:val="0"/>
      <w:marRight w:val="0"/>
      <w:marTop w:val="0"/>
      <w:marBottom w:val="0"/>
      <w:divBdr>
        <w:top w:val="none" w:sz="0" w:space="0" w:color="auto"/>
        <w:left w:val="none" w:sz="0" w:space="0" w:color="auto"/>
        <w:bottom w:val="none" w:sz="0" w:space="0" w:color="auto"/>
        <w:right w:val="none" w:sz="0" w:space="0" w:color="auto"/>
      </w:divBdr>
    </w:div>
    <w:div w:id="1344477887">
      <w:bodyDiv w:val="1"/>
      <w:marLeft w:val="0"/>
      <w:marRight w:val="0"/>
      <w:marTop w:val="0"/>
      <w:marBottom w:val="0"/>
      <w:divBdr>
        <w:top w:val="none" w:sz="0" w:space="0" w:color="auto"/>
        <w:left w:val="none" w:sz="0" w:space="0" w:color="auto"/>
        <w:bottom w:val="none" w:sz="0" w:space="0" w:color="auto"/>
        <w:right w:val="none" w:sz="0" w:space="0" w:color="auto"/>
      </w:divBdr>
    </w:div>
    <w:div w:id="1385366841">
      <w:bodyDiv w:val="1"/>
      <w:marLeft w:val="0"/>
      <w:marRight w:val="0"/>
      <w:marTop w:val="0"/>
      <w:marBottom w:val="0"/>
      <w:divBdr>
        <w:top w:val="none" w:sz="0" w:space="0" w:color="auto"/>
        <w:left w:val="none" w:sz="0" w:space="0" w:color="auto"/>
        <w:bottom w:val="none" w:sz="0" w:space="0" w:color="auto"/>
        <w:right w:val="none" w:sz="0" w:space="0" w:color="auto"/>
      </w:divBdr>
    </w:div>
    <w:div w:id="1428619694">
      <w:bodyDiv w:val="1"/>
      <w:marLeft w:val="0"/>
      <w:marRight w:val="0"/>
      <w:marTop w:val="0"/>
      <w:marBottom w:val="0"/>
      <w:divBdr>
        <w:top w:val="none" w:sz="0" w:space="0" w:color="auto"/>
        <w:left w:val="none" w:sz="0" w:space="0" w:color="auto"/>
        <w:bottom w:val="none" w:sz="0" w:space="0" w:color="auto"/>
        <w:right w:val="none" w:sz="0" w:space="0" w:color="auto"/>
      </w:divBdr>
    </w:div>
    <w:div w:id="1460563591">
      <w:bodyDiv w:val="1"/>
      <w:marLeft w:val="0"/>
      <w:marRight w:val="0"/>
      <w:marTop w:val="0"/>
      <w:marBottom w:val="0"/>
      <w:divBdr>
        <w:top w:val="none" w:sz="0" w:space="0" w:color="auto"/>
        <w:left w:val="none" w:sz="0" w:space="0" w:color="auto"/>
        <w:bottom w:val="none" w:sz="0" w:space="0" w:color="auto"/>
        <w:right w:val="none" w:sz="0" w:space="0" w:color="auto"/>
      </w:divBdr>
    </w:div>
    <w:div w:id="1466040940">
      <w:bodyDiv w:val="1"/>
      <w:marLeft w:val="0"/>
      <w:marRight w:val="0"/>
      <w:marTop w:val="0"/>
      <w:marBottom w:val="0"/>
      <w:divBdr>
        <w:top w:val="none" w:sz="0" w:space="0" w:color="auto"/>
        <w:left w:val="none" w:sz="0" w:space="0" w:color="auto"/>
        <w:bottom w:val="none" w:sz="0" w:space="0" w:color="auto"/>
        <w:right w:val="none" w:sz="0" w:space="0" w:color="auto"/>
      </w:divBdr>
    </w:div>
    <w:div w:id="1482116274">
      <w:bodyDiv w:val="1"/>
      <w:marLeft w:val="0"/>
      <w:marRight w:val="0"/>
      <w:marTop w:val="0"/>
      <w:marBottom w:val="0"/>
      <w:divBdr>
        <w:top w:val="none" w:sz="0" w:space="0" w:color="auto"/>
        <w:left w:val="none" w:sz="0" w:space="0" w:color="auto"/>
        <w:bottom w:val="none" w:sz="0" w:space="0" w:color="auto"/>
        <w:right w:val="none" w:sz="0" w:space="0" w:color="auto"/>
      </w:divBdr>
    </w:div>
    <w:div w:id="1482237237">
      <w:bodyDiv w:val="1"/>
      <w:marLeft w:val="0"/>
      <w:marRight w:val="0"/>
      <w:marTop w:val="0"/>
      <w:marBottom w:val="0"/>
      <w:divBdr>
        <w:top w:val="none" w:sz="0" w:space="0" w:color="auto"/>
        <w:left w:val="none" w:sz="0" w:space="0" w:color="auto"/>
        <w:bottom w:val="none" w:sz="0" w:space="0" w:color="auto"/>
        <w:right w:val="none" w:sz="0" w:space="0" w:color="auto"/>
      </w:divBdr>
    </w:div>
    <w:div w:id="1505700964">
      <w:bodyDiv w:val="1"/>
      <w:marLeft w:val="0"/>
      <w:marRight w:val="0"/>
      <w:marTop w:val="0"/>
      <w:marBottom w:val="0"/>
      <w:divBdr>
        <w:top w:val="none" w:sz="0" w:space="0" w:color="auto"/>
        <w:left w:val="none" w:sz="0" w:space="0" w:color="auto"/>
        <w:bottom w:val="none" w:sz="0" w:space="0" w:color="auto"/>
        <w:right w:val="none" w:sz="0" w:space="0" w:color="auto"/>
      </w:divBdr>
    </w:div>
    <w:div w:id="1534269561">
      <w:bodyDiv w:val="1"/>
      <w:marLeft w:val="0"/>
      <w:marRight w:val="0"/>
      <w:marTop w:val="0"/>
      <w:marBottom w:val="0"/>
      <w:divBdr>
        <w:top w:val="none" w:sz="0" w:space="0" w:color="auto"/>
        <w:left w:val="none" w:sz="0" w:space="0" w:color="auto"/>
        <w:bottom w:val="none" w:sz="0" w:space="0" w:color="auto"/>
        <w:right w:val="none" w:sz="0" w:space="0" w:color="auto"/>
      </w:divBdr>
    </w:div>
    <w:div w:id="1538663298">
      <w:bodyDiv w:val="1"/>
      <w:marLeft w:val="0"/>
      <w:marRight w:val="0"/>
      <w:marTop w:val="0"/>
      <w:marBottom w:val="0"/>
      <w:divBdr>
        <w:top w:val="none" w:sz="0" w:space="0" w:color="auto"/>
        <w:left w:val="none" w:sz="0" w:space="0" w:color="auto"/>
        <w:bottom w:val="none" w:sz="0" w:space="0" w:color="auto"/>
        <w:right w:val="none" w:sz="0" w:space="0" w:color="auto"/>
      </w:divBdr>
    </w:div>
    <w:div w:id="1551570845">
      <w:bodyDiv w:val="1"/>
      <w:marLeft w:val="0"/>
      <w:marRight w:val="0"/>
      <w:marTop w:val="0"/>
      <w:marBottom w:val="0"/>
      <w:divBdr>
        <w:top w:val="none" w:sz="0" w:space="0" w:color="auto"/>
        <w:left w:val="none" w:sz="0" w:space="0" w:color="auto"/>
        <w:bottom w:val="none" w:sz="0" w:space="0" w:color="auto"/>
        <w:right w:val="none" w:sz="0" w:space="0" w:color="auto"/>
      </w:divBdr>
    </w:div>
    <w:div w:id="1573849664">
      <w:bodyDiv w:val="1"/>
      <w:marLeft w:val="0"/>
      <w:marRight w:val="0"/>
      <w:marTop w:val="0"/>
      <w:marBottom w:val="0"/>
      <w:divBdr>
        <w:top w:val="none" w:sz="0" w:space="0" w:color="auto"/>
        <w:left w:val="none" w:sz="0" w:space="0" w:color="auto"/>
        <w:bottom w:val="none" w:sz="0" w:space="0" w:color="auto"/>
        <w:right w:val="none" w:sz="0" w:space="0" w:color="auto"/>
      </w:divBdr>
    </w:div>
    <w:div w:id="1600259737">
      <w:bodyDiv w:val="1"/>
      <w:marLeft w:val="0"/>
      <w:marRight w:val="0"/>
      <w:marTop w:val="0"/>
      <w:marBottom w:val="0"/>
      <w:divBdr>
        <w:top w:val="none" w:sz="0" w:space="0" w:color="auto"/>
        <w:left w:val="none" w:sz="0" w:space="0" w:color="auto"/>
        <w:bottom w:val="none" w:sz="0" w:space="0" w:color="auto"/>
        <w:right w:val="none" w:sz="0" w:space="0" w:color="auto"/>
      </w:divBdr>
    </w:div>
    <w:div w:id="1614434570">
      <w:bodyDiv w:val="1"/>
      <w:marLeft w:val="0"/>
      <w:marRight w:val="0"/>
      <w:marTop w:val="0"/>
      <w:marBottom w:val="0"/>
      <w:divBdr>
        <w:top w:val="none" w:sz="0" w:space="0" w:color="auto"/>
        <w:left w:val="none" w:sz="0" w:space="0" w:color="auto"/>
        <w:bottom w:val="none" w:sz="0" w:space="0" w:color="auto"/>
        <w:right w:val="none" w:sz="0" w:space="0" w:color="auto"/>
      </w:divBdr>
    </w:div>
    <w:div w:id="1629163709">
      <w:bodyDiv w:val="1"/>
      <w:marLeft w:val="0"/>
      <w:marRight w:val="0"/>
      <w:marTop w:val="0"/>
      <w:marBottom w:val="0"/>
      <w:divBdr>
        <w:top w:val="none" w:sz="0" w:space="0" w:color="auto"/>
        <w:left w:val="none" w:sz="0" w:space="0" w:color="auto"/>
        <w:bottom w:val="none" w:sz="0" w:space="0" w:color="auto"/>
        <w:right w:val="none" w:sz="0" w:space="0" w:color="auto"/>
      </w:divBdr>
    </w:div>
    <w:div w:id="1656450205">
      <w:bodyDiv w:val="1"/>
      <w:marLeft w:val="0"/>
      <w:marRight w:val="0"/>
      <w:marTop w:val="0"/>
      <w:marBottom w:val="0"/>
      <w:divBdr>
        <w:top w:val="none" w:sz="0" w:space="0" w:color="auto"/>
        <w:left w:val="none" w:sz="0" w:space="0" w:color="auto"/>
        <w:bottom w:val="none" w:sz="0" w:space="0" w:color="auto"/>
        <w:right w:val="none" w:sz="0" w:space="0" w:color="auto"/>
      </w:divBdr>
    </w:div>
    <w:div w:id="1667434811">
      <w:bodyDiv w:val="1"/>
      <w:marLeft w:val="0"/>
      <w:marRight w:val="0"/>
      <w:marTop w:val="0"/>
      <w:marBottom w:val="0"/>
      <w:divBdr>
        <w:top w:val="none" w:sz="0" w:space="0" w:color="auto"/>
        <w:left w:val="none" w:sz="0" w:space="0" w:color="auto"/>
        <w:bottom w:val="none" w:sz="0" w:space="0" w:color="auto"/>
        <w:right w:val="none" w:sz="0" w:space="0" w:color="auto"/>
      </w:divBdr>
    </w:div>
    <w:div w:id="1728914556">
      <w:bodyDiv w:val="1"/>
      <w:marLeft w:val="0"/>
      <w:marRight w:val="0"/>
      <w:marTop w:val="0"/>
      <w:marBottom w:val="0"/>
      <w:divBdr>
        <w:top w:val="none" w:sz="0" w:space="0" w:color="auto"/>
        <w:left w:val="none" w:sz="0" w:space="0" w:color="auto"/>
        <w:bottom w:val="none" w:sz="0" w:space="0" w:color="auto"/>
        <w:right w:val="none" w:sz="0" w:space="0" w:color="auto"/>
      </w:divBdr>
    </w:div>
    <w:div w:id="1865049972">
      <w:bodyDiv w:val="1"/>
      <w:marLeft w:val="0"/>
      <w:marRight w:val="0"/>
      <w:marTop w:val="0"/>
      <w:marBottom w:val="0"/>
      <w:divBdr>
        <w:top w:val="none" w:sz="0" w:space="0" w:color="auto"/>
        <w:left w:val="none" w:sz="0" w:space="0" w:color="auto"/>
        <w:bottom w:val="none" w:sz="0" w:space="0" w:color="auto"/>
        <w:right w:val="none" w:sz="0" w:space="0" w:color="auto"/>
      </w:divBdr>
    </w:div>
    <w:div w:id="1912740092">
      <w:bodyDiv w:val="1"/>
      <w:marLeft w:val="0"/>
      <w:marRight w:val="0"/>
      <w:marTop w:val="0"/>
      <w:marBottom w:val="0"/>
      <w:divBdr>
        <w:top w:val="none" w:sz="0" w:space="0" w:color="auto"/>
        <w:left w:val="none" w:sz="0" w:space="0" w:color="auto"/>
        <w:bottom w:val="none" w:sz="0" w:space="0" w:color="auto"/>
        <w:right w:val="none" w:sz="0" w:space="0" w:color="auto"/>
      </w:divBdr>
    </w:div>
    <w:div w:id="1918590846">
      <w:bodyDiv w:val="1"/>
      <w:marLeft w:val="0"/>
      <w:marRight w:val="0"/>
      <w:marTop w:val="0"/>
      <w:marBottom w:val="0"/>
      <w:divBdr>
        <w:top w:val="none" w:sz="0" w:space="0" w:color="auto"/>
        <w:left w:val="none" w:sz="0" w:space="0" w:color="auto"/>
        <w:bottom w:val="none" w:sz="0" w:space="0" w:color="auto"/>
        <w:right w:val="none" w:sz="0" w:space="0" w:color="auto"/>
      </w:divBdr>
    </w:div>
    <w:div w:id="1944025515">
      <w:bodyDiv w:val="1"/>
      <w:marLeft w:val="0"/>
      <w:marRight w:val="0"/>
      <w:marTop w:val="0"/>
      <w:marBottom w:val="0"/>
      <w:divBdr>
        <w:top w:val="none" w:sz="0" w:space="0" w:color="auto"/>
        <w:left w:val="none" w:sz="0" w:space="0" w:color="auto"/>
        <w:bottom w:val="none" w:sz="0" w:space="0" w:color="auto"/>
        <w:right w:val="none" w:sz="0" w:space="0" w:color="auto"/>
      </w:divBdr>
    </w:div>
    <w:div w:id="1963879927">
      <w:bodyDiv w:val="1"/>
      <w:marLeft w:val="0"/>
      <w:marRight w:val="0"/>
      <w:marTop w:val="0"/>
      <w:marBottom w:val="0"/>
      <w:divBdr>
        <w:top w:val="none" w:sz="0" w:space="0" w:color="auto"/>
        <w:left w:val="none" w:sz="0" w:space="0" w:color="auto"/>
        <w:bottom w:val="none" w:sz="0" w:space="0" w:color="auto"/>
        <w:right w:val="none" w:sz="0" w:space="0" w:color="auto"/>
      </w:divBdr>
    </w:div>
    <w:div w:id="1993947581">
      <w:bodyDiv w:val="1"/>
      <w:marLeft w:val="0"/>
      <w:marRight w:val="0"/>
      <w:marTop w:val="0"/>
      <w:marBottom w:val="0"/>
      <w:divBdr>
        <w:top w:val="none" w:sz="0" w:space="0" w:color="auto"/>
        <w:left w:val="none" w:sz="0" w:space="0" w:color="auto"/>
        <w:bottom w:val="none" w:sz="0" w:space="0" w:color="auto"/>
        <w:right w:val="none" w:sz="0" w:space="0" w:color="auto"/>
      </w:divBdr>
    </w:div>
    <w:div w:id="2037147842">
      <w:bodyDiv w:val="1"/>
      <w:marLeft w:val="0"/>
      <w:marRight w:val="0"/>
      <w:marTop w:val="0"/>
      <w:marBottom w:val="0"/>
      <w:divBdr>
        <w:top w:val="none" w:sz="0" w:space="0" w:color="auto"/>
        <w:left w:val="none" w:sz="0" w:space="0" w:color="auto"/>
        <w:bottom w:val="none" w:sz="0" w:space="0" w:color="auto"/>
        <w:right w:val="none" w:sz="0" w:space="0" w:color="auto"/>
      </w:divBdr>
    </w:div>
    <w:div w:id="2056731163">
      <w:bodyDiv w:val="1"/>
      <w:marLeft w:val="0"/>
      <w:marRight w:val="0"/>
      <w:marTop w:val="0"/>
      <w:marBottom w:val="0"/>
      <w:divBdr>
        <w:top w:val="none" w:sz="0" w:space="0" w:color="auto"/>
        <w:left w:val="none" w:sz="0" w:space="0" w:color="auto"/>
        <w:bottom w:val="none" w:sz="0" w:space="0" w:color="auto"/>
        <w:right w:val="none" w:sz="0" w:space="0" w:color="auto"/>
      </w:divBdr>
    </w:div>
    <w:div w:id="2074615057">
      <w:bodyDiv w:val="1"/>
      <w:marLeft w:val="0"/>
      <w:marRight w:val="0"/>
      <w:marTop w:val="0"/>
      <w:marBottom w:val="0"/>
      <w:divBdr>
        <w:top w:val="none" w:sz="0" w:space="0" w:color="auto"/>
        <w:left w:val="none" w:sz="0" w:space="0" w:color="auto"/>
        <w:bottom w:val="none" w:sz="0" w:space="0" w:color="auto"/>
        <w:right w:val="none" w:sz="0" w:space="0" w:color="auto"/>
      </w:divBdr>
      <w:divsChild>
        <w:div w:id="2003772942">
          <w:marLeft w:val="0"/>
          <w:marRight w:val="0"/>
          <w:marTop w:val="0"/>
          <w:marBottom w:val="0"/>
          <w:divBdr>
            <w:top w:val="none" w:sz="0" w:space="0" w:color="auto"/>
            <w:left w:val="none" w:sz="0" w:space="0" w:color="auto"/>
            <w:bottom w:val="none" w:sz="0" w:space="0" w:color="auto"/>
            <w:right w:val="none" w:sz="0" w:space="0" w:color="auto"/>
          </w:divBdr>
          <w:divsChild>
            <w:div w:id="208399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diagramQuickStyle" Target="diagrams/quickStyle1.xml"/><Relationship Id="rId42" Type="http://schemas.openxmlformats.org/officeDocument/2006/relationships/hyperlink" Target="https://www.southeastlep.com/good-governance/statement-of-accounts/" TargetMode="External"/><Relationship Id="rId47" Type="http://schemas.openxmlformats.org/officeDocument/2006/relationships/hyperlink" Target="https://www.southeastlep.com/app/uploads/2018/07/SELEP-Code-of-Conduct-for-LEP-Board-Members-June-2018.pdf" TargetMode="External"/><Relationship Id="rId63" Type="http://schemas.openxmlformats.org/officeDocument/2006/relationships/hyperlink" Target="http://cmis.essexcc.gov.uk/essexcmis5/Home.aspx" TargetMode="External"/><Relationship Id="rId68" Type="http://schemas.openxmlformats.org/officeDocument/2006/relationships/hyperlink" Target="https://www.southeastlep.com/about_us/meetings-minutes/" TargetMode="External"/><Relationship Id="rId84" Type="http://schemas.openxmlformats.org/officeDocument/2006/relationships/hyperlink" Target="https://assets.publishing.service.gov.uk/government/uploads/system/uploads/attachment_data/file/685903/The_Green_Book.pdf" TargetMode="External"/><Relationship Id="rId89" Type="http://schemas.openxmlformats.org/officeDocument/2006/relationships/hyperlink" Target="https://assets.publishing.service.gov.uk/government/uploads/system/uploads/attachment_data/file/576427/161129_Appraisal_Guidance.pdf" TargetMode="External"/><Relationship Id="rId16" Type="http://schemas.openxmlformats.org/officeDocument/2006/relationships/image" Target="media/image3.JPG"/><Relationship Id="rId11" Type="http://schemas.openxmlformats.org/officeDocument/2006/relationships/image" Target="media/image1.png"/><Relationship Id="rId32" Type="http://schemas.openxmlformats.org/officeDocument/2006/relationships/header" Target="header6.xml"/><Relationship Id="rId37" Type="http://schemas.openxmlformats.org/officeDocument/2006/relationships/hyperlink" Target="https://www.southeastlep.com/good-governance/our-policies/" TargetMode="External"/><Relationship Id="rId53" Type="http://schemas.openxmlformats.org/officeDocument/2006/relationships/hyperlink" Target="https://www.gov.uk/government/publications/guide-to-the-general-data-protection-regulation" TargetMode="External"/><Relationship Id="rId58" Type="http://schemas.openxmlformats.org/officeDocument/2006/relationships/hyperlink" Target="https://www.southeastlep.com/opportunities/" TargetMode="External"/><Relationship Id="rId74" Type="http://schemas.openxmlformats.org/officeDocument/2006/relationships/hyperlink" Target="https://www.southeastlep.com/about_us/meetings-minutes/" TargetMode="External"/><Relationship Id="rId79" Type="http://schemas.openxmlformats.org/officeDocument/2006/relationships/diagramData" Target="diagrams/data2.xml"/><Relationship Id="rId102"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www.southeastlep.com/independent-technical-evaluation-lgf/" TargetMode="External"/><Relationship Id="rId95" Type="http://schemas.openxmlformats.org/officeDocument/2006/relationships/hyperlink" Target="https://www.southeastlep.com/about_us/meetings-minutes/" TargetMode="External"/><Relationship Id="rId22" Type="http://schemas.openxmlformats.org/officeDocument/2006/relationships/diagramColors" Target="diagrams/colors1.xml"/><Relationship Id="rId27" Type="http://schemas.openxmlformats.org/officeDocument/2006/relationships/hyperlink" Target="https://assets.publishing.service.gov.uk/government/uploads/system/uploads/attachment_data/file/768356/National_Local_Growth_Assurance_Framework.pdf" TargetMode="External"/><Relationship Id="rId43" Type="http://schemas.openxmlformats.org/officeDocument/2006/relationships/hyperlink" Target="https://www.cipfa.org/policy-and-guidance/reports/principles-for-section-151-officers-working-with-leps" TargetMode="External"/><Relationship Id="rId48" Type="http://schemas.openxmlformats.org/officeDocument/2006/relationships/hyperlink" Target="https://www.southeastlep.com/good-governance/our-policies/" TargetMode="External"/><Relationship Id="rId64" Type="http://schemas.openxmlformats.org/officeDocument/2006/relationships/hyperlink" Target="http://cmis.essexcc.gov.uk/essexcmis5/Home.aspx" TargetMode="External"/><Relationship Id="rId69" Type="http://schemas.openxmlformats.org/officeDocument/2006/relationships/hyperlink" Target="https://www.southeastlep.com/about_us/meetings-minutes/" TargetMode="External"/><Relationship Id="rId80" Type="http://schemas.openxmlformats.org/officeDocument/2006/relationships/diagramLayout" Target="diagrams/layout2.xml"/><Relationship Id="rId85" Type="http://schemas.openxmlformats.org/officeDocument/2006/relationships/hyperlink" Target="https://www.southeastlep.com/opportunities/sector-support-fund/" TargetMode="External"/><Relationship Id="rId12" Type="http://schemas.openxmlformats.org/officeDocument/2006/relationships/image" Target="media/image2.png"/><Relationship Id="rId17" Type="http://schemas.openxmlformats.org/officeDocument/2006/relationships/hyperlink" Target="https://www.southeastlep.com/good-governance/our-policies/" TargetMode="External"/><Relationship Id="rId25" Type="http://schemas.openxmlformats.org/officeDocument/2006/relationships/footer" Target="footer1.xml"/><Relationship Id="rId33" Type="http://schemas.openxmlformats.org/officeDocument/2006/relationships/hyperlink" Target="https://www.southeastlep.com/about_us/how-we-work/federated-boards/" TargetMode="External"/><Relationship Id="rId38" Type="http://schemas.openxmlformats.org/officeDocument/2006/relationships/hyperlink" Target="https://www.southeastlep.com/open-and-transparent/" TargetMode="External"/><Relationship Id="rId46" Type="http://schemas.openxmlformats.org/officeDocument/2006/relationships/hyperlink" Target="http://intranet.essex.gov.uk/Documents/Code_of_conduct.pdf" TargetMode="External"/><Relationship Id="rId59" Type="http://schemas.openxmlformats.org/officeDocument/2006/relationships/hyperlink" Target="https://www.southeastlep.com/contact/" TargetMode="External"/><Relationship Id="rId67" Type="http://schemas.openxmlformats.org/officeDocument/2006/relationships/hyperlink" Target="https://www.southeastlep.com/about_us/meetings-minutes/" TargetMode="External"/><Relationship Id="rId20" Type="http://schemas.openxmlformats.org/officeDocument/2006/relationships/diagramLayout" Target="diagrams/layout1.xml"/><Relationship Id="rId41" Type="http://schemas.openxmlformats.org/officeDocument/2006/relationships/hyperlink" Target="https://www.southeastlep.com/open-and-transparent/" TargetMode="External"/><Relationship Id="rId54" Type="http://schemas.openxmlformats.org/officeDocument/2006/relationships/hyperlink" Target="http://www.legislation.gov.uk/ukpga/2018/12/contents/enacted" TargetMode="External"/><Relationship Id="rId62" Type="http://schemas.openxmlformats.org/officeDocument/2006/relationships/hyperlink" Target="http://www.southeastlep.com/" TargetMode="External"/><Relationship Id="rId70" Type="http://schemas.openxmlformats.org/officeDocument/2006/relationships/hyperlink" Target="https://www.southeastlep.com/good-governance/our-policies/" TargetMode="External"/><Relationship Id="rId75" Type="http://schemas.openxmlformats.org/officeDocument/2006/relationships/hyperlink" Target="https://www.southeastlep.com/about_us/meetings-minutes/" TargetMode="External"/><Relationship Id="rId83" Type="http://schemas.microsoft.com/office/2007/relationships/diagramDrawing" Target="diagrams/drawing2.xml"/><Relationship Id="rId88" Type="http://schemas.openxmlformats.org/officeDocument/2006/relationships/hyperlink" Target="https://www.gov.uk/guidance/transport-analysis-guidance-webtag" TargetMode="External"/><Relationship Id="rId91" Type="http://schemas.openxmlformats.org/officeDocument/2006/relationships/hyperlink" Target="https://www.gov.uk/guidance/transport-analysis-guidance-webtag" TargetMode="External"/><Relationship Id="rId96" Type="http://schemas.openxmlformats.org/officeDocument/2006/relationships/hyperlink" Target="https://www.southeastlep.com/about_us/how-we-award-funding/project-prioritisation-lg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outheastlep.com/good-governance/our-policies/" TargetMode="External"/><Relationship Id="rId23" Type="http://schemas.microsoft.com/office/2007/relationships/diagramDrawing" Target="diagrams/drawing1.xml"/><Relationship Id="rId28" Type="http://schemas.openxmlformats.org/officeDocument/2006/relationships/hyperlink" Target="https://assets.publishing.service.gov.uk/government/uploads/system/uploads/attachment_data/file/679430/LEP_Governance_and_Transparency_Best_Practice_Guidance.pdf" TargetMode="External"/><Relationship Id="rId36" Type="http://schemas.openxmlformats.org/officeDocument/2006/relationships/hyperlink" Target="https://www.southeastlep.com/about_us/how-we-work/investment-panel/" TargetMode="External"/><Relationship Id="rId49" Type="http://schemas.openxmlformats.org/officeDocument/2006/relationships/hyperlink" Target="https://www.southeastlep.com/about_us/meetings-minutes/" TargetMode="External"/><Relationship Id="rId57" Type="http://schemas.openxmlformats.org/officeDocument/2006/relationships/hyperlink" Target="https://www.southeastlep.com/our-delivery/capital_investment/" TargetMode="External"/><Relationship Id="rId10" Type="http://schemas.openxmlformats.org/officeDocument/2006/relationships/endnotes" Target="endnotes.xml"/><Relationship Id="rId31" Type="http://schemas.openxmlformats.org/officeDocument/2006/relationships/hyperlink" Target="https://assets.publishing.service.gov.uk/government/uploads/system/uploads/attachment_data/file/728058/Strengthened_Local_Enterprise_Partnerships.pdf" TargetMode="External"/><Relationship Id="rId44" Type="http://schemas.openxmlformats.org/officeDocument/2006/relationships/hyperlink" Target="http://intranet.essex.gov.uk/Documents/POLICY_Financial_regulations_and_scheme_of_delegation_for_financial_management.pdf" TargetMode="External"/><Relationship Id="rId52" Type="http://schemas.openxmlformats.org/officeDocument/2006/relationships/hyperlink" Target="mailto:LEPPolicy@Communities.gsi.gov.uk" TargetMode="External"/><Relationship Id="rId60" Type="http://schemas.openxmlformats.org/officeDocument/2006/relationships/hyperlink" Target="https://www.southeastlep.com/published-information/" TargetMode="External"/><Relationship Id="rId65" Type="http://schemas.openxmlformats.org/officeDocument/2006/relationships/header" Target="header8.xml"/><Relationship Id="rId73" Type="http://schemas.openxmlformats.org/officeDocument/2006/relationships/hyperlink" Target="https://www.southeastlep.com/open-and-transparent/" TargetMode="External"/><Relationship Id="rId78" Type="http://schemas.openxmlformats.org/officeDocument/2006/relationships/header" Target="header9.xml"/><Relationship Id="rId81" Type="http://schemas.openxmlformats.org/officeDocument/2006/relationships/diagramQuickStyle" Target="diagrams/quickStyle2.xml"/><Relationship Id="rId86" Type="http://schemas.openxmlformats.org/officeDocument/2006/relationships/hyperlink" Target="https://www.southeastlep.com/opportunities/sector-support-fund/" TargetMode="External"/><Relationship Id="rId94" Type="http://schemas.openxmlformats.org/officeDocument/2006/relationships/hyperlink" Target="https://www.southeastlep.com/app/uploads/2019/05/Terms-of-Reference-Programme-Consideration-Meeting-May-2019-Agreed.pdf" TargetMode="External"/><Relationship Id="rId99" Type="http://schemas.openxmlformats.org/officeDocument/2006/relationships/footer" Target="footer2.xml"/><Relationship Id="rId10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image" Target="media/image4.JPG"/><Relationship Id="rId39" Type="http://schemas.openxmlformats.org/officeDocument/2006/relationships/hyperlink" Target="https://www.southeastlep.com/published-information/" TargetMode="External"/><Relationship Id="rId34" Type="http://schemas.openxmlformats.org/officeDocument/2006/relationships/hyperlink" Target="https://www.southeastlep.com/good-governance/our-policies/" TargetMode="External"/><Relationship Id="rId50" Type="http://schemas.openxmlformats.org/officeDocument/2006/relationships/hyperlink" Target="https://www.southeastlep.com/good-governance/our-policies/" TargetMode="External"/><Relationship Id="rId55" Type="http://schemas.openxmlformats.org/officeDocument/2006/relationships/hyperlink" Target="https://www.southeastlep.com/" TargetMode="External"/><Relationship Id="rId76" Type="http://schemas.openxmlformats.org/officeDocument/2006/relationships/hyperlink" Target="https://www.southeastlep.com/about_us/meetings-minutes/" TargetMode="External"/><Relationship Id="rId97" Type="http://schemas.openxmlformats.org/officeDocument/2006/relationships/header" Target="header10.xml"/><Relationship Id="rId7" Type="http://schemas.openxmlformats.org/officeDocument/2006/relationships/settings" Target="settings.xml"/><Relationship Id="rId71" Type="http://schemas.openxmlformats.org/officeDocument/2006/relationships/hyperlink" Target="https://www.southeastlep.com/good-governance/our-policies/" TargetMode="External"/><Relationship Id="rId92" Type="http://schemas.openxmlformats.org/officeDocument/2006/relationships/hyperlink" Target="https://data.gov.uk/dataset/11bc7aaf-ddf6-4133-a91d-84e6f20a663e/national-trip-end-model-ntem" TargetMode="External"/><Relationship Id="rId2" Type="http://schemas.openxmlformats.org/officeDocument/2006/relationships/customXml" Target="../customXml/item2.xml"/><Relationship Id="rId29" Type="http://schemas.openxmlformats.org/officeDocument/2006/relationships/hyperlink" Target="https://www.southeastlep.com/good-governance/our-policies/" TargetMode="External"/><Relationship Id="rId24" Type="http://schemas.openxmlformats.org/officeDocument/2006/relationships/header" Target="header3.xml"/><Relationship Id="rId40" Type="http://schemas.openxmlformats.org/officeDocument/2006/relationships/hyperlink" Target="https://www.southeastlep.com/about_us/meetings-minutes/" TargetMode="External"/><Relationship Id="rId45" Type="http://schemas.openxmlformats.org/officeDocument/2006/relationships/header" Target="header7.xml"/><Relationship Id="rId66" Type="http://schemas.openxmlformats.org/officeDocument/2006/relationships/hyperlink" Target="https://www.southeastlep.com/good-governance/our-policies/" TargetMode="External"/><Relationship Id="rId87" Type="http://schemas.openxmlformats.org/officeDocument/2006/relationships/hyperlink" Target="https://www.southeastlep.com/opportunities/sector-support-fund/" TargetMode="External"/><Relationship Id="rId61" Type="http://schemas.openxmlformats.org/officeDocument/2006/relationships/hyperlink" Target="https://www.southeastlep.com/good-governance/our-policies/" TargetMode="External"/><Relationship Id="rId82" Type="http://schemas.openxmlformats.org/officeDocument/2006/relationships/diagramColors" Target="diagrams/colors2.xml"/><Relationship Id="rId19" Type="http://schemas.openxmlformats.org/officeDocument/2006/relationships/diagramData" Target="diagrams/data1.xml"/><Relationship Id="rId14" Type="http://schemas.openxmlformats.org/officeDocument/2006/relationships/header" Target="header2.xml"/><Relationship Id="rId30" Type="http://schemas.openxmlformats.org/officeDocument/2006/relationships/header" Target="header5.xml"/><Relationship Id="rId35" Type="http://schemas.openxmlformats.org/officeDocument/2006/relationships/hyperlink" Target="https://www.southeastlep.com/good-governance/our-policies/" TargetMode="External"/><Relationship Id="rId56" Type="http://schemas.openxmlformats.org/officeDocument/2006/relationships/hyperlink" Target="https://www.southeastlep.com/our-delivery/capital_investment/" TargetMode="External"/><Relationship Id="rId77" Type="http://schemas.openxmlformats.org/officeDocument/2006/relationships/hyperlink" Target="https://www.southeastlep.com/good-governance/our-policies/" TargetMode="External"/><Relationship Id="rId100"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southeastlep.com/good-governance/our-policies/" TargetMode="External"/><Relationship Id="rId72" Type="http://schemas.openxmlformats.org/officeDocument/2006/relationships/hyperlink" Target="https://www.southeastlep.com/about_us/meetings-minutes/" TargetMode="External"/><Relationship Id="rId93" Type="http://schemas.openxmlformats.org/officeDocument/2006/relationships/hyperlink" Target="https://www.southeastlep.com/about_us/meetings-minutes/" TargetMode="External"/><Relationship Id="rId98" Type="http://schemas.openxmlformats.org/officeDocument/2006/relationships/header" Target="header11.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2B6AE8-E97C-4A94-A52D-EB7A61DB416D}"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en-GB"/>
        </a:p>
      </dgm:t>
    </dgm:pt>
    <dgm:pt modelId="{C001118E-2336-4E4F-91B2-DACDC3DA0A6B}">
      <dgm:prSet phldrT="[Text]"/>
      <dgm:spPr/>
      <dgm:t>
        <a:bodyPr/>
        <a:lstStyle/>
        <a:p>
          <a:r>
            <a:rPr lang="en-GB"/>
            <a:t>Open call for projects, led by Federated Areas</a:t>
          </a:r>
        </a:p>
      </dgm:t>
    </dgm:pt>
    <dgm:pt modelId="{62C2D7C3-1606-4498-89E1-F0859CD24DD6}" type="parTrans" cxnId="{C7699334-ADD7-454C-93F8-987B0390BB75}">
      <dgm:prSet/>
      <dgm:spPr/>
      <dgm:t>
        <a:bodyPr/>
        <a:lstStyle/>
        <a:p>
          <a:endParaRPr lang="en-GB"/>
        </a:p>
      </dgm:t>
    </dgm:pt>
    <dgm:pt modelId="{E12085B4-86E8-4649-8A9B-72D0F8AF0A97}" type="sibTrans" cxnId="{C7699334-ADD7-454C-93F8-987B0390BB75}">
      <dgm:prSet/>
      <dgm:spPr/>
      <dgm:t>
        <a:bodyPr/>
        <a:lstStyle/>
        <a:p>
          <a:endParaRPr lang="en-GB"/>
        </a:p>
      </dgm:t>
    </dgm:pt>
    <dgm:pt modelId="{5FA442D9-4D46-4021-863F-A677B7EB7AB2}">
      <dgm:prSet phldrT="[Text]"/>
      <dgm:spPr/>
      <dgm:t>
        <a:bodyPr/>
        <a:lstStyle/>
        <a:p>
          <a:r>
            <a:rPr lang="en-GB"/>
            <a:t>Initial sifting and prioritisation by the Federated Board based on Strategic Fit</a:t>
          </a:r>
        </a:p>
      </dgm:t>
    </dgm:pt>
    <dgm:pt modelId="{07D5D40E-7AFF-4337-B2AC-9D57DF2C028E}" type="parTrans" cxnId="{03070182-D81B-4724-A575-3F406C853208}">
      <dgm:prSet/>
      <dgm:spPr/>
      <dgm:t>
        <a:bodyPr/>
        <a:lstStyle/>
        <a:p>
          <a:endParaRPr lang="en-GB"/>
        </a:p>
      </dgm:t>
    </dgm:pt>
    <dgm:pt modelId="{707BDDF2-F3FD-4816-9FE2-C3B0A0AE2A33}" type="sibTrans" cxnId="{03070182-D81B-4724-A575-3F406C853208}">
      <dgm:prSet/>
      <dgm:spPr/>
      <dgm:t>
        <a:bodyPr/>
        <a:lstStyle/>
        <a:p>
          <a:endParaRPr lang="en-GB"/>
        </a:p>
      </dgm:t>
    </dgm:pt>
    <dgm:pt modelId="{D5C04D66-1E63-432A-9282-31E3E3FDE168}">
      <dgm:prSet phldrT="[Text]"/>
      <dgm:spPr/>
      <dgm:t>
        <a:bodyPr/>
        <a:lstStyle/>
        <a:p>
          <a:r>
            <a:rPr lang="en-GB"/>
            <a:t>Development of business cases for projects</a:t>
          </a:r>
        </a:p>
      </dgm:t>
    </dgm:pt>
    <dgm:pt modelId="{CE3106C8-317D-46DA-A6D3-1A06361EF78E}" type="parTrans" cxnId="{C0CBC46E-E8E2-433F-81EE-53E14E9ACCA4}">
      <dgm:prSet/>
      <dgm:spPr/>
      <dgm:t>
        <a:bodyPr/>
        <a:lstStyle/>
        <a:p>
          <a:endParaRPr lang="en-GB"/>
        </a:p>
      </dgm:t>
    </dgm:pt>
    <dgm:pt modelId="{3C63DAC4-D95B-412B-89D2-F64A9C84EA4F}" type="sibTrans" cxnId="{C0CBC46E-E8E2-433F-81EE-53E14E9ACCA4}">
      <dgm:prSet/>
      <dgm:spPr/>
      <dgm:t>
        <a:bodyPr/>
        <a:lstStyle/>
        <a:p>
          <a:endParaRPr lang="en-GB"/>
        </a:p>
      </dgm:t>
    </dgm:pt>
    <dgm:pt modelId="{FCB3A730-5158-4D62-AFD0-E2B0964C29AD}">
      <dgm:prSet phldrT="[Text]"/>
      <dgm:spPr/>
      <dgm:t>
        <a:bodyPr/>
        <a:lstStyle/>
        <a:p>
          <a:r>
            <a:rPr lang="en-GB"/>
            <a:t>Assessment of business case by Independent Technical Evaluator</a:t>
          </a:r>
        </a:p>
      </dgm:t>
    </dgm:pt>
    <dgm:pt modelId="{E8CF867D-0055-4AC6-917F-437A2B22255F}" type="parTrans" cxnId="{2200D3EC-7428-4F12-A0A0-6BADECD2CA2F}">
      <dgm:prSet/>
      <dgm:spPr/>
      <dgm:t>
        <a:bodyPr/>
        <a:lstStyle/>
        <a:p>
          <a:endParaRPr lang="en-GB"/>
        </a:p>
      </dgm:t>
    </dgm:pt>
    <dgm:pt modelId="{70118507-D0E9-4410-8396-C383ABA73C07}" type="sibTrans" cxnId="{2200D3EC-7428-4F12-A0A0-6BADECD2CA2F}">
      <dgm:prSet/>
      <dgm:spPr/>
      <dgm:t>
        <a:bodyPr/>
        <a:lstStyle/>
        <a:p>
          <a:endParaRPr lang="en-GB"/>
        </a:p>
      </dgm:t>
    </dgm:pt>
    <dgm:pt modelId="{B8F000AF-45F1-4B8D-B814-B53327D3A611}">
      <dgm:prSet phldrT="[Text]"/>
      <dgm:spPr/>
      <dgm:t>
        <a:bodyPr/>
        <a:lstStyle/>
        <a:p>
          <a:r>
            <a:rPr lang="en-GB"/>
            <a:t>Prioritisation of projects by the Investment Panel with consideration for Federated Board priorities</a:t>
          </a:r>
        </a:p>
      </dgm:t>
    </dgm:pt>
    <dgm:pt modelId="{2C3843AD-65EC-4437-831C-6BE1D3208724}" type="parTrans" cxnId="{0FBC1CA1-B978-4AD0-BD8B-3D48DAB12DD0}">
      <dgm:prSet/>
      <dgm:spPr/>
      <dgm:t>
        <a:bodyPr/>
        <a:lstStyle/>
        <a:p>
          <a:endParaRPr lang="en-GB"/>
        </a:p>
      </dgm:t>
    </dgm:pt>
    <dgm:pt modelId="{C883AB39-3077-412C-B61E-B93061EEE70E}" type="sibTrans" cxnId="{0FBC1CA1-B978-4AD0-BD8B-3D48DAB12DD0}">
      <dgm:prSet/>
      <dgm:spPr/>
      <dgm:t>
        <a:bodyPr/>
        <a:lstStyle/>
        <a:p>
          <a:endParaRPr lang="en-GB"/>
        </a:p>
      </dgm:t>
    </dgm:pt>
    <dgm:pt modelId="{4424B6C4-D08C-4FB5-BAB3-2142685A085B}">
      <dgm:prSet phldrT="[Text]"/>
      <dgm:spPr/>
      <dgm:t>
        <a:bodyPr/>
        <a:lstStyle/>
        <a:p>
          <a:r>
            <a:rPr lang="en-GB"/>
            <a:t>Finalising business case and ITE process</a:t>
          </a:r>
        </a:p>
      </dgm:t>
    </dgm:pt>
    <dgm:pt modelId="{AF6F7489-B96F-4A94-B238-27DD66743AA9}" type="parTrans" cxnId="{5F82B019-A234-4A02-8905-F4645B101359}">
      <dgm:prSet/>
      <dgm:spPr/>
      <dgm:t>
        <a:bodyPr/>
        <a:lstStyle/>
        <a:p>
          <a:endParaRPr lang="en-GB"/>
        </a:p>
      </dgm:t>
    </dgm:pt>
    <dgm:pt modelId="{031C7D7A-C988-4E3D-81F2-5C3C459088C5}" type="sibTrans" cxnId="{5F82B019-A234-4A02-8905-F4645B101359}">
      <dgm:prSet/>
      <dgm:spPr/>
      <dgm:t>
        <a:bodyPr/>
        <a:lstStyle/>
        <a:p>
          <a:endParaRPr lang="en-GB"/>
        </a:p>
      </dgm:t>
    </dgm:pt>
    <dgm:pt modelId="{795EC36F-0D42-4FF0-A316-0E573F028B77}">
      <dgm:prSet phldrT="[Text]"/>
      <dgm:spPr/>
      <dgm:t>
        <a:bodyPr/>
        <a:lstStyle/>
        <a:p>
          <a:r>
            <a:rPr lang="en-GB"/>
            <a:t>Funding decision by the Accountability Board</a:t>
          </a:r>
        </a:p>
      </dgm:t>
    </dgm:pt>
    <dgm:pt modelId="{4D9435E0-8902-45F0-BCD2-52FE16FC24E6}" type="parTrans" cxnId="{0F9346A1-FB9B-4C0D-9971-E6D8B3EEEC28}">
      <dgm:prSet/>
      <dgm:spPr/>
      <dgm:t>
        <a:bodyPr/>
        <a:lstStyle/>
        <a:p>
          <a:endParaRPr lang="en-GB"/>
        </a:p>
      </dgm:t>
    </dgm:pt>
    <dgm:pt modelId="{96D915E4-6D16-43C3-B74A-68AEA4DE6AE7}" type="sibTrans" cxnId="{0F9346A1-FB9B-4C0D-9971-E6D8B3EEEC28}">
      <dgm:prSet/>
      <dgm:spPr/>
      <dgm:t>
        <a:bodyPr/>
        <a:lstStyle/>
        <a:p>
          <a:endParaRPr lang="en-GB"/>
        </a:p>
      </dgm:t>
    </dgm:pt>
    <dgm:pt modelId="{10381C1A-861A-4C21-8726-DD802E8E1403}">
      <dgm:prSet phldrT="[Text]"/>
      <dgm:spPr/>
      <dgm:t>
        <a:bodyPr/>
        <a:lstStyle/>
        <a:p>
          <a:r>
            <a:rPr lang="en-GB"/>
            <a:t>Agreement put in place with the Accountable Body</a:t>
          </a:r>
        </a:p>
      </dgm:t>
    </dgm:pt>
    <dgm:pt modelId="{C1FFA46A-29A8-45ED-93CC-AF7F172815B2}" type="parTrans" cxnId="{81AC8505-4DE6-419E-8037-7E36A1832210}">
      <dgm:prSet/>
      <dgm:spPr/>
      <dgm:t>
        <a:bodyPr/>
        <a:lstStyle/>
        <a:p>
          <a:endParaRPr lang="en-GB"/>
        </a:p>
      </dgm:t>
    </dgm:pt>
    <dgm:pt modelId="{35F550B2-D10A-490F-B396-9F641FF6B914}" type="sibTrans" cxnId="{81AC8505-4DE6-419E-8037-7E36A1832210}">
      <dgm:prSet/>
      <dgm:spPr/>
      <dgm:t>
        <a:bodyPr/>
        <a:lstStyle/>
        <a:p>
          <a:endParaRPr lang="en-GB"/>
        </a:p>
      </dgm:t>
    </dgm:pt>
    <dgm:pt modelId="{F999F827-ABE3-45F2-86DC-71E4815E5F9E}" type="pres">
      <dgm:prSet presAssocID="{052B6AE8-E97C-4A94-A52D-EB7A61DB416D}" presName="Name0" presStyleCnt="0">
        <dgm:presLayoutVars>
          <dgm:dir/>
          <dgm:animLvl val="lvl"/>
          <dgm:resizeHandles val="exact"/>
        </dgm:presLayoutVars>
      </dgm:prSet>
      <dgm:spPr/>
    </dgm:pt>
    <dgm:pt modelId="{89C68A5F-0366-4801-B34D-EDBD29B61787}" type="pres">
      <dgm:prSet presAssocID="{10381C1A-861A-4C21-8726-DD802E8E1403}" presName="boxAndChildren" presStyleCnt="0"/>
      <dgm:spPr/>
    </dgm:pt>
    <dgm:pt modelId="{4ADDB4C0-987C-46D8-9DD3-E99929EB2A3D}" type="pres">
      <dgm:prSet presAssocID="{10381C1A-861A-4C21-8726-DD802E8E1403}" presName="parentTextBox" presStyleLbl="node1" presStyleIdx="0" presStyleCnt="8"/>
      <dgm:spPr/>
    </dgm:pt>
    <dgm:pt modelId="{2E28F556-61E6-4A00-A901-8EABC1774160}" type="pres">
      <dgm:prSet presAssocID="{96D915E4-6D16-43C3-B74A-68AEA4DE6AE7}" presName="sp" presStyleCnt="0"/>
      <dgm:spPr/>
    </dgm:pt>
    <dgm:pt modelId="{D820F748-F94F-4D0E-B75B-87A6579FA810}" type="pres">
      <dgm:prSet presAssocID="{795EC36F-0D42-4FF0-A316-0E573F028B77}" presName="arrowAndChildren" presStyleCnt="0"/>
      <dgm:spPr/>
    </dgm:pt>
    <dgm:pt modelId="{124FF3B7-E3FA-448F-9FB3-5D4CC834A249}" type="pres">
      <dgm:prSet presAssocID="{795EC36F-0D42-4FF0-A316-0E573F028B77}" presName="parentTextArrow" presStyleLbl="node1" presStyleIdx="1" presStyleCnt="8"/>
      <dgm:spPr/>
    </dgm:pt>
    <dgm:pt modelId="{6D92DC9F-6955-4566-8EC4-B7B6665F0B46}" type="pres">
      <dgm:prSet presAssocID="{031C7D7A-C988-4E3D-81F2-5C3C459088C5}" presName="sp" presStyleCnt="0"/>
      <dgm:spPr/>
    </dgm:pt>
    <dgm:pt modelId="{07C3FB54-A56A-460B-8D8D-D218DA6F3AF8}" type="pres">
      <dgm:prSet presAssocID="{4424B6C4-D08C-4FB5-BAB3-2142685A085B}" presName="arrowAndChildren" presStyleCnt="0"/>
      <dgm:spPr/>
    </dgm:pt>
    <dgm:pt modelId="{77C861C2-0B2C-42CA-A11B-FB23884C20A8}" type="pres">
      <dgm:prSet presAssocID="{4424B6C4-D08C-4FB5-BAB3-2142685A085B}" presName="parentTextArrow" presStyleLbl="node1" presStyleIdx="2" presStyleCnt="8"/>
      <dgm:spPr/>
    </dgm:pt>
    <dgm:pt modelId="{C395629D-B052-4639-A131-BAD258D7CE90}" type="pres">
      <dgm:prSet presAssocID="{C883AB39-3077-412C-B61E-B93061EEE70E}" presName="sp" presStyleCnt="0"/>
      <dgm:spPr/>
    </dgm:pt>
    <dgm:pt modelId="{AAAEBD41-FBB8-4BDD-A45C-3AB00781D15B}" type="pres">
      <dgm:prSet presAssocID="{B8F000AF-45F1-4B8D-B814-B53327D3A611}" presName="arrowAndChildren" presStyleCnt="0"/>
      <dgm:spPr/>
    </dgm:pt>
    <dgm:pt modelId="{8CDB9076-860C-4DC8-BA85-5CED2CEBCAE9}" type="pres">
      <dgm:prSet presAssocID="{B8F000AF-45F1-4B8D-B814-B53327D3A611}" presName="parentTextArrow" presStyleLbl="node1" presStyleIdx="3" presStyleCnt="8"/>
      <dgm:spPr/>
    </dgm:pt>
    <dgm:pt modelId="{2084024E-2335-4BE5-8957-CA96E3B5CB61}" type="pres">
      <dgm:prSet presAssocID="{70118507-D0E9-4410-8396-C383ABA73C07}" presName="sp" presStyleCnt="0"/>
      <dgm:spPr/>
    </dgm:pt>
    <dgm:pt modelId="{182AF18E-BB8E-46DB-AD5A-07E99EBB7644}" type="pres">
      <dgm:prSet presAssocID="{FCB3A730-5158-4D62-AFD0-E2B0964C29AD}" presName="arrowAndChildren" presStyleCnt="0"/>
      <dgm:spPr/>
    </dgm:pt>
    <dgm:pt modelId="{971FE996-8EE1-4FFC-9A5F-6BD4F7EDCAD1}" type="pres">
      <dgm:prSet presAssocID="{FCB3A730-5158-4D62-AFD0-E2B0964C29AD}" presName="parentTextArrow" presStyleLbl="node1" presStyleIdx="4" presStyleCnt="8"/>
      <dgm:spPr/>
    </dgm:pt>
    <dgm:pt modelId="{4EE3C1FF-3A65-413C-B4B3-287AAEF3B277}" type="pres">
      <dgm:prSet presAssocID="{3C63DAC4-D95B-412B-89D2-F64A9C84EA4F}" presName="sp" presStyleCnt="0"/>
      <dgm:spPr/>
    </dgm:pt>
    <dgm:pt modelId="{13F22F75-CD17-4082-B4CB-224EDD745CEC}" type="pres">
      <dgm:prSet presAssocID="{D5C04D66-1E63-432A-9282-31E3E3FDE168}" presName="arrowAndChildren" presStyleCnt="0"/>
      <dgm:spPr/>
    </dgm:pt>
    <dgm:pt modelId="{1779243B-B0A0-42AD-A910-AEB20E8D4045}" type="pres">
      <dgm:prSet presAssocID="{D5C04D66-1E63-432A-9282-31E3E3FDE168}" presName="parentTextArrow" presStyleLbl="node1" presStyleIdx="5" presStyleCnt="8"/>
      <dgm:spPr/>
    </dgm:pt>
    <dgm:pt modelId="{9B63C551-C01B-4204-9F81-F109F4AF119A}" type="pres">
      <dgm:prSet presAssocID="{707BDDF2-F3FD-4816-9FE2-C3B0A0AE2A33}" presName="sp" presStyleCnt="0"/>
      <dgm:spPr/>
    </dgm:pt>
    <dgm:pt modelId="{81568CCC-8EFD-4C32-8958-A9F4FFCE5B66}" type="pres">
      <dgm:prSet presAssocID="{5FA442D9-4D46-4021-863F-A677B7EB7AB2}" presName="arrowAndChildren" presStyleCnt="0"/>
      <dgm:spPr/>
    </dgm:pt>
    <dgm:pt modelId="{2CBD11D5-281E-4B96-914F-C0F4C24EDBFF}" type="pres">
      <dgm:prSet presAssocID="{5FA442D9-4D46-4021-863F-A677B7EB7AB2}" presName="parentTextArrow" presStyleLbl="node1" presStyleIdx="6" presStyleCnt="8"/>
      <dgm:spPr/>
    </dgm:pt>
    <dgm:pt modelId="{C7C34136-3591-4B66-B71F-6827A60F6099}" type="pres">
      <dgm:prSet presAssocID="{E12085B4-86E8-4649-8A9B-72D0F8AF0A97}" presName="sp" presStyleCnt="0"/>
      <dgm:spPr/>
    </dgm:pt>
    <dgm:pt modelId="{2B1F5D13-B75A-46DE-B9D0-9369B7C9C937}" type="pres">
      <dgm:prSet presAssocID="{C001118E-2336-4E4F-91B2-DACDC3DA0A6B}" presName="arrowAndChildren" presStyleCnt="0"/>
      <dgm:spPr/>
    </dgm:pt>
    <dgm:pt modelId="{AA2697AD-6A9A-4A50-A4C5-C1B7DBD2654A}" type="pres">
      <dgm:prSet presAssocID="{C001118E-2336-4E4F-91B2-DACDC3DA0A6B}" presName="parentTextArrow" presStyleLbl="node1" presStyleIdx="7" presStyleCnt="8"/>
      <dgm:spPr/>
    </dgm:pt>
  </dgm:ptLst>
  <dgm:cxnLst>
    <dgm:cxn modelId="{81AC8505-4DE6-419E-8037-7E36A1832210}" srcId="{052B6AE8-E97C-4A94-A52D-EB7A61DB416D}" destId="{10381C1A-861A-4C21-8726-DD802E8E1403}" srcOrd="7" destOrd="0" parTransId="{C1FFA46A-29A8-45ED-93CC-AF7F172815B2}" sibTransId="{35F550B2-D10A-490F-B396-9F641FF6B914}"/>
    <dgm:cxn modelId="{5F82B019-A234-4A02-8905-F4645B101359}" srcId="{052B6AE8-E97C-4A94-A52D-EB7A61DB416D}" destId="{4424B6C4-D08C-4FB5-BAB3-2142685A085B}" srcOrd="5" destOrd="0" parTransId="{AF6F7489-B96F-4A94-B238-27DD66743AA9}" sibTransId="{031C7D7A-C988-4E3D-81F2-5C3C459088C5}"/>
    <dgm:cxn modelId="{60D01E22-4135-466F-9E51-6C561FC3DD96}" type="presOf" srcId="{FCB3A730-5158-4D62-AFD0-E2B0964C29AD}" destId="{971FE996-8EE1-4FFC-9A5F-6BD4F7EDCAD1}" srcOrd="0" destOrd="0" presId="urn:microsoft.com/office/officeart/2005/8/layout/process4"/>
    <dgm:cxn modelId="{1807A92F-2BA0-4EC3-9147-FC2D147CDC7F}" type="presOf" srcId="{D5C04D66-1E63-432A-9282-31E3E3FDE168}" destId="{1779243B-B0A0-42AD-A910-AEB20E8D4045}" srcOrd="0" destOrd="0" presId="urn:microsoft.com/office/officeart/2005/8/layout/process4"/>
    <dgm:cxn modelId="{C7699334-ADD7-454C-93F8-987B0390BB75}" srcId="{052B6AE8-E97C-4A94-A52D-EB7A61DB416D}" destId="{C001118E-2336-4E4F-91B2-DACDC3DA0A6B}" srcOrd="0" destOrd="0" parTransId="{62C2D7C3-1606-4498-89E1-F0859CD24DD6}" sibTransId="{E12085B4-86E8-4649-8A9B-72D0F8AF0A97}"/>
    <dgm:cxn modelId="{C44A0168-0F6A-45A2-AF48-DDF15808773B}" type="presOf" srcId="{795EC36F-0D42-4FF0-A316-0E573F028B77}" destId="{124FF3B7-E3FA-448F-9FB3-5D4CC834A249}" srcOrd="0" destOrd="0" presId="urn:microsoft.com/office/officeart/2005/8/layout/process4"/>
    <dgm:cxn modelId="{72457D6D-6C42-4D86-A4CF-40187DE39F80}" type="presOf" srcId="{052B6AE8-E97C-4A94-A52D-EB7A61DB416D}" destId="{F999F827-ABE3-45F2-86DC-71E4815E5F9E}" srcOrd="0" destOrd="0" presId="urn:microsoft.com/office/officeart/2005/8/layout/process4"/>
    <dgm:cxn modelId="{C0CBC46E-E8E2-433F-81EE-53E14E9ACCA4}" srcId="{052B6AE8-E97C-4A94-A52D-EB7A61DB416D}" destId="{D5C04D66-1E63-432A-9282-31E3E3FDE168}" srcOrd="2" destOrd="0" parTransId="{CE3106C8-317D-46DA-A6D3-1A06361EF78E}" sibTransId="{3C63DAC4-D95B-412B-89D2-F64A9C84EA4F}"/>
    <dgm:cxn modelId="{B7229475-268E-4AF6-80D9-5FCCFC72A129}" type="presOf" srcId="{10381C1A-861A-4C21-8726-DD802E8E1403}" destId="{4ADDB4C0-987C-46D8-9DD3-E99929EB2A3D}" srcOrd="0" destOrd="0" presId="urn:microsoft.com/office/officeart/2005/8/layout/process4"/>
    <dgm:cxn modelId="{6090C67E-E015-47C2-8922-73CD6DFA2085}" type="presOf" srcId="{4424B6C4-D08C-4FB5-BAB3-2142685A085B}" destId="{77C861C2-0B2C-42CA-A11B-FB23884C20A8}" srcOrd="0" destOrd="0" presId="urn:microsoft.com/office/officeart/2005/8/layout/process4"/>
    <dgm:cxn modelId="{03070182-D81B-4724-A575-3F406C853208}" srcId="{052B6AE8-E97C-4A94-A52D-EB7A61DB416D}" destId="{5FA442D9-4D46-4021-863F-A677B7EB7AB2}" srcOrd="1" destOrd="0" parTransId="{07D5D40E-7AFF-4337-B2AC-9D57DF2C028E}" sibTransId="{707BDDF2-F3FD-4816-9FE2-C3B0A0AE2A33}"/>
    <dgm:cxn modelId="{D44C6F89-C11E-4147-A54D-2473059E2AE4}" type="presOf" srcId="{B8F000AF-45F1-4B8D-B814-B53327D3A611}" destId="{8CDB9076-860C-4DC8-BA85-5CED2CEBCAE9}" srcOrd="0" destOrd="0" presId="urn:microsoft.com/office/officeart/2005/8/layout/process4"/>
    <dgm:cxn modelId="{0FBC1CA1-B978-4AD0-BD8B-3D48DAB12DD0}" srcId="{052B6AE8-E97C-4A94-A52D-EB7A61DB416D}" destId="{B8F000AF-45F1-4B8D-B814-B53327D3A611}" srcOrd="4" destOrd="0" parTransId="{2C3843AD-65EC-4437-831C-6BE1D3208724}" sibTransId="{C883AB39-3077-412C-B61E-B93061EEE70E}"/>
    <dgm:cxn modelId="{0F9346A1-FB9B-4C0D-9971-E6D8B3EEEC28}" srcId="{052B6AE8-E97C-4A94-A52D-EB7A61DB416D}" destId="{795EC36F-0D42-4FF0-A316-0E573F028B77}" srcOrd="6" destOrd="0" parTransId="{4D9435E0-8902-45F0-BCD2-52FE16FC24E6}" sibTransId="{96D915E4-6D16-43C3-B74A-68AEA4DE6AE7}"/>
    <dgm:cxn modelId="{1A66C8B0-4F6C-42C0-B40C-AF132519756D}" type="presOf" srcId="{5FA442D9-4D46-4021-863F-A677B7EB7AB2}" destId="{2CBD11D5-281E-4B96-914F-C0F4C24EDBFF}" srcOrd="0" destOrd="0" presId="urn:microsoft.com/office/officeart/2005/8/layout/process4"/>
    <dgm:cxn modelId="{2200D3EC-7428-4F12-A0A0-6BADECD2CA2F}" srcId="{052B6AE8-E97C-4A94-A52D-EB7A61DB416D}" destId="{FCB3A730-5158-4D62-AFD0-E2B0964C29AD}" srcOrd="3" destOrd="0" parTransId="{E8CF867D-0055-4AC6-917F-437A2B22255F}" sibTransId="{70118507-D0E9-4410-8396-C383ABA73C07}"/>
    <dgm:cxn modelId="{7F9AD6F3-098F-4351-909F-B2B938DDFE52}" type="presOf" srcId="{C001118E-2336-4E4F-91B2-DACDC3DA0A6B}" destId="{AA2697AD-6A9A-4A50-A4C5-C1B7DBD2654A}" srcOrd="0" destOrd="0" presId="urn:microsoft.com/office/officeart/2005/8/layout/process4"/>
    <dgm:cxn modelId="{4608B3AB-0F5F-47B9-AFE8-DA47560B8923}" type="presParOf" srcId="{F999F827-ABE3-45F2-86DC-71E4815E5F9E}" destId="{89C68A5F-0366-4801-B34D-EDBD29B61787}" srcOrd="0" destOrd="0" presId="urn:microsoft.com/office/officeart/2005/8/layout/process4"/>
    <dgm:cxn modelId="{7BFA1E57-BE0A-41D9-9E04-CE90104B9C4F}" type="presParOf" srcId="{89C68A5F-0366-4801-B34D-EDBD29B61787}" destId="{4ADDB4C0-987C-46D8-9DD3-E99929EB2A3D}" srcOrd="0" destOrd="0" presId="urn:microsoft.com/office/officeart/2005/8/layout/process4"/>
    <dgm:cxn modelId="{D9B7E63D-D8C5-4382-9A16-033ED705AC67}" type="presParOf" srcId="{F999F827-ABE3-45F2-86DC-71E4815E5F9E}" destId="{2E28F556-61E6-4A00-A901-8EABC1774160}" srcOrd="1" destOrd="0" presId="urn:microsoft.com/office/officeart/2005/8/layout/process4"/>
    <dgm:cxn modelId="{0D9CCD9D-2602-4F04-88A9-BEF47F413E05}" type="presParOf" srcId="{F999F827-ABE3-45F2-86DC-71E4815E5F9E}" destId="{D820F748-F94F-4D0E-B75B-87A6579FA810}" srcOrd="2" destOrd="0" presId="urn:microsoft.com/office/officeart/2005/8/layout/process4"/>
    <dgm:cxn modelId="{7C03896D-022A-486B-B64F-16DF7FF26108}" type="presParOf" srcId="{D820F748-F94F-4D0E-B75B-87A6579FA810}" destId="{124FF3B7-E3FA-448F-9FB3-5D4CC834A249}" srcOrd="0" destOrd="0" presId="urn:microsoft.com/office/officeart/2005/8/layout/process4"/>
    <dgm:cxn modelId="{181D9282-88D1-4DC6-B5CA-4C78D4CC5C2E}" type="presParOf" srcId="{F999F827-ABE3-45F2-86DC-71E4815E5F9E}" destId="{6D92DC9F-6955-4566-8EC4-B7B6665F0B46}" srcOrd="3" destOrd="0" presId="urn:microsoft.com/office/officeart/2005/8/layout/process4"/>
    <dgm:cxn modelId="{F178E557-E781-44A1-81B6-4E988B3C109B}" type="presParOf" srcId="{F999F827-ABE3-45F2-86DC-71E4815E5F9E}" destId="{07C3FB54-A56A-460B-8D8D-D218DA6F3AF8}" srcOrd="4" destOrd="0" presId="urn:microsoft.com/office/officeart/2005/8/layout/process4"/>
    <dgm:cxn modelId="{B2E45301-5068-459F-87AE-2C6C302B1CF8}" type="presParOf" srcId="{07C3FB54-A56A-460B-8D8D-D218DA6F3AF8}" destId="{77C861C2-0B2C-42CA-A11B-FB23884C20A8}" srcOrd="0" destOrd="0" presId="urn:microsoft.com/office/officeart/2005/8/layout/process4"/>
    <dgm:cxn modelId="{8C629909-5E4F-457B-89E3-0E4D30EAC13A}" type="presParOf" srcId="{F999F827-ABE3-45F2-86DC-71E4815E5F9E}" destId="{C395629D-B052-4639-A131-BAD258D7CE90}" srcOrd="5" destOrd="0" presId="urn:microsoft.com/office/officeart/2005/8/layout/process4"/>
    <dgm:cxn modelId="{05BF21FE-CF1B-4E11-8486-EFFAF140F2E5}" type="presParOf" srcId="{F999F827-ABE3-45F2-86DC-71E4815E5F9E}" destId="{AAAEBD41-FBB8-4BDD-A45C-3AB00781D15B}" srcOrd="6" destOrd="0" presId="urn:microsoft.com/office/officeart/2005/8/layout/process4"/>
    <dgm:cxn modelId="{9FFFB5C0-2269-48CD-A9C1-EEC6C107F76D}" type="presParOf" srcId="{AAAEBD41-FBB8-4BDD-A45C-3AB00781D15B}" destId="{8CDB9076-860C-4DC8-BA85-5CED2CEBCAE9}" srcOrd="0" destOrd="0" presId="urn:microsoft.com/office/officeart/2005/8/layout/process4"/>
    <dgm:cxn modelId="{8EE75B78-1E88-4891-B4AD-952283AB12A8}" type="presParOf" srcId="{F999F827-ABE3-45F2-86DC-71E4815E5F9E}" destId="{2084024E-2335-4BE5-8957-CA96E3B5CB61}" srcOrd="7" destOrd="0" presId="urn:microsoft.com/office/officeart/2005/8/layout/process4"/>
    <dgm:cxn modelId="{5820CE6D-70F5-4547-9591-88C7908546EA}" type="presParOf" srcId="{F999F827-ABE3-45F2-86DC-71E4815E5F9E}" destId="{182AF18E-BB8E-46DB-AD5A-07E99EBB7644}" srcOrd="8" destOrd="0" presId="urn:microsoft.com/office/officeart/2005/8/layout/process4"/>
    <dgm:cxn modelId="{5CE17F8D-2DCC-458A-910C-D2718075C7F0}" type="presParOf" srcId="{182AF18E-BB8E-46DB-AD5A-07E99EBB7644}" destId="{971FE996-8EE1-4FFC-9A5F-6BD4F7EDCAD1}" srcOrd="0" destOrd="0" presId="urn:microsoft.com/office/officeart/2005/8/layout/process4"/>
    <dgm:cxn modelId="{9393D551-77BB-4F24-875B-27E8353B9AC1}" type="presParOf" srcId="{F999F827-ABE3-45F2-86DC-71E4815E5F9E}" destId="{4EE3C1FF-3A65-413C-B4B3-287AAEF3B277}" srcOrd="9" destOrd="0" presId="urn:microsoft.com/office/officeart/2005/8/layout/process4"/>
    <dgm:cxn modelId="{AF596666-A188-4902-8BC5-89181140797F}" type="presParOf" srcId="{F999F827-ABE3-45F2-86DC-71E4815E5F9E}" destId="{13F22F75-CD17-4082-B4CB-224EDD745CEC}" srcOrd="10" destOrd="0" presId="urn:microsoft.com/office/officeart/2005/8/layout/process4"/>
    <dgm:cxn modelId="{2A6EAF4B-550F-4D50-BE3F-2DF7C47E2941}" type="presParOf" srcId="{13F22F75-CD17-4082-B4CB-224EDD745CEC}" destId="{1779243B-B0A0-42AD-A910-AEB20E8D4045}" srcOrd="0" destOrd="0" presId="urn:microsoft.com/office/officeart/2005/8/layout/process4"/>
    <dgm:cxn modelId="{FBE25F9D-27FA-468C-BFEA-3CC83434702C}" type="presParOf" srcId="{F999F827-ABE3-45F2-86DC-71E4815E5F9E}" destId="{9B63C551-C01B-4204-9F81-F109F4AF119A}" srcOrd="11" destOrd="0" presId="urn:microsoft.com/office/officeart/2005/8/layout/process4"/>
    <dgm:cxn modelId="{FC0E48B3-AF2F-42B7-B9D7-D25E1FE98ADC}" type="presParOf" srcId="{F999F827-ABE3-45F2-86DC-71E4815E5F9E}" destId="{81568CCC-8EFD-4C32-8958-A9F4FFCE5B66}" srcOrd="12" destOrd="0" presId="urn:microsoft.com/office/officeart/2005/8/layout/process4"/>
    <dgm:cxn modelId="{498580C7-A49B-49E5-94D6-9546CC4B66F5}" type="presParOf" srcId="{81568CCC-8EFD-4C32-8958-A9F4FFCE5B66}" destId="{2CBD11D5-281E-4B96-914F-C0F4C24EDBFF}" srcOrd="0" destOrd="0" presId="urn:microsoft.com/office/officeart/2005/8/layout/process4"/>
    <dgm:cxn modelId="{36EA33DC-A578-409E-89B9-8C70364F5F11}" type="presParOf" srcId="{F999F827-ABE3-45F2-86DC-71E4815E5F9E}" destId="{C7C34136-3591-4B66-B71F-6827A60F6099}" srcOrd="13" destOrd="0" presId="urn:microsoft.com/office/officeart/2005/8/layout/process4"/>
    <dgm:cxn modelId="{DA6D9873-1A67-4537-B88B-BF0C700D59F1}" type="presParOf" srcId="{F999F827-ABE3-45F2-86DC-71E4815E5F9E}" destId="{2B1F5D13-B75A-46DE-B9D0-9369B7C9C937}" srcOrd="14" destOrd="0" presId="urn:microsoft.com/office/officeart/2005/8/layout/process4"/>
    <dgm:cxn modelId="{F337D39D-04BF-4C89-B827-2EC212868B9C}" type="presParOf" srcId="{2B1F5D13-B75A-46DE-B9D0-9369B7C9C937}" destId="{AA2697AD-6A9A-4A50-A4C5-C1B7DBD2654A}" srcOrd="0" destOrd="0" presId="urn:microsoft.com/office/officeart/2005/8/layout/process4"/>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F9A0C75-4AE1-496F-8B3A-A45BFB89879A}" type="doc">
      <dgm:prSet loTypeId="urn:microsoft.com/office/officeart/2005/8/layout/process2" loCatId="process" qsTypeId="urn:microsoft.com/office/officeart/2005/8/quickstyle/simple1" qsCatId="simple" csTypeId="urn:microsoft.com/office/officeart/2005/8/colors/accent5_1" csCatId="accent5" phldr="1"/>
      <dgm:spPr/>
      <dgm:t>
        <a:bodyPr/>
        <a:lstStyle/>
        <a:p>
          <a:endParaRPr lang="en-GB"/>
        </a:p>
      </dgm:t>
    </dgm:pt>
    <dgm:pt modelId="{D98BD0AD-7E14-4A81-A736-DBBEFBE28658}">
      <dgm:prSet phldrT="[Text]" custT="1">
        <dgm:style>
          <a:lnRef idx="1">
            <a:schemeClr val="accent5"/>
          </a:lnRef>
          <a:fillRef idx="2">
            <a:schemeClr val="accent5"/>
          </a:fillRef>
          <a:effectRef idx="1">
            <a:schemeClr val="accent5"/>
          </a:effectRef>
          <a:fontRef idx="minor">
            <a:schemeClr val="dk1"/>
          </a:fontRef>
        </dgm:style>
      </dgm:prSet>
      <dgm:spPr/>
      <dgm:t>
        <a:bodyPr/>
        <a:lstStyle/>
        <a:p>
          <a:r>
            <a:rPr lang="en-GB" sz="1200">
              <a:latin typeface="Arial" panose="020B0604020202020204" pitchFamily="34" charset="0"/>
              <a:cs typeface="Arial" panose="020B0604020202020204" pitchFamily="34" charset="0"/>
            </a:rPr>
            <a:t>Open call for projects, led by Federated Areas</a:t>
          </a:r>
        </a:p>
      </dgm:t>
    </dgm:pt>
    <dgm:pt modelId="{721C8FF9-4DA6-4DAC-A0E1-B05C84E17C0F}" type="parTrans" cxnId="{47191172-0423-439C-AF91-736D80CBC942}">
      <dgm:prSet/>
      <dgm:spPr/>
      <dgm:t>
        <a:bodyPr/>
        <a:lstStyle/>
        <a:p>
          <a:endParaRPr lang="en-GB" sz="1200">
            <a:latin typeface="Arial" panose="020B0604020202020204" pitchFamily="34" charset="0"/>
            <a:cs typeface="Arial" panose="020B0604020202020204" pitchFamily="34" charset="0"/>
          </a:endParaRPr>
        </a:p>
      </dgm:t>
    </dgm:pt>
    <dgm:pt modelId="{47D2D3FA-9073-48F6-8717-565F6E04911B}" type="sibTrans" cxnId="{47191172-0423-439C-AF91-736D80CBC942}">
      <dgm:prSet custT="1"/>
      <dgm:spPr/>
      <dgm:t>
        <a:bodyPr/>
        <a:lstStyle/>
        <a:p>
          <a:endParaRPr lang="en-GB" sz="1200">
            <a:latin typeface="Arial" panose="020B0604020202020204" pitchFamily="34" charset="0"/>
            <a:cs typeface="Arial" panose="020B0604020202020204" pitchFamily="34" charset="0"/>
          </a:endParaRPr>
        </a:p>
      </dgm:t>
    </dgm:pt>
    <dgm:pt modelId="{045DF4BA-177E-4F37-B655-570CDB307D53}">
      <dgm:prSet phldrT="[Text]" custT="1">
        <dgm:style>
          <a:lnRef idx="1">
            <a:schemeClr val="accent5"/>
          </a:lnRef>
          <a:fillRef idx="2">
            <a:schemeClr val="accent5"/>
          </a:fillRef>
          <a:effectRef idx="1">
            <a:schemeClr val="accent5"/>
          </a:effectRef>
          <a:fontRef idx="minor">
            <a:schemeClr val="dk1"/>
          </a:fontRef>
        </dgm:style>
      </dgm:prSet>
      <dgm:spPr/>
      <dgm:t>
        <a:bodyPr/>
        <a:lstStyle/>
        <a:p>
          <a:r>
            <a:rPr lang="en-GB" sz="1200">
              <a:latin typeface="Arial" panose="020B0604020202020204" pitchFamily="34" charset="0"/>
              <a:cs typeface="Arial" panose="020B0604020202020204" pitchFamily="34" charset="0"/>
            </a:rPr>
            <a:t>Development of Strategic Outline Business Case for projects</a:t>
          </a:r>
        </a:p>
      </dgm:t>
    </dgm:pt>
    <dgm:pt modelId="{76E3491F-844A-4999-A8C1-34372AF8EA91}" type="parTrans" cxnId="{E88A18ED-A73D-4525-984D-DFC0BE1DF3E7}">
      <dgm:prSet/>
      <dgm:spPr/>
      <dgm:t>
        <a:bodyPr/>
        <a:lstStyle/>
        <a:p>
          <a:endParaRPr lang="en-GB" sz="1200">
            <a:latin typeface="Arial" panose="020B0604020202020204" pitchFamily="34" charset="0"/>
            <a:cs typeface="Arial" panose="020B0604020202020204" pitchFamily="34" charset="0"/>
          </a:endParaRPr>
        </a:p>
      </dgm:t>
    </dgm:pt>
    <dgm:pt modelId="{D5255368-4BDB-4041-A248-3CBD4A94E845}" type="sibTrans" cxnId="{E88A18ED-A73D-4525-984D-DFC0BE1DF3E7}">
      <dgm:prSet custT="1"/>
      <dgm:spPr/>
      <dgm:t>
        <a:bodyPr/>
        <a:lstStyle/>
        <a:p>
          <a:endParaRPr lang="en-GB" sz="1200">
            <a:latin typeface="Arial" panose="020B0604020202020204" pitchFamily="34" charset="0"/>
            <a:cs typeface="Arial" panose="020B0604020202020204" pitchFamily="34" charset="0"/>
          </a:endParaRPr>
        </a:p>
      </dgm:t>
    </dgm:pt>
    <dgm:pt modelId="{EE8A6D5E-F73E-48BF-89FC-15996CBE7F1E}">
      <dgm:prSet phldrT="[Text]" custT="1">
        <dgm:style>
          <a:lnRef idx="1">
            <a:schemeClr val="accent5"/>
          </a:lnRef>
          <a:fillRef idx="2">
            <a:schemeClr val="accent5"/>
          </a:fillRef>
          <a:effectRef idx="1">
            <a:schemeClr val="accent5"/>
          </a:effectRef>
          <a:fontRef idx="minor">
            <a:schemeClr val="dk1"/>
          </a:fontRef>
        </dgm:style>
      </dgm:prSet>
      <dgm:spPr/>
      <dgm:t>
        <a:bodyPr/>
        <a:lstStyle/>
        <a:p>
          <a:r>
            <a:rPr lang="en-GB" sz="1200">
              <a:latin typeface="Arial" panose="020B0604020202020204" pitchFamily="34" charset="0"/>
              <a:cs typeface="Arial" panose="020B0604020202020204" pitchFamily="34" charset="0"/>
            </a:rPr>
            <a:t>Assessment of Strategic Outline Business Case by SELEP ITE, including engagement with project promoters </a:t>
          </a:r>
        </a:p>
      </dgm:t>
    </dgm:pt>
    <dgm:pt modelId="{928E8B8D-05B3-46D8-A75C-CFED1420C99A}" type="parTrans" cxnId="{0548F2A9-2267-474B-85B2-2AE338A31514}">
      <dgm:prSet/>
      <dgm:spPr/>
      <dgm:t>
        <a:bodyPr/>
        <a:lstStyle/>
        <a:p>
          <a:endParaRPr lang="en-GB" sz="1200">
            <a:latin typeface="Arial" panose="020B0604020202020204" pitchFamily="34" charset="0"/>
            <a:cs typeface="Arial" panose="020B0604020202020204" pitchFamily="34" charset="0"/>
          </a:endParaRPr>
        </a:p>
      </dgm:t>
    </dgm:pt>
    <dgm:pt modelId="{DB5C96A3-0A53-454A-84EF-1BC0C8CC97AE}" type="sibTrans" cxnId="{0548F2A9-2267-474B-85B2-2AE338A31514}">
      <dgm:prSet custT="1"/>
      <dgm:spPr/>
      <dgm:t>
        <a:bodyPr/>
        <a:lstStyle/>
        <a:p>
          <a:endParaRPr lang="en-GB" sz="1200">
            <a:latin typeface="Arial" panose="020B0604020202020204" pitchFamily="34" charset="0"/>
            <a:cs typeface="Arial" panose="020B0604020202020204" pitchFamily="34" charset="0"/>
          </a:endParaRPr>
        </a:p>
      </dgm:t>
    </dgm:pt>
    <dgm:pt modelId="{D822FAEF-25E0-4909-890F-93E82BFDA5C2}">
      <dgm:prSet phldrT="[Text]" custT="1">
        <dgm:style>
          <a:lnRef idx="1">
            <a:schemeClr val="accent5"/>
          </a:lnRef>
          <a:fillRef idx="2">
            <a:schemeClr val="accent5"/>
          </a:fillRef>
          <a:effectRef idx="1">
            <a:schemeClr val="accent5"/>
          </a:effectRef>
          <a:fontRef idx="minor">
            <a:schemeClr val="dk1"/>
          </a:fontRef>
        </dgm:style>
      </dgm:prSet>
      <dgm:spPr/>
      <dgm:t>
        <a:bodyPr/>
        <a:lstStyle/>
        <a:p>
          <a:r>
            <a:rPr lang="en-GB" sz="1200">
              <a:latin typeface="Arial" panose="020B0604020202020204" pitchFamily="34" charset="0"/>
              <a:cs typeface="Arial" panose="020B0604020202020204" pitchFamily="34" charset="0"/>
            </a:rPr>
            <a:t>Funding decision by the Accountability Board</a:t>
          </a:r>
        </a:p>
      </dgm:t>
    </dgm:pt>
    <dgm:pt modelId="{F20DCD3C-545B-4AC5-AAD2-945956E0E941}" type="parTrans" cxnId="{2FFCC089-AC96-44B3-8FDA-0D849CDAA626}">
      <dgm:prSet/>
      <dgm:spPr/>
      <dgm:t>
        <a:bodyPr/>
        <a:lstStyle/>
        <a:p>
          <a:endParaRPr lang="en-GB" sz="1200">
            <a:latin typeface="Arial" panose="020B0604020202020204" pitchFamily="34" charset="0"/>
            <a:cs typeface="Arial" panose="020B0604020202020204" pitchFamily="34" charset="0"/>
          </a:endParaRPr>
        </a:p>
      </dgm:t>
    </dgm:pt>
    <dgm:pt modelId="{E2C399DD-3C33-4C9B-B05A-E9292AF2B8EC}" type="sibTrans" cxnId="{2FFCC089-AC96-44B3-8FDA-0D849CDAA626}">
      <dgm:prSet/>
      <dgm:spPr/>
      <dgm:t>
        <a:bodyPr/>
        <a:lstStyle/>
        <a:p>
          <a:endParaRPr lang="en-GB" sz="1200">
            <a:latin typeface="Arial" panose="020B0604020202020204" pitchFamily="34" charset="0"/>
            <a:cs typeface="Arial" panose="020B0604020202020204" pitchFamily="34" charset="0"/>
          </a:endParaRPr>
        </a:p>
      </dgm:t>
    </dgm:pt>
    <dgm:pt modelId="{495857A9-C8E9-4CDE-9514-C8DC3C5116FC}">
      <dgm:prSet custT="1">
        <dgm:style>
          <a:lnRef idx="1">
            <a:schemeClr val="accent5"/>
          </a:lnRef>
          <a:fillRef idx="2">
            <a:schemeClr val="accent5"/>
          </a:fillRef>
          <a:effectRef idx="1">
            <a:schemeClr val="accent5"/>
          </a:effectRef>
          <a:fontRef idx="minor">
            <a:schemeClr val="dk1"/>
          </a:fontRef>
        </dgm:style>
      </dgm:prSet>
      <dgm:spPr/>
      <dgm:t>
        <a:bodyPr/>
        <a:lstStyle/>
        <a:p>
          <a:r>
            <a:rPr lang="en-GB" sz="1200">
              <a:latin typeface="Arial" panose="020B0604020202020204" pitchFamily="34" charset="0"/>
              <a:cs typeface="Arial" panose="020B0604020202020204" pitchFamily="34" charset="0"/>
            </a:rPr>
            <a:t>Initial assessment, sifting and prioritising of Expressions of Interest by the Federated Board, with support from the SELEP ITE and based on the eligibilty and prioritisation criteria agreed by the Strategic Board</a:t>
          </a:r>
        </a:p>
      </dgm:t>
    </dgm:pt>
    <dgm:pt modelId="{95846061-64B5-4D10-865A-641E3EDCBA74}" type="parTrans" cxnId="{8ABF65FE-F597-49E9-A16C-C7FCD6619501}">
      <dgm:prSet/>
      <dgm:spPr/>
      <dgm:t>
        <a:bodyPr/>
        <a:lstStyle/>
        <a:p>
          <a:endParaRPr lang="en-GB" sz="1200">
            <a:latin typeface="Arial" panose="020B0604020202020204" pitchFamily="34" charset="0"/>
            <a:cs typeface="Arial" panose="020B0604020202020204" pitchFamily="34" charset="0"/>
          </a:endParaRPr>
        </a:p>
      </dgm:t>
    </dgm:pt>
    <dgm:pt modelId="{ADB31567-C54E-411E-8726-87301E65E94E}" type="sibTrans" cxnId="{8ABF65FE-F597-49E9-A16C-C7FCD6619501}">
      <dgm:prSet custT="1"/>
      <dgm:spPr/>
      <dgm:t>
        <a:bodyPr/>
        <a:lstStyle/>
        <a:p>
          <a:endParaRPr lang="en-GB" sz="1200">
            <a:latin typeface="Arial" panose="020B0604020202020204" pitchFamily="34" charset="0"/>
            <a:cs typeface="Arial" panose="020B0604020202020204" pitchFamily="34" charset="0"/>
          </a:endParaRPr>
        </a:p>
      </dgm:t>
    </dgm:pt>
    <dgm:pt modelId="{07707085-9929-48C3-834D-1DCBE62D2417}">
      <dgm:prSet custT="1">
        <dgm:style>
          <a:lnRef idx="1">
            <a:schemeClr val="accent5"/>
          </a:lnRef>
          <a:fillRef idx="2">
            <a:schemeClr val="accent5"/>
          </a:fillRef>
          <a:effectRef idx="1">
            <a:schemeClr val="accent5"/>
          </a:effectRef>
          <a:fontRef idx="minor">
            <a:schemeClr val="dk1"/>
          </a:fontRef>
        </dgm:style>
      </dgm:prSet>
      <dgm:spPr/>
      <dgm:t>
        <a:bodyPr/>
        <a:lstStyle/>
        <a:p>
          <a:r>
            <a:rPr lang="en-GB" sz="1200">
              <a:latin typeface="Arial" panose="020B0604020202020204" pitchFamily="34" charset="0"/>
              <a:cs typeface="Arial" panose="020B0604020202020204" pitchFamily="34" charset="0"/>
            </a:rPr>
            <a:t>Prioritisation of projects across SELEP by the Investment Panel or Strategic Board, with consideration for the outcome of the ITE assessment and the Federated Board priorities</a:t>
          </a:r>
        </a:p>
      </dgm:t>
    </dgm:pt>
    <dgm:pt modelId="{B965A912-76E6-471C-BE33-8B43081AFAEE}" type="parTrans" cxnId="{C11E1599-DAB5-4C8E-94C3-D998F09BF246}">
      <dgm:prSet/>
      <dgm:spPr/>
      <dgm:t>
        <a:bodyPr/>
        <a:lstStyle/>
        <a:p>
          <a:endParaRPr lang="en-GB" sz="1200">
            <a:latin typeface="Arial" panose="020B0604020202020204" pitchFamily="34" charset="0"/>
            <a:cs typeface="Arial" panose="020B0604020202020204" pitchFamily="34" charset="0"/>
          </a:endParaRPr>
        </a:p>
      </dgm:t>
    </dgm:pt>
    <dgm:pt modelId="{E30E00E1-A938-4A13-AC7B-5103754B3ADA}" type="sibTrans" cxnId="{C11E1599-DAB5-4C8E-94C3-D998F09BF246}">
      <dgm:prSet custT="1"/>
      <dgm:spPr/>
      <dgm:t>
        <a:bodyPr/>
        <a:lstStyle/>
        <a:p>
          <a:endParaRPr lang="en-GB" sz="1200">
            <a:latin typeface="Arial" panose="020B0604020202020204" pitchFamily="34" charset="0"/>
            <a:cs typeface="Arial" panose="020B0604020202020204" pitchFamily="34" charset="0"/>
          </a:endParaRPr>
        </a:p>
      </dgm:t>
    </dgm:pt>
    <dgm:pt modelId="{CFA31A9A-4F5E-40D3-939C-359F201D2261}">
      <dgm:prSet custT="1">
        <dgm:style>
          <a:lnRef idx="1">
            <a:schemeClr val="accent5"/>
          </a:lnRef>
          <a:fillRef idx="2">
            <a:schemeClr val="accent5"/>
          </a:fillRef>
          <a:effectRef idx="1">
            <a:schemeClr val="accent5"/>
          </a:effectRef>
          <a:fontRef idx="minor">
            <a:schemeClr val="dk1"/>
          </a:fontRef>
        </dgm:style>
      </dgm:prSet>
      <dgm:spPr/>
      <dgm:t>
        <a:bodyPr/>
        <a:lstStyle/>
        <a:p>
          <a:r>
            <a:rPr lang="en-GB" sz="1200">
              <a:latin typeface="Arial" panose="020B0604020202020204" pitchFamily="34" charset="0"/>
              <a:cs typeface="Arial" panose="020B0604020202020204" pitchFamily="34" charset="0"/>
            </a:rPr>
            <a:t>Development of Outline Business Case and completion of ITE Gate process (T.2. below)</a:t>
          </a:r>
        </a:p>
      </dgm:t>
    </dgm:pt>
    <dgm:pt modelId="{E8B36F48-93D8-4354-930B-6DB4FB4C255C}" type="parTrans" cxnId="{F512B1BD-0E0F-4C43-A29F-DF019876B12E}">
      <dgm:prSet/>
      <dgm:spPr/>
      <dgm:t>
        <a:bodyPr/>
        <a:lstStyle/>
        <a:p>
          <a:endParaRPr lang="en-GB" sz="1200">
            <a:latin typeface="Arial" panose="020B0604020202020204" pitchFamily="34" charset="0"/>
            <a:cs typeface="Arial" panose="020B0604020202020204" pitchFamily="34" charset="0"/>
          </a:endParaRPr>
        </a:p>
      </dgm:t>
    </dgm:pt>
    <dgm:pt modelId="{B7B23D64-EDAF-4015-BCF7-B438ACF171A6}" type="sibTrans" cxnId="{F512B1BD-0E0F-4C43-A29F-DF019876B12E}">
      <dgm:prSet custT="1"/>
      <dgm:spPr/>
      <dgm:t>
        <a:bodyPr/>
        <a:lstStyle/>
        <a:p>
          <a:endParaRPr lang="en-GB" sz="1200">
            <a:latin typeface="Arial" panose="020B0604020202020204" pitchFamily="34" charset="0"/>
            <a:cs typeface="Arial" panose="020B0604020202020204" pitchFamily="34" charset="0"/>
          </a:endParaRPr>
        </a:p>
      </dgm:t>
    </dgm:pt>
    <dgm:pt modelId="{66144B2D-5AC8-413B-9306-6F93F85D9A0A}">
      <dgm:prSet phldrT="[Text]">
        <dgm:style>
          <a:lnRef idx="1">
            <a:schemeClr val="accent5"/>
          </a:lnRef>
          <a:fillRef idx="2">
            <a:schemeClr val="accent5"/>
          </a:fillRef>
          <a:effectRef idx="1">
            <a:schemeClr val="accent5"/>
          </a:effectRef>
          <a:fontRef idx="minor">
            <a:schemeClr val="dk1"/>
          </a:fontRef>
        </dgm:style>
      </dgm:prSet>
      <dgm:spPr/>
      <dgm:t>
        <a:bodyPr/>
        <a:lstStyle/>
        <a:p>
          <a:r>
            <a:rPr lang="en-GB">
              <a:latin typeface="Arial" panose="020B0604020202020204" pitchFamily="34" charset="0"/>
              <a:cs typeface="Arial" panose="020B0604020202020204" pitchFamily="34" charset="0"/>
            </a:rPr>
            <a:t>Project prioritisation by Federated Boards to consider the projects fit with SELEP and local strategic priorities and as informed by the ITE assessment </a:t>
          </a:r>
        </a:p>
      </dgm:t>
    </dgm:pt>
    <dgm:pt modelId="{33C537A4-D47D-497C-9B8C-635275358B14}" type="parTrans" cxnId="{8990299B-A9FB-40E0-9A89-CFA337FC3005}">
      <dgm:prSet/>
      <dgm:spPr/>
      <dgm:t>
        <a:bodyPr/>
        <a:lstStyle/>
        <a:p>
          <a:endParaRPr lang="en-GB"/>
        </a:p>
      </dgm:t>
    </dgm:pt>
    <dgm:pt modelId="{6904A8D9-5258-4AFC-8F62-C3B786B8F933}" type="sibTrans" cxnId="{8990299B-A9FB-40E0-9A89-CFA337FC3005}">
      <dgm:prSet/>
      <dgm:spPr/>
      <dgm:t>
        <a:bodyPr/>
        <a:lstStyle/>
        <a:p>
          <a:endParaRPr lang="en-GB"/>
        </a:p>
      </dgm:t>
    </dgm:pt>
    <dgm:pt modelId="{73FD03D1-4747-42BF-93B9-E3B72AF5EA93}" type="pres">
      <dgm:prSet presAssocID="{EF9A0C75-4AE1-496F-8B3A-A45BFB89879A}" presName="linearFlow" presStyleCnt="0">
        <dgm:presLayoutVars>
          <dgm:resizeHandles val="exact"/>
        </dgm:presLayoutVars>
      </dgm:prSet>
      <dgm:spPr/>
    </dgm:pt>
    <dgm:pt modelId="{9ED5BB12-977A-435D-B15C-4CD3F6ACE794}" type="pres">
      <dgm:prSet presAssocID="{D98BD0AD-7E14-4A81-A736-DBBEFBE28658}" presName="node" presStyleLbl="node1" presStyleIdx="0" presStyleCnt="8">
        <dgm:presLayoutVars>
          <dgm:bulletEnabled val="1"/>
        </dgm:presLayoutVars>
      </dgm:prSet>
      <dgm:spPr/>
    </dgm:pt>
    <dgm:pt modelId="{D3420995-A0A3-4419-964C-BF13AA2FC7D0}" type="pres">
      <dgm:prSet presAssocID="{47D2D3FA-9073-48F6-8717-565F6E04911B}" presName="sibTrans" presStyleLbl="sibTrans2D1" presStyleIdx="0" presStyleCnt="7"/>
      <dgm:spPr/>
    </dgm:pt>
    <dgm:pt modelId="{81D73EE9-3C2A-4849-AF46-B9F268FC5A28}" type="pres">
      <dgm:prSet presAssocID="{47D2D3FA-9073-48F6-8717-565F6E04911B}" presName="connectorText" presStyleLbl="sibTrans2D1" presStyleIdx="0" presStyleCnt="7"/>
      <dgm:spPr/>
    </dgm:pt>
    <dgm:pt modelId="{81847226-A897-40C0-83BA-6D51A73A2B89}" type="pres">
      <dgm:prSet presAssocID="{495857A9-C8E9-4CDE-9514-C8DC3C5116FC}" presName="node" presStyleLbl="node1" presStyleIdx="1" presStyleCnt="8" custScaleX="189138">
        <dgm:presLayoutVars>
          <dgm:bulletEnabled val="1"/>
        </dgm:presLayoutVars>
      </dgm:prSet>
      <dgm:spPr/>
    </dgm:pt>
    <dgm:pt modelId="{F2C3C363-D8AF-4CC1-9605-37DC2BAAF215}" type="pres">
      <dgm:prSet presAssocID="{ADB31567-C54E-411E-8726-87301E65E94E}" presName="sibTrans" presStyleLbl="sibTrans2D1" presStyleIdx="1" presStyleCnt="7"/>
      <dgm:spPr/>
    </dgm:pt>
    <dgm:pt modelId="{F5CBFF02-8E3C-4A6E-8745-234C0FF52326}" type="pres">
      <dgm:prSet presAssocID="{ADB31567-C54E-411E-8726-87301E65E94E}" presName="connectorText" presStyleLbl="sibTrans2D1" presStyleIdx="1" presStyleCnt="7"/>
      <dgm:spPr/>
    </dgm:pt>
    <dgm:pt modelId="{8D36C02C-8A17-49C1-A287-624A7EDE6540}" type="pres">
      <dgm:prSet presAssocID="{045DF4BA-177E-4F37-B655-570CDB307D53}" presName="node" presStyleLbl="node1" presStyleIdx="2" presStyleCnt="8">
        <dgm:presLayoutVars>
          <dgm:bulletEnabled val="1"/>
        </dgm:presLayoutVars>
      </dgm:prSet>
      <dgm:spPr/>
    </dgm:pt>
    <dgm:pt modelId="{6F7B1764-10E7-4962-BE77-45482BDDB2A3}" type="pres">
      <dgm:prSet presAssocID="{D5255368-4BDB-4041-A248-3CBD4A94E845}" presName="sibTrans" presStyleLbl="sibTrans2D1" presStyleIdx="2" presStyleCnt="7"/>
      <dgm:spPr/>
    </dgm:pt>
    <dgm:pt modelId="{449C88DB-BE10-41E3-AE6A-2B7428A8C39E}" type="pres">
      <dgm:prSet presAssocID="{D5255368-4BDB-4041-A248-3CBD4A94E845}" presName="connectorText" presStyleLbl="sibTrans2D1" presStyleIdx="2" presStyleCnt="7"/>
      <dgm:spPr/>
    </dgm:pt>
    <dgm:pt modelId="{D55906C3-34EE-4B14-8850-B85AB1BD2FF4}" type="pres">
      <dgm:prSet presAssocID="{EE8A6D5E-F73E-48BF-89FC-15996CBE7F1E}" presName="node" presStyleLbl="node1" presStyleIdx="3" presStyleCnt="8">
        <dgm:presLayoutVars>
          <dgm:bulletEnabled val="1"/>
        </dgm:presLayoutVars>
      </dgm:prSet>
      <dgm:spPr/>
    </dgm:pt>
    <dgm:pt modelId="{4BC15760-051D-4C46-87EA-BB3AF05DF37F}" type="pres">
      <dgm:prSet presAssocID="{DB5C96A3-0A53-454A-84EF-1BC0C8CC97AE}" presName="sibTrans" presStyleLbl="sibTrans2D1" presStyleIdx="3" presStyleCnt="7"/>
      <dgm:spPr/>
    </dgm:pt>
    <dgm:pt modelId="{D4211959-BA3B-4D9D-BC0F-6C9D5E3D7158}" type="pres">
      <dgm:prSet presAssocID="{DB5C96A3-0A53-454A-84EF-1BC0C8CC97AE}" presName="connectorText" presStyleLbl="sibTrans2D1" presStyleIdx="3" presStyleCnt="7"/>
      <dgm:spPr/>
    </dgm:pt>
    <dgm:pt modelId="{F1732168-9E5E-4AEA-A075-9886D42495ED}" type="pres">
      <dgm:prSet presAssocID="{66144B2D-5AC8-413B-9306-6F93F85D9A0A}" presName="node" presStyleLbl="node1" presStyleIdx="4" presStyleCnt="8" custScaleX="171227">
        <dgm:presLayoutVars>
          <dgm:bulletEnabled val="1"/>
        </dgm:presLayoutVars>
      </dgm:prSet>
      <dgm:spPr/>
    </dgm:pt>
    <dgm:pt modelId="{EF399C77-2FB6-492D-9991-8DAC2118D169}" type="pres">
      <dgm:prSet presAssocID="{6904A8D9-5258-4AFC-8F62-C3B786B8F933}" presName="sibTrans" presStyleLbl="sibTrans2D1" presStyleIdx="4" presStyleCnt="7"/>
      <dgm:spPr/>
    </dgm:pt>
    <dgm:pt modelId="{74017957-7960-4B16-9F6A-4AD6E5991CAB}" type="pres">
      <dgm:prSet presAssocID="{6904A8D9-5258-4AFC-8F62-C3B786B8F933}" presName="connectorText" presStyleLbl="sibTrans2D1" presStyleIdx="4" presStyleCnt="7"/>
      <dgm:spPr/>
    </dgm:pt>
    <dgm:pt modelId="{8770F74D-C394-44D5-B6FC-698BD59D3E21}" type="pres">
      <dgm:prSet presAssocID="{07707085-9929-48C3-834D-1DCBE62D2417}" presName="node" presStyleLbl="node1" presStyleIdx="5" presStyleCnt="8" custScaleX="168361">
        <dgm:presLayoutVars>
          <dgm:bulletEnabled val="1"/>
        </dgm:presLayoutVars>
      </dgm:prSet>
      <dgm:spPr/>
    </dgm:pt>
    <dgm:pt modelId="{3DD215B6-DBD9-4070-9688-1C39F490A62E}" type="pres">
      <dgm:prSet presAssocID="{E30E00E1-A938-4A13-AC7B-5103754B3ADA}" presName="sibTrans" presStyleLbl="sibTrans2D1" presStyleIdx="5" presStyleCnt="7"/>
      <dgm:spPr/>
    </dgm:pt>
    <dgm:pt modelId="{C99D98D5-61CF-4A2D-B665-73E95FC8390C}" type="pres">
      <dgm:prSet presAssocID="{E30E00E1-A938-4A13-AC7B-5103754B3ADA}" presName="connectorText" presStyleLbl="sibTrans2D1" presStyleIdx="5" presStyleCnt="7"/>
      <dgm:spPr/>
    </dgm:pt>
    <dgm:pt modelId="{5B9955C4-6B11-4FF9-B77B-7238B93FAC23}" type="pres">
      <dgm:prSet presAssocID="{CFA31A9A-4F5E-40D3-939C-359F201D2261}" presName="node" presStyleLbl="node1" presStyleIdx="6" presStyleCnt="8">
        <dgm:presLayoutVars>
          <dgm:bulletEnabled val="1"/>
        </dgm:presLayoutVars>
      </dgm:prSet>
      <dgm:spPr/>
    </dgm:pt>
    <dgm:pt modelId="{4198B88C-E655-40D3-8D0D-D5B3D924424F}" type="pres">
      <dgm:prSet presAssocID="{B7B23D64-EDAF-4015-BCF7-B438ACF171A6}" presName="sibTrans" presStyleLbl="sibTrans2D1" presStyleIdx="6" presStyleCnt="7"/>
      <dgm:spPr/>
    </dgm:pt>
    <dgm:pt modelId="{032CBFBF-DB9F-443C-B5C9-04134F27B491}" type="pres">
      <dgm:prSet presAssocID="{B7B23D64-EDAF-4015-BCF7-B438ACF171A6}" presName="connectorText" presStyleLbl="sibTrans2D1" presStyleIdx="6" presStyleCnt="7"/>
      <dgm:spPr/>
    </dgm:pt>
    <dgm:pt modelId="{DAC863E5-1931-4364-8589-8507E34F00A0}" type="pres">
      <dgm:prSet presAssocID="{D822FAEF-25E0-4909-890F-93E82BFDA5C2}" presName="node" presStyleLbl="node1" presStyleIdx="7" presStyleCnt="8">
        <dgm:presLayoutVars>
          <dgm:bulletEnabled val="1"/>
        </dgm:presLayoutVars>
      </dgm:prSet>
      <dgm:spPr/>
    </dgm:pt>
  </dgm:ptLst>
  <dgm:cxnLst>
    <dgm:cxn modelId="{80D1DF07-C39E-437F-9073-EFD5BC21E139}" type="presOf" srcId="{6904A8D9-5258-4AFC-8F62-C3B786B8F933}" destId="{EF399C77-2FB6-492D-9991-8DAC2118D169}" srcOrd="0" destOrd="0" presId="urn:microsoft.com/office/officeart/2005/8/layout/process2"/>
    <dgm:cxn modelId="{CED2DE23-9344-4C51-90E0-23EB8FD53850}" type="presOf" srcId="{6904A8D9-5258-4AFC-8F62-C3B786B8F933}" destId="{74017957-7960-4B16-9F6A-4AD6E5991CAB}" srcOrd="1" destOrd="0" presId="urn:microsoft.com/office/officeart/2005/8/layout/process2"/>
    <dgm:cxn modelId="{728A6524-EAEB-471C-BB11-56B61AC602FC}" type="presOf" srcId="{47D2D3FA-9073-48F6-8717-565F6E04911B}" destId="{D3420995-A0A3-4419-964C-BF13AA2FC7D0}" srcOrd="0" destOrd="0" presId="urn:microsoft.com/office/officeart/2005/8/layout/process2"/>
    <dgm:cxn modelId="{BEA62C2C-4FF0-405D-8CBC-6C7C91084885}" type="presOf" srcId="{D5255368-4BDB-4041-A248-3CBD4A94E845}" destId="{6F7B1764-10E7-4962-BE77-45482BDDB2A3}" srcOrd="0" destOrd="0" presId="urn:microsoft.com/office/officeart/2005/8/layout/process2"/>
    <dgm:cxn modelId="{33BAFE35-146E-4BAE-99F9-921E84787EDE}" type="presOf" srcId="{DB5C96A3-0A53-454A-84EF-1BC0C8CC97AE}" destId="{4BC15760-051D-4C46-87EA-BB3AF05DF37F}" srcOrd="0" destOrd="0" presId="urn:microsoft.com/office/officeart/2005/8/layout/process2"/>
    <dgm:cxn modelId="{8BE41C3D-7562-427D-B72E-D68F4C9AE0BA}" type="presOf" srcId="{B7B23D64-EDAF-4015-BCF7-B438ACF171A6}" destId="{4198B88C-E655-40D3-8D0D-D5B3D924424F}" srcOrd="0" destOrd="0" presId="urn:microsoft.com/office/officeart/2005/8/layout/process2"/>
    <dgm:cxn modelId="{AA693241-B548-49E6-B038-0E88CD148938}" type="presOf" srcId="{ADB31567-C54E-411E-8726-87301E65E94E}" destId="{F2C3C363-D8AF-4CC1-9605-37DC2BAAF215}" srcOrd="0" destOrd="0" presId="urn:microsoft.com/office/officeart/2005/8/layout/process2"/>
    <dgm:cxn modelId="{B08BC761-9F1B-49E2-8C2D-F1E19A58147C}" type="presOf" srcId="{EF9A0C75-4AE1-496F-8B3A-A45BFB89879A}" destId="{73FD03D1-4747-42BF-93B9-E3B72AF5EA93}" srcOrd="0" destOrd="0" presId="urn:microsoft.com/office/officeart/2005/8/layout/process2"/>
    <dgm:cxn modelId="{1856FC47-AA54-4AFF-9243-06545498577C}" type="presOf" srcId="{CFA31A9A-4F5E-40D3-939C-359F201D2261}" destId="{5B9955C4-6B11-4FF9-B77B-7238B93FAC23}" srcOrd="0" destOrd="0" presId="urn:microsoft.com/office/officeart/2005/8/layout/process2"/>
    <dgm:cxn modelId="{C054F368-04E9-40DD-B10D-B5C07AF97254}" type="presOf" srcId="{045DF4BA-177E-4F37-B655-570CDB307D53}" destId="{8D36C02C-8A17-49C1-A287-624A7EDE6540}" srcOrd="0" destOrd="0" presId="urn:microsoft.com/office/officeart/2005/8/layout/process2"/>
    <dgm:cxn modelId="{B4096A6B-93EB-4A87-BFE2-7F8CF5067720}" type="presOf" srcId="{D5255368-4BDB-4041-A248-3CBD4A94E845}" destId="{449C88DB-BE10-41E3-AE6A-2B7428A8C39E}" srcOrd="1" destOrd="0" presId="urn:microsoft.com/office/officeart/2005/8/layout/process2"/>
    <dgm:cxn modelId="{47191172-0423-439C-AF91-736D80CBC942}" srcId="{EF9A0C75-4AE1-496F-8B3A-A45BFB89879A}" destId="{D98BD0AD-7E14-4A81-A736-DBBEFBE28658}" srcOrd="0" destOrd="0" parTransId="{721C8FF9-4DA6-4DAC-A0E1-B05C84E17C0F}" sibTransId="{47D2D3FA-9073-48F6-8717-565F6E04911B}"/>
    <dgm:cxn modelId="{F1EDB57E-705A-4241-8B2F-B7F934152616}" type="presOf" srcId="{E30E00E1-A938-4A13-AC7B-5103754B3ADA}" destId="{C99D98D5-61CF-4A2D-B665-73E95FC8390C}" srcOrd="1" destOrd="0" presId="urn:microsoft.com/office/officeart/2005/8/layout/process2"/>
    <dgm:cxn modelId="{2FFCC089-AC96-44B3-8FDA-0D849CDAA626}" srcId="{EF9A0C75-4AE1-496F-8B3A-A45BFB89879A}" destId="{D822FAEF-25E0-4909-890F-93E82BFDA5C2}" srcOrd="7" destOrd="0" parTransId="{F20DCD3C-545B-4AC5-AAD2-945956E0E941}" sibTransId="{E2C399DD-3C33-4C9B-B05A-E9292AF2B8EC}"/>
    <dgm:cxn modelId="{C11E1599-DAB5-4C8E-94C3-D998F09BF246}" srcId="{EF9A0C75-4AE1-496F-8B3A-A45BFB89879A}" destId="{07707085-9929-48C3-834D-1DCBE62D2417}" srcOrd="5" destOrd="0" parTransId="{B965A912-76E6-471C-BE33-8B43081AFAEE}" sibTransId="{E30E00E1-A938-4A13-AC7B-5103754B3ADA}"/>
    <dgm:cxn modelId="{AD45D999-7BA6-4FE9-B930-4C8114BB0D9F}" type="presOf" srcId="{DB5C96A3-0A53-454A-84EF-1BC0C8CC97AE}" destId="{D4211959-BA3B-4D9D-BC0F-6C9D5E3D7158}" srcOrd="1" destOrd="0" presId="urn:microsoft.com/office/officeart/2005/8/layout/process2"/>
    <dgm:cxn modelId="{8990299B-A9FB-40E0-9A89-CFA337FC3005}" srcId="{EF9A0C75-4AE1-496F-8B3A-A45BFB89879A}" destId="{66144B2D-5AC8-413B-9306-6F93F85D9A0A}" srcOrd="4" destOrd="0" parTransId="{33C537A4-D47D-497C-9B8C-635275358B14}" sibTransId="{6904A8D9-5258-4AFC-8F62-C3B786B8F933}"/>
    <dgm:cxn modelId="{0548F2A9-2267-474B-85B2-2AE338A31514}" srcId="{EF9A0C75-4AE1-496F-8B3A-A45BFB89879A}" destId="{EE8A6D5E-F73E-48BF-89FC-15996CBE7F1E}" srcOrd="3" destOrd="0" parTransId="{928E8B8D-05B3-46D8-A75C-CFED1420C99A}" sibTransId="{DB5C96A3-0A53-454A-84EF-1BC0C8CC97AE}"/>
    <dgm:cxn modelId="{6CB74AB8-4A6D-48C5-A1C1-EC0E3BEE2FDF}" type="presOf" srcId="{E30E00E1-A938-4A13-AC7B-5103754B3ADA}" destId="{3DD215B6-DBD9-4070-9688-1C39F490A62E}" srcOrd="0" destOrd="0" presId="urn:microsoft.com/office/officeart/2005/8/layout/process2"/>
    <dgm:cxn modelId="{D02E43BB-32CB-463B-95DE-B47A85236AA9}" type="presOf" srcId="{495857A9-C8E9-4CDE-9514-C8DC3C5116FC}" destId="{81847226-A897-40C0-83BA-6D51A73A2B89}" srcOrd="0" destOrd="0" presId="urn:microsoft.com/office/officeart/2005/8/layout/process2"/>
    <dgm:cxn modelId="{8D2CCDBC-2427-46C7-B6F6-27DD504B78B4}" type="presOf" srcId="{B7B23D64-EDAF-4015-BCF7-B438ACF171A6}" destId="{032CBFBF-DB9F-443C-B5C9-04134F27B491}" srcOrd="1" destOrd="0" presId="urn:microsoft.com/office/officeart/2005/8/layout/process2"/>
    <dgm:cxn modelId="{F512B1BD-0E0F-4C43-A29F-DF019876B12E}" srcId="{EF9A0C75-4AE1-496F-8B3A-A45BFB89879A}" destId="{CFA31A9A-4F5E-40D3-939C-359F201D2261}" srcOrd="6" destOrd="0" parTransId="{E8B36F48-93D8-4354-930B-6DB4FB4C255C}" sibTransId="{B7B23D64-EDAF-4015-BCF7-B438ACF171A6}"/>
    <dgm:cxn modelId="{DB829BC9-1E6D-445A-85C9-DE78C3EAEACD}" type="presOf" srcId="{66144B2D-5AC8-413B-9306-6F93F85D9A0A}" destId="{F1732168-9E5E-4AEA-A075-9886D42495ED}" srcOrd="0" destOrd="0" presId="urn:microsoft.com/office/officeart/2005/8/layout/process2"/>
    <dgm:cxn modelId="{36081DDE-79A0-496B-91D4-C85892490331}" type="presOf" srcId="{47D2D3FA-9073-48F6-8717-565F6E04911B}" destId="{81D73EE9-3C2A-4849-AF46-B9F268FC5A28}" srcOrd="1" destOrd="0" presId="urn:microsoft.com/office/officeart/2005/8/layout/process2"/>
    <dgm:cxn modelId="{C4AC26EC-0DD2-4360-B76A-472DFF92B4A2}" type="presOf" srcId="{ADB31567-C54E-411E-8726-87301E65E94E}" destId="{F5CBFF02-8E3C-4A6E-8745-234C0FF52326}" srcOrd="1" destOrd="0" presId="urn:microsoft.com/office/officeart/2005/8/layout/process2"/>
    <dgm:cxn modelId="{E88A18ED-A73D-4525-984D-DFC0BE1DF3E7}" srcId="{EF9A0C75-4AE1-496F-8B3A-A45BFB89879A}" destId="{045DF4BA-177E-4F37-B655-570CDB307D53}" srcOrd="2" destOrd="0" parTransId="{76E3491F-844A-4999-A8C1-34372AF8EA91}" sibTransId="{D5255368-4BDB-4041-A248-3CBD4A94E845}"/>
    <dgm:cxn modelId="{78FA15F2-5C1D-44DE-9DEC-CB09490E351C}" type="presOf" srcId="{07707085-9929-48C3-834D-1DCBE62D2417}" destId="{8770F74D-C394-44D5-B6FC-698BD59D3E21}" srcOrd="0" destOrd="0" presId="urn:microsoft.com/office/officeart/2005/8/layout/process2"/>
    <dgm:cxn modelId="{679C57F3-1026-4F48-A237-53D220724927}" type="presOf" srcId="{D98BD0AD-7E14-4A81-A736-DBBEFBE28658}" destId="{9ED5BB12-977A-435D-B15C-4CD3F6ACE794}" srcOrd="0" destOrd="0" presId="urn:microsoft.com/office/officeart/2005/8/layout/process2"/>
    <dgm:cxn modelId="{8AD087F9-2519-47C2-AA44-CE033A603F58}" type="presOf" srcId="{D822FAEF-25E0-4909-890F-93E82BFDA5C2}" destId="{DAC863E5-1931-4364-8589-8507E34F00A0}" srcOrd="0" destOrd="0" presId="urn:microsoft.com/office/officeart/2005/8/layout/process2"/>
    <dgm:cxn modelId="{A4743FFC-2A1C-4170-AB71-BF5863ADB603}" type="presOf" srcId="{EE8A6D5E-F73E-48BF-89FC-15996CBE7F1E}" destId="{D55906C3-34EE-4B14-8850-B85AB1BD2FF4}" srcOrd="0" destOrd="0" presId="urn:microsoft.com/office/officeart/2005/8/layout/process2"/>
    <dgm:cxn modelId="{8ABF65FE-F597-49E9-A16C-C7FCD6619501}" srcId="{EF9A0C75-4AE1-496F-8B3A-A45BFB89879A}" destId="{495857A9-C8E9-4CDE-9514-C8DC3C5116FC}" srcOrd="1" destOrd="0" parTransId="{95846061-64B5-4D10-865A-641E3EDCBA74}" sibTransId="{ADB31567-C54E-411E-8726-87301E65E94E}"/>
    <dgm:cxn modelId="{FCF8143E-D02B-4271-AB17-758D96AC33F1}" type="presParOf" srcId="{73FD03D1-4747-42BF-93B9-E3B72AF5EA93}" destId="{9ED5BB12-977A-435D-B15C-4CD3F6ACE794}" srcOrd="0" destOrd="0" presId="urn:microsoft.com/office/officeart/2005/8/layout/process2"/>
    <dgm:cxn modelId="{FD30F1EC-F533-4D4E-A4D4-6AF965291132}" type="presParOf" srcId="{73FD03D1-4747-42BF-93B9-E3B72AF5EA93}" destId="{D3420995-A0A3-4419-964C-BF13AA2FC7D0}" srcOrd="1" destOrd="0" presId="urn:microsoft.com/office/officeart/2005/8/layout/process2"/>
    <dgm:cxn modelId="{6632687E-BB5B-435E-BB89-E97A7732C6C5}" type="presParOf" srcId="{D3420995-A0A3-4419-964C-BF13AA2FC7D0}" destId="{81D73EE9-3C2A-4849-AF46-B9F268FC5A28}" srcOrd="0" destOrd="0" presId="urn:microsoft.com/office/officeart/2005/8/layout/process2"/>
    <dgm:cxn modelId="{4DBFBCA4-5F14-4B9B-961B-17BAC6A359D2}" type="presParOf" srcId="{73FD03D1-4747-42BF-93B9-E3B72AF5EA93}" destId="{81847226-A897-40C0-83BA-6D51A73A2B89}" srcOrd="2" destOrd="0" presId="urn:microsoft.com/office/officeart/2005/8/layout/process2"/>
    <dgm:cxn modelId="{2335D6B4-BA03-4DCF-8060-4DD43880F359}" type="presParOf" srcId="{73FD03D1-4747-42BF-93B9-E3B72AF5EA93}" destId="{F2C3C363-D8AF-4CC1-9605-37DC2BAAF215}" srcOrd="3" destOrd="0" presId="urn:microsoft.com/office/officeart/2005/8/layout/process2"/>
    <dgm:cxn modelId="{54E1C045-5C5E-4C02-974E-50A6FA2F7CB2}" type="presParOf" srcId="{F2C3C363-D8AF-4CC1-9605-37DC2BAAF215}" destId="{F5CBFF02-8E3C-4A6E-8745-234C0FF52326}" srcOrd="0" destOrd="0" presId="urn:microsoft.com/office/officeart/2005/8/layout/process2"/>
    <dgm:cxn modelId="{1B116034-0FF0-467C-B293-01C0642F867F}" type="presParOf" srcId="{73FD03D1-4747-42BF-93B9-E3B72AF5EA93}" destId="{8D36C02C-8A17-49C1-A287-624A7EDE6540}" srcOrd="4" destOrd="0" presId="urn:microsoft.com/office/officeart/2005/8/layout/process2"/>
    <dgm:cxn modelId="{495739FB-C061-4870-B8C8-70E255F5A974}" type="presParOf" srcId="{73FD03D1-4747-42BF-93B9-E3B72AF5EA93}" destId="{6F7B1764-10E7-4962-BE77-45482BDDB2A3}" srcOrd="5" destOrd="0" presId="urn:microsoft.com/office/officeart/2005/8/layout/process2"/>
    <dgm:cxn modelId="{6DE80BEA-56D4-429A-BEEC-6E3A57CBE50A}" type="presParOf" srcId="{6F7B1764-10E7-4962-BE77-45482BDDB2A3}" destId="{449C88DB-BE10-41E3-AE6A-2B7428A8C39E}" srcOrd="0" destOrd="0" presId="urn:microsoft.com/office/officeart/2005/8/layout/process2"/>
    <dgm:cxn modelId="{AC7D5A7F-E6CD-4455-B505-93D02D5A7800}" type="presParOf" srcId="{73FD03D1-4747-42BF-93B9-E3B72AF5EA93}" destId="{D55906C3-34EE-4B14-8850-B85AB1BD2FF4}" srcOrd="6" destOrd="0" presId="urn:microsoft.com/office/officeart/2005/8/layout/process2"/>
    <dgm:cxn modelId="{FE834E44-F595-4F71-9C32-917EAC2A127F}" type="presParOf" srcId="{73FD03D1-4747-42BF-93B9-E3B72AF5EA93}" destId="{4BC15760-051D-4C46-87EA-BB3AF05DF37F}" srcOrd="7" destOrd="0" presId="urn:microsoft.com/office/officeart/2005/8/layout/process2"/>
    <dgm:cxn modelId="{058E6BE5-A748-499A-8760-002FC31E2397}" type="presParOf" srcId="{4BC15760-051D-4C46-87EA-BB3AF05DF37F}" destId="{D4211959-BA3B-4D9D-BC0F-6C9D5E3D7158}" srcOrd="0" destOrd="0" presId="urn:microsoft.com/office/officeart/2005/8/layout/process2"/>
    <dgm:cxn modelId="{3076B28E-151D-4C61-8C07-AB0C5733B508}" type="presParOf" srcId="{73FD03D1-4747-42BF-93B9-E3B72AF5EA93}" destId="{F1732168-9E5E-4AEA-A075-9886D42495ED}" srcOrd="8" destOrd="0" presId="urn:microsoft.com/office/officeart/2005/8/layout/process2"/>
    <dgm:cxn modelId="{25EE1936-0DF3-4A65-AACF-D8E93D94775E}" type="presParOf" srcId="{73FD03D1-4747-42BF-93B9-E3B72AF5EA93}" destId="{EF399C77-2FB6-492D-9991-8DAC2118D169}" srcOrd="9" destOrd="0" presId="urn:microsoft.com/office/officeart/2005/8/layout/process2"/>
    <dgm:cxn modelId="{72339092-B613-4BDF-8BCC-4E776DB96931}" type="presParOf" srcId="{EF399C77-2FB6-492D-9991-8DAC2118D169}" destId="{74017957-7960-4B16-9F6A-4AD6E5991CAB}" srcOrd="0" destOrd="0" presId="urn:microsoft.com/office/officeart/2005/8/layout/process2"/>
    <dgm:cxn modelId="{A580D8F6-AFCC-4796-AA7A-D61579CA738B}" type="presParOf" srcId="{73FD03D1-4747-42BF-93B9-E3B72AF5EA93}" destId="{8770F74D-C394-44D5-B6FC-698BD59D3E21}" srcOrd="10" destOrd="0" presId="urn:microsoft.com/office/officeart/2005/8/layout/process2"/>
    <dgm:cxn modelId="{1A1FE868-EAD4-46DC-B8FF-5A6F5977BE90}" type="presParOf" srcId="{73FD03D1-4747-42BF-93B9-E3B72AF5EA93}" destId="{3DD215B6-DBD9-4070-9688-1C39F490A62E}" srcOrd="11" destOrd="0" presId="urn:microsoft.com/office/officeart/2005/8/layout/process2"/>
    <dgm:cxn modelId="{4F867A55-2BFF-4886-8D10-F7BA3DDCAB61}" type="presParOf" srcId="{3DD215B6-DBD9-4070-9688-1C39F490A62E}" destId="{C99D98D5-61CF-4A2D-B665-73E95FC8390C}" srcOrd="0" destOrd="0" presId="urn:microsoft.com/office/officeart/2005/8/layout/process2"/>
    <dgm:cxn modelId="{0D4CE2FD-1F60-44D5-939A-FBA9AD8050E7}" type="presParOf" srcId="{73FD03D1-4747-42BF-93B9-E3B72AF5EA93}" destId="{5B9955C4-6B11-4FF9-B77B-7238B93FAC23}" srcOrd="12" destOrd="0" presId="urn:microsoft.com/office/officeart/2005/8/layout/process2"/>
    <dgm:cxn modelId="{96EE8979-BCEA-4E51-B368-74F10B4AB6EE}" type="presParOf" srcId="{73FD03D1-4747-42BF-93B9-E3B72AF5EA93}" destId="{4198B88C-E655-40D3-8D0D-D5B3D924424F}" srcOrd="13" destOrd="0" presId="urn:microsoft.com/office/officeart/2005/8/layout/process2"/>
    <dgm:cxn modelId="{D2A9F9F9-395D-4154-9782-4D98F0D243F9}" type="presParOf" srcId="{4198B88C-E655-40D3-8D0D-D5B3D924424F}" destId="{032CBFBF-DB9F-443C-B5C9-04134F27B491}" srcOrd="0" destOrd="0" presId="urn:microsoft.com/office/officeart/2005/8/layout/process2"/>
    <dgm:cxn modelId="{A05268E9-2BB1-44BF-934F-F090FE750F25}" type="presParOf" srcId="{73FD03D1-4747-42BF-93B9-E3B72AF5EA93}" destId="{DAC863E5-1931-4364-8589-8507E34F00A0}" srcOrd="14" destOrd="0" presId="urn:microsoft.com/office/officeart/2005/8/layout/process2"/>
  </dgm:cxnLst>
  <dgm:bg/>
  <dgm:whole/>
  <dgm:extLst>
    <a:ext uri="http://schemas.microsoft.com/office/drawing/2008/diagram">
      <dsp:dataModelExt xmlns:dsp="http://schemas.microsoft.com/office/drawing/2008/diagram" relId="rId8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DDB4C0-987C-46D8-9DD3-E99929EB2A3D}">
      <dsp:nvSpPr>
        <dsp:cNvPr id="0" name=""/>
        <dsp:cNvSpPr/>
      </dsp:nvSpPr>
      <dsp:spPr>
        <a:xfrm>
          <a:off x="0" y="4105997"/>
          <a:ext cx="5743574" cy="38498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GB" sz="1000" kern="1200"/>
            <a:t>Agreement put in place with the Accountable Body</a:t>
          </a:r>
        </a:p>
      </dsp:txBody>
      <dsp:txXfrm>
        <a:off x="0" y="4105997"/>
        <a:ext cx="5743574" cy="384988"/>
      </dsp:txXfrm>
    </dsp:sp>
    <dsp:sp modelId="{124FF3B7-E3FA-448F-9FB3-5D4CC834A249}">
      <dsp:nvSpPr>
        <dsp:cNvPr id="0" name=""/>
        <dsp:cNvSpPr/>
      </dsp:nvSpPr>
      <dsp:spPr>
        <a:xfrm rot="10800000">
          <a:off x="0" y="3519660"/>
          <a:ext cx="5743574" cy="592111"/>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GB" sz="1000" kern="1200"/>
            <a:t>Funding decision by the Accountability Board</a:t>
          </a:r>
        </a:p>
      </dsp:txBody>
      <dsp:txXfrm rot="10800000">
        <a:off x="0" y="3519660"/>
        <a:ext cx="5743574" cy="384736"/>
      </dsp:txXfrm>
    </dsp:sp>
    <dsp:sp modelId="{77C861C2-0B2C-42CA-A11B-FB23884C20A8}">
      <dsp:nvSpPr>
        <dsp:cNvPr id="0" name=""/>
        <dsp:cNvSpPr/>
      </dsp:nvSpPr>
      <dsp:spPr>
        <a:xfrm rot="10800000">
          <a:off x="0" y="2933323"/>
          <a:ext cx="5743574" cy="592111"/>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GB" sz="1000" kern="1200"/>
            <a:t>Finalising business case and ITE process</a:t>
          </a:r>
        </a:p>
      </dsp:txBody>
      <dsp:txXfrm rot="10800000">
        <a:off x="0" y="2933323"/>
        <a:ext cx="5743574" cy="384736"/>
      </dsp:txXfrm>
    </dsp:sp>
    <dsp:sp modelId="{8CDB9076-860C-4DC8-BA85-5CED2CEBCAE9}">
      <dsp:nvSpPr>
        <dsp:cNvPr id="0" name=""/>
        <dsp:cNvSpPr/>
      </dsp:nvSpPr>
      <dsp:spPr>
        <a:xfrm rot="10800000">
          <a:off x="0" y="2346986"/>
          <a:ext cx="5743574" cy="592111"/>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GB" sz="1000" kern="1200"/>
            <a:t>Prioritisation of projects by the Investment Panel with consideration for Federated Board priorities</a:t>
          </a:r>
        </a:p>
      </dsp:txBody>
      <dsp:txXfrm rot="10800000">
        <a:off x="0" y="2346986"/>
        <a:ext cx="5743574" cy="384736"/>
      </dsp:txXfrm>
    </dsp:sp>
    <dsp:sp modelId="{971FE996-8EE1-4FFC-9A5F-6BD4F7EDCAD1}">
      <dsp:nvSpPr>
        <dsp:cNvPr id="0" name=""/>
        <dsp:cNvSpPr/>
      </dsp:nvSpPr>
      <dsp:spPr>
        <a:xfrm rot="10800000">
          <a:off x="0" y="1760649"/>
          <a:ext cx="5743574" cy="592111"/>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GB" sz="1000" kern="1200"/>
            <a:t>Assessment of business case by Independent Technical Evaluator</a:t>
          </a:r>
        </a:p>
      </dsp:txBody>
      <dsp:txXfrm rot="10800000">
        <a:off x="0" y="1760649"/>
        <a:ext cx="5743574" cy="384736"/>
      </dsp:txXfrm>
    </dsp:sp>
    <dsp:sp modelId="{1779243B-B0A0-42AD-A910-AEB20E8D4045}">
      <dsp:nvSpPr>
        <dsp:cNvPr id="0" name=""/>
        <dsp:cNvSpPr/>
      </dsp:nvSpPr>
      <dsp:spPr>
        <a:xfrm rot="10800000">
          <a:off x="0" y="1174313"/>
          <a:ext cx="5743574" cy="592111"/>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GB" sz="1000" kern="1200"/>
            <a:t>Development of business cases for projects</a:t>
          </a:r>
        </a:p>
      </dsp:txBody>
      <dsp:txXfrm rot="10800000">
        <a:off x="0" y="1174313"/>
        <a:ext cx="5743574" cy="384736"/>
      </dsp:txXfrm>
    </dsp:sp>
    <dsp:sp modelId="{2CBD11D5-281E-4B96-914F-C0F4C24EDBFF}">
      <dsp:nvSpPr>
        <dsp:cNvPr id="0" name=""/>
        <dsp:cNvSpPr/>
      </dsp:nvSpPr>
      <dsp:spPr>
        <a:xfrm rot="10800000">
          <a:off x="0" y="587976"/>
          <a:ext cx="5743574" cy="592111"/>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GB" sz="1000" kern="1200"/>
            <a:t>Initial sifting and prioritisation by the Federated Board based on Strategic Fit</a:t>
          </a:r>
        </a:p>
      </dsp:txBody>
      <dsp:txXfrm rot="10800000">
        <a:off x="0" y="587976"/>
        <a:ext cx="5743574" cy="384736"/>
      </dsp:txXfrm>
    </dsp:sp>
    <dsp:sp modelId="{AA2697AD-6A9A-4A50-A4C5-C1B7DBD2654A}">
      <dsp:nvSpPr>
        <dsp:cNvPr id="0" name=""/>
        <dsp:cNvSpPr/>
      </dsp:nvSpPr>
      <dsp:spPr>
        <a:xfrm rot="10800000">
          <a:off x="0" y="1639"/>
          <a:ext cx="5743574" cy="592111"/>
        </a:xfrm>
        <a:prstGeom prst="upArrowCallou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GB" sz="1000" kern="1200"/>
            <a:t>Open call for projects, led by Federated Areas</a:t>
          </a:r>
        </a:p>
      </dsp:txBody>
      <dsp:txXfrm rot="10800000">
        <a:off x="0" y="1639"/>
        <a:ext cx="5743574" cy="38473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ED5BB12-977A-435D-B15C-4CD3F6ACE794}">
      <dsp:nvSpPr>
        <dsp:cNvPr id="0" name=""/>
        <dsp:cNvSpPr/>
      </dsp:nvSpPr>
      <dsp:spPr>
        <a:xfrm>
          <a:off x="2232456" y="5607"/>
          <a:ext cx="2659786" cy="664946"/>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latin typeface="Arial" panose="020B0604020202020204" pitchFamily="34" charset="0"/>
              <a:cs typeface="Arial" panose="020B0604020202020204" pitchFamily="34" charset="0"/>
            </a:rPr>
            <a:t>Open call for projects, led by Federated Areas</a:t>
          </a:r>
        </a:p>
      </dsp:txBody>
      <dsp:txXfrm>
        <a:off x="2251932" y="25083"/>
        <a:ext cx="2620834" cy="625994"/>
      </dsp:txXfrm>
    </dsp:sp>
    <dsp:sp modelId="{D3420995-A0A3-4419-964C-BF13AA2FC7D0}">
      <dsp:nvSpPr>
        <dsp:cNvPr id="0" name=""/>
        <dsp:cNvSpPr/>
      </dsp:nvSpPr>
      <dsp:spPr>
        <a:xfrm rot="5400000">
          <a:off x="3437672" y="687177"/>
          <a:ext cx="249354" cy="299225"/>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GB" sz="1200" kern="1200">
            <a:latin typeface="Arial" panose="020B0604020202020204" pitchFamily="34" charset="0"/>
            <a:cs typeface="Arial" panose="020B0604020202020204" pitchFamily="34" charset="0"/>
          </a:endParaRPr>
        </a:p>
      </dsp:txBody>
      <dsp:txXfrm rot="-5400000">
        <a:off x="3472582" y="712112"/>
        <a:ext cx="179535" cy="174548"/>
      </dsp:txXfrm>
    </dsp:sp>
    <dsp:sp modelId="{81847226-A897-40C0-83BA-6D51A73A2B89}">
      <dsp:nvSpPr>
        <dsp:cNvPr id="0" name=""/>
        <dsp:cNvSpPr/>
      </dsp:nvSpPr>
      <dsp:spPr>
        <a:xfrm>
          <a:off x="1047016" y="1003027"/>
          <a:ext cx="5030666" cy="664946"/>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latin typeface="Arial" panose="020B0604020202020204" pitchFamily="34" charset="0"/>
              <a:cs typeface="Arial" panose="020B0604020202020204" pitchFamily="34" charset="0"/>
            </a:rPr>
            <a:t>Initial assessment, sifting and prioritising of Expressions of Interest by the Federated Board, with support from the SELEP ITE and based on the eligibilty and prioritisation criteria agreed by the Strategic Board</a:t>
          </a:r>
        </a:p>
      </dsp:txBody>
      <dsp:txXfrm>
        <a:off x="1066492" y="1022503"/>
        <a:ext cx="4991714" cy="625994"/>
      </dsp:txXfrm>
    </dsp:sp>
    <dsp:sp modelId="{F2C3C363-D8AF-4CC1-9605-37DC2BAAF215}">
      <dsp:nvSpPr>
        <dsp:cNvPr id="0" name=""/>
        <dsp:cNvSpPr/>
      </dsp:nvSpPr>
      <dsp:spPr>
        <a:xfrm rot="5400000">
          <a:off x="3437672" y="1684597"/>
          <a:ext cx="249354" cy="299225"/>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GB" sz="1200" kern="1200">
            <a:latin typeface="Arial" panose="020B0604020202020204" pitchFamily="34" charset="0"/>
            <a:cs typeface="Arial" panose="020B0604020202020204" pitchFamily="34" charset="0"/>
          </a:endParaRPr>
        </a:p>
      </dsp:txBody>
      <dsp:txXfrm rot="-5400000">
        <a:off x="3472582" y="1709532"/>
        <a:ext cx="179535" cy="174548"/>
      </dsp:txXfrm>
    </dsp:sp>
    <dsp:sp modelId="{8D36C02C-8A17-49C1-A287-624A7EDE6540}">
      <dsp:nvSpPr>
        <dsp:cNvPr id="0" name=""/>
        <dsp:cNvSpPr/>
      </dsp:nvSpPr>
      <dsp:spPr>
        <a:xfrm>
          <a:off x="2232456" y="2000446"/>
          <a:ext cx="2659786" cy="664946"/>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latin typeface="Arial" panose="020B0604020202020204" pitchFamily="34" charset="0"/>
              <a:cs typeface="Arial" panose="020B0604020202020204" pitchFamily="34" charset="0"/>
            </a:rPr>
            <a:t>Development of Strategic Outline Business Case for projects</a:t>
          </a:r>
        </a:p>
      </dsp:txBody>
      <dsp:txXfrm>
        <a:off x="2251932" y="2019922"/>
        <a:ext cx="2620834" cy="625994"/>
      </dsp:txXfrm>
    </dsp:sp>
    <dsp:sp modelId="{6F7B1764-10E7-4962-BE77-45482BDDB2A3}">
      <dsp:nvSpPr>
        <dsp:cNvPr id="0" name=""/>
        <dsp:cNvSpPr/>
      </dsp:nvSpPr>
      <dsp:spPr>
        <a:xfrm rot="5400000">
          <a:off x="3437672" y="2682017"/>
          <a:ext cx="249354" cy="299225"/>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GB" sz="1200" kern="1200">
            <a:latin typeface="Arial" panose="020B0604020202020204" pitchFamily="34" charset="0"/>
            <a:cs typeface="Arial" panose="020B0604020202020204" pitchFamily="34" charset="0"/>
          </a:endParaRPr>
        </a:p>
      </dsp:txBody>
      <dsp:txXfrm rot="-5400000">
        <a:off x="3472582" y="2706952"/>
        <a:ext cx="179535" cy="174548"/>
      </dsp:txXfrm>
    </dsp:sp>
    <dsp:sp modelId="{D55906C3-34EE-4B14-8850-B85AB1BD2FF4}">
      <dsp:nvSpPr>
        <dsp:cNvPr id="0" name=""/>
        <dsp:cNvSpPr/>
      </dsp:nvSpPr>
      <dsp:spPr>
        <a:xfrm>
          <a:off x="2232456" y="2997866"/>
          <a:ext cx="2659786" cy="664946"/>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latin typeface="Arial" panose="020B0604020202020204" pitchFamily="34" charset="0"/>
              <a:cs typeface="Arial" panose="020B0604020202020204" pitchFamily="34" charset="0"/>
            </a:rPr>
            <a:t>Assessment of Strategic Outline Business Case by SELEP ITE, including engagement with project promoters </a:t>
          </a:r>
        </a:p>
      </dsp:txBody>
      <dsp:txXfrm>
        <a:off x="2251932" y="3017342"/>
        <a:ext cx="2620834" cy="625994"/>
      </dsp:txXfrm>
    </dsp:sp>
    <dsp:sp modelId="{4BC15760-051D-4C46-87EA-BB3AF05DF37F}">
      <dsp:nvSpPr>
        <dsp:cNvPr id="0" name=""/>
        <dsp:cNvSpPr/>
      </dsp:nvSpPr>
      <dsp:spPr>
        <a:xfrm rot="5400000">
          <a:off x="3437672" y="3679437"/>
          <a:ext cx="249354" cy="299225"/>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GB" sz="1200" kern="1200">
            <a:latin typeface="Arial" panose="020B0604020202020204" pitchFamily="34" charset="0"/>
            <a:cs typeface="Arial" panose="020B0604020202020204" pitchFamily="34" charset="0"/>
          </a:endParaRPr>
        </a:p>
      </dsp:txBody>
      <dsp:txXfrm rot="-5400000">
        <a:off x="3472582" y="3704372"/>
        <a:ext cx="179535" cy="174548"/>
      </dsp:txXfrm>
    </dsp:sp>
    <dsp:sp modelId="{F1732168-9E5E-4AEA-A075-9886D42495ED}">
      <dsp:nvSpPr>
        <dsp:cNvPr id="0" name=""/>
        <dsp:cNvSpPr/>
      </dsp:nvSpPr>
      <dsp:spPr>
        <a:xfrm>
          <a:off x="1285213" y="3995286"/>
          <a:ext cx="4554272" cy="664946"/>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latin typeface="Arial" panose="020B0604020202020204" pitchFamily="34" charset="0"/>
              <a:cs typeface="Arial" panose="020B0604020202020204" pitchFamily="34" charset="0"/>
            </a:rPr>
            <a:t>Project prioritisation by Federated Boards to consider the projects fit with SELEP and local strategic priorities and as informed by the ITE assessment </a:t>
          </a:r>
        </a:p>
      </dsp:txBody>
      <dsp:txXfrm>
        <a:off x="1304689" y="4014762"/>
        <a:ext cx="4515320" cy="625994"/>
      </dsp:txXfrm>
    </dsp:sp>
    <dsp:sp modelId="{EF399C77-2FB6-492D-9991-8DAC2118D169}">
      <dsp:nvSpPr>
        <dsp:cNvPr id="0" name=""/>
        <dsp:cNvSpPr/>
      </dsp:nvSpPr>
      <dsp:spPr>
        <a:xfrm rot="5400000">
          <a:off x="3437672" y="4676856"/>
          <a:ext cx="249354" cy="299225"/>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n-GB" sz="900" kern="1200"/>
        </a:p>
      </dsp:txBody>
      <dsp:txXfrm rot="-5400000">
        <a:off x="3472582" y="4701791"/>
        <a:ext cx="179535" cy="174548"/>
      </dsp:txXfrm>
    </dsp:sp>
    <dsp:sp modelId="{8770F74D-C394-44D5-B6FC-698BD59D3E21}">
      <dsp:nvSpPr>
        <dsp:cNvPr id="0" name=""/>
        <dsp:cNvSpPr/>
      </dsp:nvSpPr>
      <dsp:spPr>
        <a:xfrm>
          <a:off x="1323328" y="4992706"/>
          <a:ext cx="4478042" cy="664946"/>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latin typeface="Arial" panose="020B0604020202020204" pitchFamily="34" charset="0"/>
              <a:cs typeface="Arial" panose="020B0604020202020204" pitchFamily="34" charset="0"/>
            </a:rPr>
            <a:t>Prioritisation of projects across SELEP by the Investment Panel or Strategic Board, with consideration for the outcome of the ITE assessment and the Federated Board priorities</a:t>
          </a:r>
        </a:p>
      </dsp:txBody>
      <dsp:txXfrm>
        <a:off x="1342804" y="5012182"/>
        <a:ext cx="4439090" cy="625994"/>
      </dsp:txXfrm>
    </dsp:sp>
    <dsp:sp modelId="{3DD215B6-DBD9-4070-9688-1C39F490A62E}">
      <dsp:nvSpPr>
        <dsp:cNvPr id="0" name=""/>
        <dsp:cNvSpPr/>
      </dsp:nvSpPr>
      <dsp:spPr>
        <a:xfrm rot="5400000">
          <a:off x="3437672" y="5674276"/>
          <a:ext cx="249354" cy="299225"/>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GB" sz="1200" kern="1200">
            <a:latin typeface="Arial" panose="020B0604020202020204" pitchFamily="34" charset="0"/>
            <a:cs typeface="Arial" panose="020B0604020202020204" pitchFamily="34" charset="0"/>
          </a:endParaRPr>
        </a:p>
      </dsp:txBody>
      <dsp:txXfrm rot="-5400000">
        <a:off x="3472582" y="5699211"/>
        <a:ext cx="179535" cy="174548"/>
      </dsp:txXfrm>
    </dsp:sp>
    <dsp:sp modelId="{5B9955C4-6B11-4FF9-B77B-7238B93FAC23}">
      <dsp:nvSpPr>
        <dsp:cNvPr id="0" name=""/>
        <dsp:cNvSpPr/>
      </dsp:nvSpPr>
      <dsp:spPr>
        <a:xfrm>
          <a:off x="2232456" y="5990126"/>
          <a:ext cx="2659786" cy="664946"/>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latin typeface="Arial" panose="020B0604020202020204" pitchFamily="34" charset="0"/>
              <a:cs typeface="Arial" panose="020B0604020202020204" pitchFamily="34" charset="0"/>
            </a:rPr>
            <a:t>Development of Outline Business Case and completion of ITE Gate process (T.2. below)</a:t>
          </a:r>
        </a:p>
      </dsp:txBody>
      <dsp:txXfrm>
        <a:off x="2251932" y="6009602"/>
        <a:ext cx="2620834" cy="625994"/>
      </dsp:txXfrm>
    </dsp:sp>
    <dsp:sp modelId="{4198B88C-E655-40D3-8D0D-D5B3D924424F}">
      <dsp:nvSpPr>
        <dsp:cNvPr id="0" name=""/>
        <dsp:cNvSpPr/>
      </dsp:nvSpPr>
      <dsp:spPr>
        <a:xfrm rot="5400000">
          <a:off x="3437672" y="6671696"/>
          <a:ext cx="249354" cy="299225"/>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n-GB" sz="1200" kern="1200">
            <a:latin typeface="Arial" panose="020B0604020202020204" pitchFamily="34" charset="0"/>
            <a:cs typeface="Arial" panose="020B0604020202020204" pitchFamily="34" charset="0"/>
          </a:endParaRPr>
        </a:p>
      </dsp:txBody>
      <dsp:txXfrm rot="-5400000">
        <a:off x="3472582" y="6696631"/>
        <a:ext cx="179535" cy="174548"/>
      </dsp:txXfrm>
    </dsp:sp>
    <dsp:sp modelId="{DAC863E5-1931-4364-8589-8507E34F00A0}">
      <dsp:nvSpPr>
        <dsp:cNvPr id="0" name=""/>
        <dsp:cNvSpPr/>
      </dsp:nvSpPr>
      <dsp:spPr>
        <a:xfrm>
          <a:off x="2232456" y="6987546"/>
          <a:ext cx="2659786" cy="664946"/>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dsp:spPr>
      <dsp:style>
        <a:lnRef idx="1">
          <a:schemeClr val="accent5"/>
        </a:lnRef>
        <a:fillRef idx="2">
          <a:schemeClr val="accent5"/>
        </a:fillRef>
        <a:effectRef idx="1">
          <a:schemeClr val="accent5"/>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latin typeface="Arial" panose="020B0604020202020204" pitchFamily="34" charset="0"/>
              <a:cs typeface="Arial" panose="020B0604020202020204" pitchFamily="34" charset="0"/>
            </a:rPr>
            <a:t>Funding decision by the Accountability Board</a:t>
          </a:r>
        </a:p>
      </dsp:txBody>
      <dsp:txXfrm>
        <a:off x="2251932" y="7007022"/>
        <a:ext cx="2620834" cy="62599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SELEP">
      <a:dk1>
        <a:srgbClr val="000000"/>
      </a:dk1>
      <a:lt1>
        <a:sysClr val="window" lastClr="FFFFFF"/>
      </a:lt1>
      <a:dk2>
        <a:srgbClr val="3C3C3B"/>
      </a:dk2>
      <a:lt2>
        <a:srgbClr val="F6F6F6"/>
      </a:lt2>
      <a:accent1>
        <a:srgbClr val="EA5B0C"/>
      </a:accent1>
      <a:accent2>
        <a:srgbClr val="44BCCD"/>
      </a:accent2>
      <a:accent3>
        <a:srgbClr val="E20613"/>
      </a:accent3>
      <a:accent4>
        <a:srgbClr val="393944"/>
      </a:accent4>
      <a:accent5>
        <a:srgbClr val="706F6F"/>
      </a:accent5>
      <a:accent6>
        <a:srgbClr val="9C9FAE"/>
      </a:accent6>
      <a:hlink>
        <a:srgbClr val="EA5B0C"/>
      </a:hlink>
      <a:folHlink>
        <a:srgbClr val="F392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140e513-9c0e-4e73-9b29-9e780522eb94">
      <UserInfo>
        <DisplayName>Rhiannon Mort - Capital Programme Manager (SELEP)</DisplayName>
        <AccountId>25</AccountId>
        <AccountType/>
      </UserInfo>
      <UserInfo>
        <DisplayName>Amy Ferraro - Governance Officer (SELEP)</DisplayName>
        <AccountId>13</AccountId>
        <AccountType/>
      </UserInfo>
      <UserInfo>
        <DisplayName>Amy Bernardo - Senior Finance Business Partner</DisplayName>
        <AccountId>32</AccountId>
        <AccountType/>
      </UserInfo>
    </SharedWithUsers>
    <TaxCatchAll xmlns="6a461f78-e7a2-485a-8a47-5fc604b04102" xsi:nil="true"/>
    <lcf76f155ced4ddcb4097134ff3c332f xmlns="a9f12287-5f74-4593-92c9-e973669b9a7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34A7656483B74FB66C73ECEA17E281" ma:contentTypeVersion="17" ma:contentTypeDescription="Create a new document." ma:contentTypeScope="" ma:versionID="05abb22a97d36ecda5bdb3d89b82a3c5">
  <xsd:schema xmlns:xsd="http://www.w3.org/2001/XMLSchema" xmlns:xs="http://www.w3.org/2001/XMLSchema" xmlns:p="http://schemas.microsoft.com/office/2006/metadata/properties" xmlns:ns1="http://schemas.microsoft.com/sharepoint/v3" xmlns:ns2="a9f12287-5f74-4593-92c9-e973669b9a71" xmlns:ns3="6140e513-9c0e-4e73-9b29-9e780522eb94" xmlns:ns4="6a461f78-e7a2-485a-8a47-5fc604b04102" targetNamespace="http://schemas.microsoft.com/office/2006/metadata/properties" ma:root="true" ma:fieldsID="337cb0bbb9314a669f047547487db393" ns1:_="" ns2:_="" ns3:_="" ns4:_="">
    <xsd:import namespace="http://schemas.microsoft.com/sharepoint/v3"/>
    <xsd:import namespace="a9f12287-5f74-4593-92c9-e973669b9a71"/>
    <xsd:import namespace="6140e513-9c0e-4e73-9b29-9e780522eb94"/>
    <xsd:import namespace="6a461f78-e7a2-485a-8a47-5fc604b041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f12287-5f74-4593-92c9-e973669b9a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1de9a85-6517-4fbb-af6e-3d8f59a4cb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40e513-9c0e-4e73-9b29-9e780522eb9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461f78-e7a2-485a-8a47-5fc604b04102"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9933535-9e65-4d16-8421-2b641eed3456}" ma:internalName="TaxCatchAll" ma:showField="CatchAllData" ma:web="6140e513-9c0e-4e73-9b29-9e780522e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C2D0B-FD96-4328-982D-68F2F7BDE35E}">
  <ds:schemaRefs>
    <ds:schemaRef ds:uri="http://schemas.microsoft.com/office/2006/metadata/properties"/>
    <ds:schemaRef ds:uri="http://schemas.microsoft.com/office/infopath/2007/PartnerControls"/>
    <ds:schemaRef ds:uri="6140e513-9c0e-4e73-9b29-9e780522eb94"/>
    <ds:schemaRef ds:uri="6a461f78-e7a2-485a-8a47-5fc604b04102"/>
    <ds:schemaRef ds:uri="a9f12287-5f74-4593-92c9-e973669b9a71"/>
    <ds:schemaRef ds:uri="http://schemas.microsoft.com/sharepoint/v3"/>
  </ds:schemaRefs>
</ds:datastoreItem>
</file>

<file path=customXml/itemProps2.xml><?xml version="1.0" encoding="utf-8"?>
<ds:datastoreItem xmlns:ds="http://schemas.openxmlformats.org/officeDocument/2006/customXml" ds:itemID="{A899C891-A8BF-473C-A0D3-40BA1B561924}">
  <ds:schemaRefs>
    <ds:schemaRef ds:uri="http://schemas.microsoft.com/sharepoint/v3/contenttype/forms"/>
  </ds:schemaRefs>
</ds:datastoreItem>
</file>

<file path=customXml/itemProps3.xml><?xml version="1.0" encoding="utf-8"?>
<ds:datastoreItem xmlns:ds="http://schemas.openxmlformats.org/officeDocument/2006/customXml" ds:itemID="{4B9E5CA0-000C-4C99-8EAF-FF3D818C4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9f12287-5f74-4593-92c9-e973669b9a71"/>
    <ds:schemaRef ds:uri="6140e513-9c0e-4e73-9b29-9e780522eb94"/>
    <ds:schemaRef ds:uri="6a461f78-e7a2-485a-8a47-5fc604b041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A1D0C4-888D-406A-8110-94C307682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29565</Words>
  <Characters>168521</Characters>
  <Application>Microsoft Office Word</Application>
  <DocSecurity>0</DocSecurity>
  <Lines>1404</Lines>
  <Paragraphs>395</Paragraphs>
  <ScaleCrop>false</ScaleCrop>
  <HeadingPairs>
    <vt:vector size="2" baseType="variant">
      <vt:variant>
        <vt:lpstr>Title</vt:lpstr>
      </vt:variant>
      <vt:variant>
        <vt:i4>1</vt:i4>
      </vt:variant>
    </vt:vector>
  </HeadingPairs>
  <TitlesOfParts>
    <vt:vector size="1" baseType="lpstr">
      <vt:lpstr>ASSURANCE FRAMEWORK</vt:lpstr>
    </vt:vector>
  </TitlesOfParts>
  <Company>Essex County Council</Company>
  <LinksUpToDate>false</LinksUpToDate>
  <CharactersWithSpaces>197691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ASSURANCE FRAMEWORK</dc:title>
  <dc:subject>October 2020</dc:subject>
  <dc:creator>Amy Wharton, Governance Officer</dc:creator>
  <cp:keywords/>
  <cp:lastModifiedBy>Keri Lawrence - Governance Officer (SELEP)</cp:lastModifiedBy>
  <cp:revision>2</cp:revision>
  <cp:lastPrinted>2023-04-03T09:36:00Z</cp:lastPrinted>
  <dcterms:created xsi:type="dcterms:W3CDTF">2023-06-29T12:01:00Z</dcterms:created>
  <dcterms:modified xsi:type="dcterms:W3CDTF">2023-06-29T12:01:00Z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0x010100BB34A7656483B74FB66C73ECEA17E281</vt:lpwstr>
  </property>
  <property fmtid="{D5CDD505-2E9C-101B-9397-08002B2CF9AE}" pid="3" name="MSIP_Label_39d8be9e-c8d9-4b9c-bd40-2c27cc7ea2e6_Enabled">
    <vt:lpwstr>true</vt:lpwstr>
  </property>
  <property fmtid="{D5CDD505-2E9C-101B-9397-08002B2CF9AE}" pid="4" name="MSIP_Label_39d8be9e-c8d9-4b9c-bd40-2c27cc7ea2e6_SetDate">
    <vt:lpwstr>2020-07-23T13:22:46Z</vt:lpwstr>
  </property>
  <property fmtid="{D5CDD505-2E9C-101B-9397-08002B2CF9AE}" pid="5" name="MSIP_Label_39d8be9e-c8d9-4b9c-bd40-2c27cc7ea2e6_Method">
    <vt:lpwstr>Standard</vt:lpwstr>
  </property>
  <property fmtid="{D5CDD505-2E9C-101B-9397-08002B2CF9AE}" pid="6" name="MSIP_Label_39d8be9e-c8d9-4b9c-bd40-2c27cc7ea2e6_Name">
    <vt:lpwstr>39d8be9e-c8d9-4b9c-bd40-2c27cc7ea2e6</vt:lpwstr>
  </property>
  <property fmtid="{D5CDD505-2E9C-101B-9397-08002B2CF9AE}" pid="7" name="MSIP_Label_39d8be9e-c8d9-4b9c-bd40-2c27cc7ea2e6_SiteId">
    <vt:lpwstr>a8b4324f-155c-4215-a0f1-7ed8cc9a992f</vt:lpwstr>
  </property>
  <property fmtid="{D5CDD505-2E9C-101B-9397-08002B2CF9AE}" pid="8" name="MSIP_Label_39d8be9e-c8d9-4b9c-bd40-2c27cc7ea2e6_ActionId">
    <vt:lpwstr>75c3403c-45e6-4c25-8e88-00008dc75ff5</vt:lpwstr>
  </property>
  <property fmtid="{D5CDD505-2E9C-101B-9397-08002B2CF9AE}" pid="9" name="MSIP_Label_39d8be9e-c8d9-4b9c-bd40-2c27cc7ea2e6_ContentBits">
    <vt:lpwstr>0</vt:lpwstr>
  </property>
  <property fmtid="{D5CDD505-2E9C-101B-9397-08002B2CF9AE}" pid="10" name="MediaServiceImageTags">
    <vt:lpwstr/>
  </property>
</Properties>
</file>